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7F23E" w14:textId="77777777" w:rsidR="001A54FB" w:rsidRPr="00D56E68" w:rsidRDefault="001A54FB" w:rsidP="001A54FB">
      <w:pPr>
        <w:spacing w:after="0" w:line="240" w:lineRule="auto"/>
        <w:ind w:left="425" w:hanging="426"/>
        <w:jc w:val="center"/>
        <w:rPr>
          <w:rFonts w:ascii="Arial" w:hAnsi="Arial" w:cs="Arial"/>
          <w:b/>
          <w:bCs/>
          <w:color w:val="000000" w:themeColor="text1"/>
          <w:spacing w:val="-6"/>
          <w:sz w:val="24"/>
        </w:rPr>
      </w:pPr>
      <w:r w:rsidRPr="00D56E68">
        <w:rPr>
          <w:rFonts w:ascii="Arial" w:hAnsi="Arial" w:cs="Arial"/>
          <w:b/>
          <w:bCs/>
          <w:color w:val="000000" w:themeColor="text1"/>
          <w:spacing w:val="-6"/>
          <w:sz w:val="24"/>
        </w:rPr>
        <w:t xml:space="preserve">Договор </w:t>
      </w:r>
      <w:r w:rsidRPr="00D56E68">
        <w:rPr>
          <w:rFonts w:ascii="Arial" w:hAnsi="Arial" w:cs="Arial"/>
          <w:b/>
          <w:bCs/>
          <w:spacing w:val="-6"/>
          <w:sz w:val="24"/>
        </w:rPr>
        <w:t>№ __________</w:t>
      </w:r>
    </w:p>
    <w:p w14:paraId="04051170" w14:textId="77777777" w:rsidR="001A54FB" w:rsidRPr="00D56E68" w:rsidRDefault="001A54FB" w:rsidP="001A54FB">
      <w:pPr>
        <w:spacing w:after="0" w:line="240" w:lineRule="auto"/>
        <w:ind w:left="425" w:hanging="426"/>
        <w:jc w:val="center"/>
        <w:rPr>
          <w:rFonts w:ascii="Arial" w:hAnsi="Arial" w:cs="Arial"/>
          <w:b/>
          <w:bCs/>
          <w:spacing w:val="-6"/>
          <w:sz w:val="24"/>
        </w:rPr>
      </w:pPr>
      <w:r w:rsidRPr="00D56E68">
        <w:rPr>
          <w:rFonts w:ascii="Arial" w:hAnsi="Arial" w:cs="Arial"/>
          <w:b/>
          <w:bCs/>
          <w:color w:val="000000" w:themeColor="text1"/>
          <w:spacing w:val="-6"/>
          <w:sz w:val="24"/>
        </w:rPr>
        <w:t xml:space="preserve">поставки товаров для собственных нужд </w:t>
      </w:r>
    </w:p>
    <w:p w14:paraId="517AB227" w14:textId="77777777" w:rsidR="001A54FB" w:rsidRPr="00AE7B88" w:rsidRDefault="001A54FB" w:rsidP="001A54FB">
      <w:pPr>
        <w:spacing w:after="0" w:line="240" w:lineRule="auto"/>
        <w:ind w:left="425" w:hanging="426"/>
        <w:jc w:val="center"/>
        <w:rPr>
          <w:rFonts w:ascii="Arial" w:hAnsi="Arial" w:cs="Arial"/>
          <w:spacing w:val="-6"/>
          <w:sz w:val="24"/>
        </w:rPr>
      </w:pPr>
    </w:p>
    <w:p w14:paraId="6B117269" w14:textId="77777777" w:rsidR="001A54FB" w:rsidRPr="00AE7B88" w:rsidRDefault="001A54FB" w:rsidP="001A54FB">
      <w:pPr>
        <w:tabs>
          <w:tab w:val="clear" w:pos="9630"/>
          <w:tab w:val="right" w:pos="9923"/>
        </w:tabs>
        <w:spacing w:after="0" w:line="240" w:lineRule="auto"/>
        <w:ind w:left="425" w:firstLine="0"/>
        <w:jc w:val="left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г. </w:t>
      </w:r>
      <w:r>
        <w:rPr>
          <w:rFonts w:ascii="Arial" w:hAnsi="Arial" w:cs="Arial"/>
          <w:spacing w:val="-6"/>
          <w:sz w:val="24"/>
        </w:rPr>
        <w:t>_____________</w:t>
      </w:r>
      <w:r w:rsidRPr="00AE7B88">
        <w:rPr>
          <w:rFonts w:ascii="Arial" w:hAnsi="Arial" w:cs="Arial"/>
          <w:spacing w:val="-6"/>
          <w:sz w:val="24"/>
        </w:rPr>
        <w:tab/>
        <w:t>«___</w:t>
      </w:r>
      <w:proofErr w:type="gramStart"/>
      <w:r w:rsidRPr="00AE7B88">
        <w:rPr>
          <w:rFonts w:ascii="Arial" w:hAnsi="Arial" w:cs="Arial"/>
          <w:spacing w:val="-6"/>
          <w:sz w:val="24"/>
        </w:rPr>
        <w:t>_»_</w:t>
      </w:r>
      <w:proofErr w:type="gramEnd"/>
      <w:r w:rsidRPr="00AE7B88">
        <w:rPr>
          <w:rFonts w:ascii="Arial" w:hAnsi="Arial" w:cs="Arial"/>
          <w:spacing w:val="-6"/>
          <w:sz w:val="24"/>
        </w:rPr>
        <w:t>_______ 20_ г.</w:t>
      </w:r>
    </w:p>
    <w:p w14:paraId="175F03BC" w14:textId="77777777" w:rsidR="001A54FB" w:rsidRPr="00AE7B88" w:rsidRDefault="001A54FB" w:rsidP="001A54FB">
      <w:pPr>
        <w:spacing w:after="0" w:line="240" w:lineRule="auto"/>
        <w:ind w:left="425" w:hanging="426"/>
        <w:jc w:val="center"/>
        <w:rPr>
          <w:rFonts w:ascii="Arial" w:hAnsi="Arial" w:cs="Arial"/>
          <w:spacing w:val="-6"/>
          <w:sz w:val="24"/>
        </w:rPr>
      </w:pPr>
    </w:p>
    <w:p w14:paraId="331EF1D4" w14:textId="77777777" w:rsidR="001A54FB" w:rsidRPr="00AE7B88" w:rsidRDefault="001A54FB" w:rsidP="001A54FB">
      <w:pPr>
        <w:spacing w:after="0" w:line="240" w:lineRule="auto"/>
        <w:ind w:left="425" w:firstLine="568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ab/>
      </w:r>
      <w:r>
        <w:rPr>
          <w:rFonts w:ascii="Arial" w:hAnsi="Arial" w:cs="Arial"/>
          <w:spacing w:val="-6"/>
          <w:sz w:val="24"/>
        </w:rPr>
        <w:t>Общество с ограниченной ответственность</w:t>
      </w:r>
      <w:r w:rsidRPr="00AE7B88">
        <w:rPr>
          <w:rFonts w:ascii="Arial" w:hAnsi="Arial" w:cs="Arial"/>
          <w:spacing w:val="-6"/>
          <w:sz w:val="24"/>
        </w:rPr>
        <w:t xml:space="preserve"> «</w:t>
      </w:r>
      <w:r>
        <w:rPr>
          <w:rFonts w:ascii="Arial" w:hAnsi="Arial" w:cs="Arial"/>
          <w:spacing w:val="-6"/>
          <w:sz w:val="24"/>
        </w:rPr>
        <w:t>________________</w:t>
      </w:r>
      <w:r w:rsidRPr="00AE7B88">
        <w:rPr>
          <w:rFonts w:ascii="Arial" w:hAnsi="Arial" w:cs="Arial"/>
          <w:spacing w:val="-6"/>
          <w:sz w:val="24"/>
        </w:rPr>
        <w:t>», именуемое в дальнейшем «Покупатель», в лице __________________, действующего на основании ________________, с одной стороны, и ______________________, именуемое в дальнейшем «Поставщик», в лице ____________________, действующего на основании ______________________, с другой стороны, при совместном наименовании «Стороны», заключили настоящий договор (далее именуемый – «Договор») о нижеследующем:</w:t>
      </w:r>
    </w:p>
    <w:p w14:paraId="45302423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Предмет Договора</w:t>
      </w:r>
    </w:p>
    <w:p w14:paraId="62E72F8D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Поставщик обязуется поставить, а Покупатель принять и оплатить Товар.</w:t>
      </w:r>
    </w:p>
    <w:p w14:paraId="5A181015" w14:textId="77777777" w:rsidR="001A54FB" w:rsidRPr="0092427C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92427C">
        <w:rPr>
          <w:rFonts w:ascii="Arial" w:hAnsi="Arial" w:cs="Arial"/>
          <w:spacing w:val="-6"/>
          <w:sz w:val="24"/>
        </w:rPr>
        <w:t xml:space="preserve">Наименование, ассортимент и стоимость Товара Стороны согласовывают путём подписания спецификации по форме приложения № 1 к Договору </w:t>
      </w:r>
      <w:r w:rsidRPr="0092427C">
        <w:rPr>
          <w:rFonts w:ascii="Arial" w:hAnsi="Arial" w:cs="Arial"/>
          <w:spacing w:val="2"/>
          <w:sz w:val="24"/>
        </w:rPr>
        <w:t xml:space="preserve">(далее - «спецификация») </w:t>
      </w:r>
      <w:r w:rsidRPr="0092427C">
        <w:rPr>
          <w:rFonts w:ascii="Arial" w:hAnsi="Arial" w:cs="Arial"/>
          <w:spacing w:val="-6"/>
          <w:sz w:val="24"/>
        </w:rPr>
        <w:t>или прайс-листа по форме приложения № 3 к Договору (далее – «прайс-лист»).</w:t>
      </w:r>
    </w:p>
    <w:p w14:paraId="682DE9FE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Поставка Товара производится партиями в ассортименте, количестве и в срок, указанный в Заявке по форме приложения № 2 к Договору (далее – «Заявка»), направленной Поставщику по электронной почте или факсимильной связи за 3 (три) календарных дня до даты поставки Товара.</w:t>
      </w:r>
    </w:p>
    <w:p w14:paraId="4476927C" w14:textId="77777777" w:rsidR="001A54FB" w:rsidRPr="00AE7B88" w:rsidRDefault="001A54FB" w:rsidP="001A54FB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Согласованное Сторонами количество Товара не является обязательным для Покупателя. Покупатель вправе оплатить и принять Товар в количестве, меньшем чем согласовано Сторонами, а Поставщик не вправе требовать от Покупателя выборки Товара или каких-либо возмещений и компенсаций в связи с не выборкой Товара.</w:t>
      </w:r>
    </w:p>
    <w:p w14:paraId="13DE7764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Стоимость Товара и порядок оплаты</w:t>
      </w:r>
    </w:p>
    <w:p w14:paraId="5896F0B9" w14:textId="77777777" w:rsidR="001A54FB" w:rsidRPr="00AE7B88" w:rsidRDefault="001A54FB" w:rsidP="001A54FB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Стоимость Товара, согласованная Сторонами в </w:t>
      </w:r>
      <w:r>
        <w:rPr>
          <w:rFonts w:ascii="Arial" w:hAnsi="Arial" w:cs="Arial"/>
          <w:spacing w:val="-6"/>
          <w:sz w:val="24"/>
        </w:rPr>
        <w:t>с</w:t>
      </w:r>
      <w:r w:rsidRPr="00AE7B88">
        <w:rPr>
          <w:rFonts w:ascii="Arial" w:hAnsi="Arial" w:cs="Arial"/>
          <w:spacing w:val="-6"/>
          <w:sz w:val="24"/>
        </w:rPr>
        <w:t xml:space="preserve">пецификации или прайс-листе, не подлежит изменению в одностороннем порядке. Изменение стоимости Товара возможно только по письменному соглашению Сторон. </w:t>
      </w:r>
    </w:p>
    <w:p w14:paraId="319DC84B" w14:textId="77777777" w:rsidR="001A54FB" w:rsidRPr="00AE7B88" w:rsidRDefault="001A54FB" w:rsidP="001A54FB">
      <w:pPr>
        <w:pStyle w:val="U2"/>
        <w:numPr>
          <w:ilvl w:val="0"/>
          <w:numId w:val="0"/>
        </w:numPr>
        <w:spacing w:before="120" w:after="0" w:line="240" w:lineRule="auto"/>
        <w:ind w:left="426" w:firstLine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Кроме этого, Поставщик подтверждает, что он информирован Покупателем о том, что работники Покупателя, включая лиц, осуществляющих оформление Заявки или получение Товара, не уполномочены Покупателем без специальной доверенности своими действиями согласовывать и изменять </w:t>
      </w:r>
      <w:r>
        <w:rPr>
          <w:rFonts w:ascii="Arial" w:hAnsi="Arial" w:cs="Arial"/>
          <w:spacing w:val="-6"/>
          <w:sz w:val="24"/>
        </w:rPr>
        <w:t>с</w:t>
      </w:r>
      <w:r w:rsidRPr="00AE7B88">
        <w:rPr>
          <w:rFonts w:ascii="Arial" w:hAnsi="Arial" w:cs="Arial"/>
          <w:spacing w:val="-6"/>
          <w:sz w:val="24"/>
        </w:rPr>
        <w:t>тоимость Товара, установленную в Спецификации или прайс-листе, в том числе путём подписания Заявки, товарной накладной или универсального передаточного документа (далее по тексту – «</w:t>
      </w:r>
      <w:proofErr w:type="spellStart"/>
      <w:r w:rsidRPr="00AE7B88">
        <w:rPr>
          <w:rFonts w:ascii="Arial" w:hAnsi="Arial" w:cs="Arial"/>
          <w:spacing w:val="-6"/>
          <w:sz w:val="24"/>
        </w:rPr>
        <w:t>УПД</w:t>
      </w:r>
      <w:proofErr w:type="spellEnd"/>
      <w:r w:rsidRPr="00AE7B88">
        <w:rPr>
          <w:rFonts w:ascii="Arial" w:hAnsi="Arial" w:cs="Arial"/>
          <w:spacing w:val="-6"/>
          <w:sz w:val="24"/>
        </w:rPr>
        <w:t xml:space="preserve">»). </w:t>
      </w:r>
    </w:p>
    <w:p w14:paraId="0D19ABFB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Расчёты за Товар производятся Покупателем путём перечисления денежных средств на расчетный счет Поставщика в следующем порядке:</w:t>
      </w:r>
    </w:p>
    <w:p w14:paraId="2CE781A5" w14:textId="77777777" w:rsidR="001A54FB" w:rsidRPr="00AE7B88" w:rsidRDefault="001A54FB" w:rsidP="001A54FB">
      <w:pPr>
        <w:pStyle w:val="U3"/>
        <w:tabs>
          <w:tab w:val="num" w:pos="1134"/>
          <w:tab w:val="num" w:pos="1355"/>
        </w:tabs>
        <w:spacing w:before="120" w:after="0" w:line="240" w:lineRule="auto"/>
        <w:ind w:left="1064" w:hanging="638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оплата _______% от стоимости Товара, поставляемого по Заявке, в течение ______ (__________) рабочих дней с момента получения от Поставщика </w:t>
      </w:r>
      <w:proofErr w:type="gramStart"/>
      <w:r w:rsidRPr="00AE7B88">
        <w:rPr>
          <w:rFonts w:ascii="Arial" w:hAnsi="Arial" w:cs="Arial"/>
          <w:spacing w:val="-6"/>
          <w:sz w:val="24"/>
        </w:rPr>
        <w:t>счета на оплату</w:t>
      </w:r>
      <w:proofErr w:type="gramEnd"/>
      <w:r w:rsidRPr="00AE7B88">
        <w:rPr>
          <w:rFonts w:ascii="Arial" w:hAnsi="Arial" w:cs="Arial"/>
          <w:spacing w:val="-6"/>
          <w:sz w:val="24"/>
        </w:rPr>
        <w:t>;</w:t>
      </w:r>
    </w:p>
    <w:p w14:paraId="48655907" w14:textId="77777777" w:rsidR="001A54FB" w:rsidRPr="00AE7B88" w:rsidRDefault="001A54FB" w:rsidP="001A54FB">
      <w:pPr>
        <w:pStyle w:val="U3"/>
        <w:tabs>
          <w:tab w:val="num" w:pos="1134"/>
          <w:tab w:val="num" w:pos="1355"/>
          <w:tab w:val="num" w:pos="1701"/>
        </w:tabs>
        <w:spacing w:before="120" w:after="0" w:line="240" w:lineRule="auto"/>
        <w:ind w:left="1064" w:hanging="638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окончательная оплата Товара</w:t>
      </w:r>
      <w:r>
        <w:rPr>
          <w:rFonts w:ascii="Arial" w:hAnsi="Arial" w:cs="Arial"/>
          <w:spacing w:val="-6"/>
          <w:sz w:val="24"/>
        </w:rPr>
        <w:t>,</w:t>
      </w:r>
      <w:r w:rsidRPr="00AE7B88">
        <w:rPr>
          <w:rFonts w:ascii="Arial" w:hAnsi="Arial" w:cs="Arial"/>
          <w:spacing w:val="-6"/>
          <w:sz w:val="24"/>
        </w:rPr>
        <w:t xml:space="preserve"> принятого Покупателем по Заявке, осуществляется в течение _____</w:t>
      </w:r>
      <w:r>
        <w:rPr>
          <w:rFonts w:ascii="Arial" w:hAnsi="Arial" w:cs="Arial"/>
          <w:spacing w:val="-6"/>
          <w:sz w:val="24"/>
        </w:rPr>
        <w:t xml:space="preserve"> </w:t>
      </w:r>
      <w:r w:rsidRPr="00AE7B88">
        <w:rPr>
          <w:rFonts w:ascii="Arial" w:hAnsi="Arial" w:cs="Arial"/>
          <w:spacing w:val="-6"/>
          <w:sz w:val="24"/>
        </w:rPr>
        <w:t xml:space="preserve">(________________) дней с даты получения Товара, счета на оплату и </w:t>
      </w:r>
      <w:proofErr w:type="gramStart"/>
      <w:r w:rsidRPr="00AE7B88">
        <w:rPr>
          <w:rFonts w:ascii="Arial" w:hAnsi="Arial" w:cs="Arial"/>
          <w:spacing w:val="-6"/>
          <w:sz w:val="24"/>
        </w:rPr>
        <w:t>всех верно</w:t>
      </w:r>
      <w:proofErr w:type="gramEnd"/>
      <w:r w:rsidRPr="00AE7B88">
        <w:rPr>
          <w:rFonts w:ascii="Arial" w:hAnsi="Arial" w:cs="Arial"/>
          <w:spacing w:val="-6"/>
          <w:sz w:val="24"/>
        </w:rPr>
        <w:t xml:space="preserve"> оформленных документов на Товар согласно Договору.</w:t>
      </w:r>
    </w:p>
    <w:p w14:paraId="73154352" w14:textId="77777777" w:rsidR="001A54FB" w:rsidRPr="00E0250E" w:rsidRDefault="001A54FB" w:rsidP="001A54FB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E0250E">
        <w:rPr>
          <w:rFonts w:ascii="Arial" w:hAnsi="Arial" w:cs="Arial"/>
          <w:spacing w:val="-6"/>
          <w:sz w:val="24"/>
        </w:rPr>
        <w:t xml:space="preserve">В случае если Покупателю </w:t>
      </w:r>
      <w:r>
        <w:rPr>
          <w:rFonts w:ascii="Arial" w:hAnsi="Arial" w:cs="Arial"/>
          <w:spacing w:val="-6"/>
          <w:sz w:val="24"/>
        </w:rPr>
        <w:t xml:space="preserve">фактически </w:t>
      </w:r>
      <w:r w:rsidRPr="00E0250E">
        <w:rPr>
          <w:rFonts w:ascii="Arial" w:hAnsi="Arial" w:cs="Arial"/>
          <w:spacing w:val="-6"/>
          <w:sz w:val="24"/>
        </w:rPr>
        <w:t>поставлен Товар в количестве</w:t>
      </w:r>
      <w:r>
        <w:rPr>
          <w:rFonts w:ascii="Arial" w:hAnsi="Arial" w:cs="Arial"/>
          <w:spacing w:val="-6"/>
          <w:sz w:val="24"/>
        </w:rPr>
        <w:t xml:space="preserve"> м</w:t>
      </w:r>
      <w:r w:rsidRPr="00E0250E">
        <w:rPr>
          <w:rFonts w:ascii="Arial" w:hAnsi="Arial" w:cs="Arial"/>
          <w:spacing w:val="-6"/>
          <w:sz w:val="24"/>
        </w:rPr>
        <w:t xml:space="preserve">еньшем, чем предоплаченное количество, то денежная сумма, составляющая разницу между суммой предварительной оплаты и стоимостью фактически поставленного Товара, </w:t>
      </w:r>
      <w:r>
        <w:rPr>
          <w:rFonts w:ascii="Arial" w:hAnsi="Arial" w:cs="Arial"/>
          <w:spacing w:val="-6"/>
          <w:sz w:val="24"/>
        </w:rPr>
        <w:t xml:space="preserve">должна быть возвращена </w:t>
      </w:r>
      <w:r w:rsidRPr="00E0250E">
        <w:rPr>
          <w:rFonts w:ascii="Arial" w:hAnsi="Arial" w:cs="Arial"/>
          <w:spacing w:val="-6"/>
          <w:sz w:val="24"/>
        </w:rPr>
        <w:t xml:space="preserve">Поставщиком </w:t>
      </w:r>
      <w:r>
        <w:rPr>
          <w:rFonts w:ascii="Arial" w:hAnsi="Arial" w:cs="Arial"/>
          <w:spacing w:val="-6"/>
          <w:sz w:val="24"/>
        </w:rPr>
        <w:t>Покупателю в течение 7 (семи) календарных дней с момента поставки Товара.</w:t>
      </w:r>
    </w:p>
    <w:p w14:paraId="11C4A291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lastRenderedPageBreak/>
        <w:t>Стороны решили, что отсрочка или рассрочка оплаты Товара не будет считаться коммерческим кредитом и проценты за пользование кредитом начисляться не будут.</w:t>
      </w:r>
    </w:p>
    <w:p w14:paraId="3F9D5F3B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Датой осуществления платежа считается дата списания денежных средств с расчётного счета Покупателя.</w:t>
      </w:r>
    </w:p>
    <w:p w14:paraId="135B2A03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 зависимости от места передачи Товара Покупателю, стоимость Товара включает в себя:</w:t>
      </w:r>
    </w:p>
    <w:p w14:paraId="2B6764D2" w14:textId="77777777" w:rsidR="001A54FB" w:rsidRPr="00AE7B88" w:rsidRDefault="001A54FB" w:rsidP="001A54FB">
      <w:pPr>
        <w:pStyle w:val="U3"/>
        <w:tabs>
          <w:tab w:val="num" w:pos="1355"/>
        </w:tabs>
        <w:spacing w:before="120" w:after="0" w:line="240" w:lineRule="auto"/>
        <w:ind w:left="1134" w:hanging="708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При передаче Товара Покупателю (грузополучателю) на складе Покупателя (Грузополучателя) - стоимость Товара включает в себя все налоги, в том числе НДС, упаковку, тару и его доставку на склад Покупателя (грузополучателя), выгрузку Товара из транспортного средства, а также любые иные расходы Поставщика, которые он должен будет понести для выполнения обязательств.</w:t>
      </w:r>
    </w:p>
    <w:p w14:paraId="38939AD1" w14:textId="77777777" w:rsidR="001A54FB" w:rsidRPr="00AE7B88" w:rsidRDefault="001A54FB" w:rsidP="001A54FB">
      <w:pPr>
        <w:pStyle w:val="U3"/>
        <w:tabs>
          <w:tab w:val="num" w:pos="1355"/>
        </w:tabs>
        <w:spacing w:before="120" w:after="0" w:line="240" w:lineRule="auto"/>
        <w:ind w:left="1134" w:hanging="708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При выборке Покупателем Товара на складе </w:t>
      </w:r>
      <w:r w:rsidRPr="00AE7B88">
        <w:rPr>
          <w:rFonts w:ascii="Arial" w:eastAsia="MS Mincho" w:hAnsi="Arial" w:cs="Arial"/>
          <w:color w:val="000000"/>
          <w:spacing w:val="-6"/>
          <w:sz w:val="24"/>
        </w:rPr>
        <w:t xml:space="preserve">Поставщика (Грузоотправителя) - </w:t>
      </w:r>
      <w:r w:rsidRPr="00AE7B88">
        <w:rPr>
          <w:rFonts w:ascii="Arial" w:hAnsi="Arial" w:cs="Arial"/>
          <w:spacing w:val="-6"/>
          <w:sz w:val="24"/>
        </w:rPr>
        <w:t>стоимость Товара включает в себя все налоги, в том числе НДС, упаковку, тару, погрузку в транспортное средство, предоставленное Покупателем, а также любые иные расходы Поставщика, которые он должен будет понести для выполнения обязательств.</w:t>
      </w:r>
    </w:p>
    <w:p w14:paraId="11A70531" w14:textId="77777777" w:rsidR="001A54FB" w:rsidRPr="00AE7B88" w:rsidRDefault="001A54FB" w:rsidP="001A54FB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Первичные документы, оформляемые Поставщиком при реализации Товара, должны содержать ссылки на номер Договора.</w:t>
      </w:r>
    </w:p>
    <w:p w14:paraId="4F7EE44B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Обязанности Сторон</w:t>
      </w:r>
    </w:p>
    <w:p w14:paraId="5208F3A0" w14:textId="77777777" w:rsidR="001A54FB" w:rsidRPr="00AE7B88" w:rsidRDefault="001A54FB" w:rsidP="001A54FB">
      <w:pPr>
        <w:pStyle w:val="U2"/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Поставщик обязан:</w:t>
      </w:r>
    </w:p>
    <w:p w14:paraId="3C772DEC" w14:textId="77777777" w:rsidR="001A54FB" w:rsidRPr="00AE7B88" w:rsidRDefault="001A54FB" w:rsidP="001A54FB">
      <w:pPr>
        <w:pStyle w:val="U3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Произвести доставку Товара до склада Покупателя (грузополучателя) своими силами или силами третьих лиц, если место поставки – склад Покупателя (грузополучателя).</w:t>
      </w:r>
    </w:p>
    <w:p w14:paraId="432986AF" w14:textId="77777777" w:rsidR="001A54FB" w:rsidRPr="00AE7B88" w:rsidRDefault="001A54FB" w:rsidP="001A54FB">
      <w:pPr>
        <w:pStyle w:val="U3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Выставить счет-фактуру на Товар на дату отгрузки Товара, за исключением случаев, когда Поставщик не является налогоплательщиком НДС или освобождён от исполнения обязанностей налогоплательщика, связанных с исчислением и уплатой НДС.</w:t>
      </w:r>
    </w:p>
    <w:p w14:paraId="2B20BA26" w14:textId="77777777" w:rsidR="001A54FB" w:rsidRPr="00AE7B88" w:rsidRDefault="001A54FB" w:rsidP="001A54FB">
      <w:pPr>
        <w:pStyle w:val="U3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Передать Покупателю вместе с Товаром товарную накладную/</w:t>
      </w:r>
      <w:proofErr w:type="spellStart"/>
      <w:r w:rsidRPr="00AE7B88">
        <w:rPr>
          <w:rFonts w:ascii="Arial" w:hAnsi="Arial" w:cs="Arial"/>
          <w:spacing w:val="-6"/>
          <w:sz w:val="24"/>
        </w:rPr>
        <w:t>УПД</w:t>
      </w:r>
      <w:proofErr w:type="spellEnd"/>
      <w:r w:rsidRPr="00AE7B88">
        <w:rPr>
          <w:rFonts w:ascii="Arial" w:hAnsi="Arial" w:cs="Arial"/>
          <w:spacing w:val="-6"/>
          <w:sz w:val="24"/>
        </w:rPr>
        <w:t>, товарно-транспортную накладную, все документы на Товар и его комплектующие, в том числе, но, не ограничиваясь: сертификат или декларацию о соответствии, технический паспорт, руководство по эксплуатации, гарантийный талон и иные документы в зависимости от вида Товара.</w:t>
      </w:r>
    </w:p>
    <w:p w14:paraId="2191FDBA" w14:textId="77777777" w:rsidR="001A54FB" w:rsidRPr="00AE7B88" w:rsidRDefault="001A54FB" w:rsidP="001A54FB">
      <w:pPr>
        <w:pStyle w:val="U3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Посредством факсимильной связи или электронной почты подтвердить Покупателю возможность поставки Товара по Заявке в течение дня её получения и предоставить Покупателю счет согласно п. 2.2.1. Договора. В случае неполучения Покупателем в указанный срок </w:t>
      </w:r>
      <w:r>
        <w:rPr>
          <w:rFonts w:ascii="Arial" w:hAnsi="Arial" w:cs="Arial"/>
          <w:spacing w:val="-6"/>
          <w:sz w:val="24"/>
        </w:rPr>
        <w:t xml:space="preserve">от Поставщика письменного </w:t>
      </w:r>
      <w:r w:rsidRPr="00AE7B88">
        <w:rPr>
          <w:rFonts w:ascii="Arial" w:hAnsi="Arial" w:cs="Arial"/>
          <w:spacing w:val="-6"/>
          <w:sz w:val="24"/>
        </w:rPr>
        <w:t xml:space="preserve">акцепта Заявки </w:t>
      </w:r>
      <w:r>
        <w:rPr>
          <w:rFonts w:ascii="Arial" w:hAnsi="Arial" w:cs="Arial"/>
          <w:spacing w:val="-6"/>
          <w:sz w:val="24"/>
        </w:rPr>
        <w:t>(</w:t>
      </w:r>
      <w:r w:rsidRPr="00AE7B88">
        <w:rPr>
          <w:rFonts w:ascii="Arial" w:hAnsi="Arial" w:cs="Arial"/>
          <w:spacing w:val="-6"/>
          <w:sz w:val="24"/>
        </w:rPr>
        <w:t>ответа о возможности поставки Товара по Заявке</w:t>
      </w:r>
      <w:r>
        <w:rPr>
          <w:rFonts w:ascii="Arial" w:hAnsi="Arial" w:cs="Arial"/>
          <w:spacing w:val="-6"/>
          <w:sz w:val="24"/>
        </w:rPr>
        <w:t>)</w:t>
      </w:r>
      <w:r w:rsidRPr="00AE7B88">
        <w:rPr>
          <w:rFonts w:ascii="Arial" w:hAnsi="Arial" w:cs="Arial"/>
          <w:spacing w:val="-6"/>
          <w:sz w:val="24"/>
        </w:rPr>
        <w:t>, Стороны решили считать Заявку согласованной (молчаливый акцепт Поставщика).</w:t>
      </w:r>
    </w:p>
    <w:p w14:paraId="78BF8BB4" w14:textId="77777777" w:rsidR="001A54FB" w:rsidRPr="00AE7B88" w:rsidRDefault="001A54FB" w:rsidP="001A54FB">
      <w:pPr>
        <w:pStyle w:val="U3"/>
        <w:numPr>
          <w:ilvl w:val="0"/>
          <w:numId w:val="0"/>
        </w:numPr>
        <w:spacing w:before="120" w:after="0" w:line="240" w:lineRule="auto"/>
        <w:ind w:left="993" w:firstLine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Не предоставление Покупателю счета, указанного в п. 2.2.1. Договора, не освобождает Поставщика от обязанности поставить Товар в срок, указанный в заявке.</w:t>
      </w:r>
    </w:p>
    <w:p w14:paraId="675F6F00" w14:textId="77777777" w:rsidR="001A54FB" w:rsidRPr="00AE7B88" w:rsidRDefault="001A54FB" w:rsidP="001A54FB">
      <w:pPr>
        <w:pStyle w:val="U3"/>
        <w:tabs>
          <w:tab w:val="num" w:pos="1355"/>
          <w:tab w:val="left" w:pos="1560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 срок не позднее 2 (двух) дней до момента готовности Товара к отгрузке, посредством факсимильной связи или электронной почты уведомить Покупателя о готовности Товара к отгрузке, если Покупатель обязан произвести выборку Товара со склада Поставщика (грузоотправителя).</w:t>
      </w:r>
    </w:p>
    <w:p w14:paraId="53324185" w14:textId="77777777" w:rsidR="001A54FB" w:rsidRPr="00AE7B88" w:rsidRDefault="001A54FB" w:rsidP="001A54FB">
      <w:pPr>
        <w:pStyle w:val="U3"/>
        <w:tabs>
          <w:tab w:val="num" w:pos="1355"/>
          <w:tab w:val="left" w:pos="1560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lastRenderedPageBreak/>
        <w:t>В случае получения от Покупателя требования о возврате Товара и/или о его замене, обеспечить своевременный вывоз Товара со склада, указанного в соответствующем требовании.</w:t>
      </w:r>
    </w:p>
    <w:p w14:paraId="4A086215" w14:textId="77777777" w:rsidR="001A54FB" w:rsidRPr="00AE7B88" w:rsidRDefault="001A54FB" w:rsidP="001A54FB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Покупатель обязан:</w:t>
      </w:r>
    </w:p>
    <w:p w14:paraId="3EA7A681" w14:textId="77777777" w:rsidR="001A54FB" w:rsidRPr="00AE7B88" w:rsidRDefault="001A54FB" w:rsidP="001A54FB">
      <w:pPr>
        <w:pStyle w:val="U3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Оплатить Товар в порядке и на условиях, установленных Договором.</w:t>
      </w:r>
    </w:p>
    <w:p w14:paraId="40AB8BC3" w14:textId="77777777" w:rsidR="001A54FB" w:rsidRPr="00AE7B88" w:rsidRDefault="001A54FB" w:rsidP="001A54FB">
      <w:pPr>
        <w:pStyle w:val="U3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Произвести выборку Товара со склада Поставщика (грузоотправителя), если условиями Заявки предусмотрена выборка Товара Покупателем.</w:t>
      </w:r>
    </w:p>
    <w:p w14:paraId="101D9D12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Качество, гарантии и рекламация Товара</w:t>
      </w:r>
    </w:p>
    <w:p w14:paraId="5B1F7E39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Товар, подлежащий обязательной сертификации или декларированию, поставляется с соответствующими сертификатами или декларациями. Качество поставляемого Товара должно соответствовать требованиям ГОСТ, ОСТ, ТУ, ТО, ТС, чертежам и удостоверяться сертификатом или декларацией о соответствии, техническим паспортом, актом технической годности, и </w:t>
      </w:r>
      <w:proofErr w:type="gramStart"/>
      <w:r w:rsidRPr="00AE7B88">
        <w:rPr>
          <w:rFonts w:ascii="Arial" w:hAnsi="Arial" w:cs="Arial"/>
          <w:spacing w:val="-6"/>
          <w:sz w:val="24"/>
        </w:rPr>
        <w:t>т.п.</w:t>
      </w:r>
      <w:proofErr w:type="gramEnd"/>
    </w:p>
    <w:p w14:paraId="623A43DF" w14:textId="77777777" w:rsidR="001A54FB" w:rsidRPr="00AE7B88" w:rsidRDefault="001A54FB" w:rsidP="001A54FB">
      <w:pPr>
        <w:pStyle w:val="U2"/>
        <w:numPr>
          <w:ilvl w:val="1"/>
          <w:numId w:val="2"/>
        </w:numPr>
        <w:tabs>
          <w:tab w:val="num" w:pos="716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Товар должен быть упакован и маркирован в соответствии с требованиями нормативных актов, действующих в отношении данного вида Товара.</w:t>
      </w:r>
    </w:p>
    <w:p w14:paraId="704AA2D1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Если на Товар установлен или предусмотрен гарантийный срок, Поставщик обязан по выбору Покупателя провести в течение 10 (десяти) календарных дней со дня получения требования Покупателя гарантийный ремонт Товара, его замену или возвратить Покупателю полученную за такой Товар сумму оплаты.</w:t>
      </w:r>
    </w:p>
    <w:p w14:paraId="7A551FD6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Покупатель в любой момент после приемки Товара может предъявить Поставщику претензии по недостаткам Товара, которые обнаружены в процессе его обработки, подготовки к монтажу, в процессе монтажа, испытания, использования и хранения. </w:t>
      </w:r>
      <w:proofErr w:type="gramStart"/>
      <w:r w:rsidRPr="00AE7B88">
        <w:rPr>
          <w:rFonts w:ascii="Arial" w:hAnsi="Arial" w:cs="Arial"/>
          <w:spacing w:val="-6"/>
          <w:sz w:val="24"/>
        </w:rPr>
        <w:t>В этом случае,</w:t>
      </w:r>
      <w:proofErr w:type="gramEnd"/>
      <w:r w:rsidRPr="00AE7B88">
        <w:rPr>
          <w:rFonts w:ascii="Arial" w:hAnsi="Arial" w:cs="Arial"/>
          <w:spacing w:val="-6"/>
          <w:sz w:val="24"/>
        </w:rPr>
        <w:t xml:space="preserve"> Поставщик обязан в течение 10 (десяти) календарных дней с момента получения требования, за свой счет произвести замену Товара на качественный.</w:t>
      </w:r>
    </w:p>
    <w:p w14:paraId="2EB354F2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При установлении Покупателем несоответствия принятого Товара по качеству и/или его внутренней комплектации, Покупатель извещает об этом Поставщика. Поставщик в течение 1 (одного) дня с момента получения по электронной почте или факсимильной связи или телефонограмме извещения от Покупателя, обязан явиться к месту нахождения Товара для проведения проверки Товара на соответствие по качеству и/или внутренней комплектации. В случае неприбытия Поставщика в течение 1 (одного) дня со дня направления Поставщику извещения, претензии Покупателя по качеству и/или внутренней комплектации Товара считаются признанными Поставщиком и оспариванию в последующем не подлежат (молчаливое согласие Поставщика).</w:t>
      </w:r>
    </w:p>
    <w:p w14:paraId="30CE99A9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При возврате некачественного Товара, принятого Покупателем на учёт с подписанием товарной накладной, оформляется товарная накладная с пометкой «Возврат некачественного товара» и счет-фактура Покупателя на Поставщика в порядке, установленном </w:t>
      </w:r>
      <w:hyperlink r:id="rId5" w:history="1">
        <w:r w:rsidRPr="00AE7B88">
          <w:rPr>
            <w:rFonts w:ascii="Arial" w:hAnsi="Arial" w:cs="Arial"/>
            <w:spacing w:val="-6"/>
            <w:sz w:val="24"/>
          </w:rPr>
          <w:t>Постановлением</w:t>
        </w:r>
      </w:hyperlink>
      <w:r w:rsidRPr="00AE7B88">
        <w:rPr>
          <w:rFonts w:ascii="Arial" w:hAnsi="Arial" w:cs="Arial"/>
          <w:spacing w:val="-6"/>
          <w:sz w:val="24"/>
        </w:rPr>
        <w:t xml:space="preserve"> Правительства Российской Федерации от 26.12.2011 № 1137.</w:t>
      </w:r>
    </w:p>
    <w:p w14:paraId="00E9C8C2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Порядок приемки Товара</w:t>
      </w:r>
    </w:p>
    <w:p w14:paraId="23C75E38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Приемка Товара производится Покупателем в момент его фактического получения представителем Покупателя. </w:t>
      </w:r>
    </w:p>
    <w:p w14:paraId="32765679" w14:textId="77777777" w:rsidR="001A54FB" w:rsidRPr="00AE7B88" w:rsidRDefault="001A54FB" w:rsidP="001A54FB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При установлении Покупателем в момент первичной приемки Товара его несоответствия по качественным или количественным характеристикам и возврата Поставщику несоответствующего Товара, уполномоченными представителями Сторон составляется акт об установленном расхождении по количеству и качеству при приёмке товарно-материальных ценностей.</w:t>
      </w:r>
    </w:p>
    <w:p w14:paraId="00E033EB" w14:textId="77777777" w:rsidR="001A54FB" w:rsidRPr="00AE7B88" w:rsidRDefault="001A54FB" w:rsidP="001A54FB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lastRenderedPageBreak/>
        <w:t xml:space="preserve">Поставщик обязан в течение 1 (одного) дня с момента составления акта об установленном расхождении по количеству и качеству при приёмке товарно-материальных ценностей, внести изменения в товарную накладную и предоставить Покупателю корректировочную счет-фактуру в порядке, установленном </w:t>
      </w:r>
      <w:hyperlink r:id="rId6" w:history="1">
        <w:r w:rsidRPr="00AE7B88">
          <w:rPr>
            <w:rStyle w:val="a7"/>
            <w:rFonts w:ascii="Arial" w:hAnsi="Arial" w:cs="Arial"/>
            <w:color w:val="000000" w:themeColor="text1"/>
            <w:spacing w:val="-6"/>
            <w:sz w:val="24"/>
          </w:rPr>
          <w:t>Постановлением</w:t>
        </w:r>
      </w:hyperlink>
      <w:r w:rsidRPr="00AE7B88">
        <w:rPr>
          <w:rFonts w:ascii="Arial" w:hAnsi="Arial" w:cs="Arial"/>
          <w:color w:val="000000" w:themeColor="text1"/>
          <w:spacing w:val="-6"/>
          <w:sz w:val="24"/>
        </w:rPr>
        <w:t xml:space="preserve"> Правительства Российской Федерации от 26.12.2011 № 1137.</w:t>
      </w:r>
    </w:p>
    <w:p w14:paraId="343472EF" w14:textId="77777777" w:rsidR="001A54FB" w:rsidRPr="00AE7B88" w:rsidRDefault="001A54FB" w:rsidP="001A54FB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Требования Покупателя о замене или возврате Товара, не соответствующего по качественным и/или количественным характеристикам, а также требования Покупателя о допоставке Товара, должны быть выполнены Поставщиком в течение 10 (десяти) календарных дней с момента получения такого требования. Транспортные и иные расходы по замене, возврату или допоставке Товара несет Поставщик. </w:t>
      </w:r>
    </w:p>
    <w:p w14:paraId="5B2A11A1" w14:textId="77777777" w:rsidR="001A54FB" w:rsidRPr="00AE7B88" w:rsidRDefault="001A54FB" w:rsidP="001A54FB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Моментом исполнения Поставщиком обязательств по поставке Товара, датой поставки Товара, датой перехода права собственности на Товар, а также датой перехода от Поставщика к Покупателю риска случайной гибели или порчи Товара, является:</w:t>
      </w:r>
    </w:p>
    <w:p w14:paraId="77F3302A" w14:textId="77777777" w:rsidR="001A54FB" w:rsidRPr="00AE7B88" w:rsidRDefault="001A54FB" w:rsidP="001A54FB">
      <w:pPr>
        <w:pStyle w:val="U3"/>
        <w:numPr>
          <w:ilvl w:val="2"/>
          <w:numId w:val="2"/>
        </w:numPr>
        <w:tabs>
          <w:tab w:val="clear" w:pos="2064"/>
          <w:tab w:val="num" w:pos="1276"/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Если условиями Заявки установлена обязанность Поставщика доставить Товар на склад Покупателя (Грузополучателя) – дата передачи Товара на складе Покупателя (грузополучателя), которая соответствует дате, проставленной представителем Покупателя в товарной накладной/</w:t>
      </w:r>
      <w:proofErr w:type="spellStart"/>
      <w:r w:rsidRPr="00AE7B88">
        <w:rPr>
          <w:rFonts w:ascii="Arial" w:hAnsi="Arial" w:cs="Arial"/>
          <w:spacing w:val="-6"/>
          <w:sz w:val="24"/>
        </w:rPr>
        <w:t>УПД</w:t>
      </w:r>
      <w:proofErr w:type="spellEnd"/>
      <w:r w:rsidRPr="00AE7B88">
        <w:rPr>
          <w:rFonts w:ascii="Arial" w:hAnsi="Arial" w:cs="Arial"/>
          <w:spacing w:val="-6"/>
          <w:sz w:val="24"/>
        </w:rPr>
        <w:t>;</w:t>
      </w:r>
    </w:p>
    <w:p w14:paraId="478BC3ED" w14:textId="77777777" w:rsidR="001A54FB" w:rsidRPr="00AE7B88" w:rsidRDefault="001A54FB" w:rsidP="001A54FB">
      <w:pPr>
        <w:pStyle w:val="U3"/>
        <w:numPr>
          <w:ilvl w:val="2"/>
          <w:numId w:val="2"/>
        </w:numPr>
        <w:tabs>
          <w:tab w:val="clear" w:pos="2064"/>
          <w:tab w:val="num" w:pos="1276"/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Если условиями Заявки установлена обязанность Покупателя произвести выборку Товара со склада Поставщика (грузоотправителя) – в момент подписания представителем Покупателя товарной накладной/</w:t>
      </w:r>
      <w:proofErr w:type="spellStart"/>
      <w:r w:rsidRPr="00AE7B88">
        <w:rPr>
          <w:rFonts w:ascii="Arial" w:hAnsi="Arial" w:cs="Arial"/>
          <w:spacing w:val="-6"/>
          <w:sz w:val="24"/>
        </w:rPr>
        <w:t>УПД</w:t>
      </w:r>
      <w:proofErr w:type="spellEnd"/>
      <w:r w:rsidRPr="00AE7B88">
        <w:rPr>
          <w:rFonts w:ascii="Arial" w:hAnsi="Arial" w:cs="Arial"/>
          <w:spacing w:val="-6"/>
          <w:sz w:val="24"/>
        </w:rPr>
        <w:t xml:space="preserve"> и полной загрузки Товара в транспортное средство, предоставленное Покупателем.</w:t>
      </w:r>
    </w:p>
    <w:p w14:paraId="57E840ED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Ответственность Сторон</w:t>
      </w:r>
    </w:p>
    <w:p w14:paraId="040F982C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 случае нарушения сроков поставки Товара или недопоставки Товара Покупатель вправе требовать уплаты Поставщиком неустойки в размере 0,1% от стоимости несвоевременно поставленного и/или недопоставленного Товара за каждый день просрочки поставки/недопоставки Товара.</w:t>
      </w:r>
      <w:r w:rsidRPr="00AE7B88" w:rsidDel="00BA2C5D">
        <w:rPr>
          <w:rFonts w:ascii="Arial" w:hAnsi="Arial" w:cs="Arial"/>
          <w:spacing w:val="-6"/>
          <w:sz w:val="24"/>
        </w:rPr>
        <w:t xml:space="preserve"> </w:t>
      </w:r>
    </w:p>
    <w:p w14:paraId="654D7BD1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 случае непредставления или несвоевременного предоставления документов, установленных в п. 3.1.3. Договора, Покупатель вправе требовать уплаты Поставщиком штрафа в размере 10 % от стоимости Товара, в отношении которого не предоставлены документы</w:t>
      </w:r>
      <w:r>
        <w:rPr>
          <w:rFonts w:ascii="Arial" w:hAnsi="Arial" w:cs="Arial"/>
          <w:spacing w:val="-4"/>
          <w:sz w:val="24"/>
        </w:rPr>
        <w:t xml:space="preserve">, а также кроме штрафа, неустойку в размере 0,1% суммы поставленного Товара за каждый день просрочки предоставления и/или замены документов, указанных в </w:t>
      </w:r>
      <w:r w:rsidRPr="004413A9">
        <w:rPr>
          <w:rFonts w:ascii="Arial" w:hAnsi="Arial" w:cs="Arial"/>
          <w:spacing w:val="2"/>
          <w:sz w:val="24"/>
        </w:rPr>
        <w:t>п. 3.1.3. Договора</w:t>
      </w:r>
      <w:r w:rsidRPr="00AE7B88">
        <w:rPr>
          <w:rFonts w:ascii="Arial" w:hAnsi="Arial" w:cs="Arial"/>
          <w:spacing w:val="-6"/>
          <w:sz w:val="24"/>
        </w:rPr>
        <w:t>. Уплата Поставщиком штрафа</w:t>
      </w:r>
      <w:r>
        <w:rPr>
          <w:rFonts w:ascii="Arial" w:hAnsi="Arial" w:cs="Arial"/>
          <w:spacing w:val="-6"/>
          <w:sz w:val="24"/>
        </w:rPr>
        <w:t xml:space="preserve"> и неустойки</w:t>
      </w:r>
      <w:r w:rsidRPr="00AE7B88">
        <w:rPr>
          <w:rFonts w:ascii="Arial" w:hAnsi="Arial" w:cs="Arial"/>
          <w:spacing w:val="-6"/>
          <w:sz w:val="24"/>
        </w:rPr>
        <w:t>, не освобождает его от обязанности предоставить Покупателю недостающие документы.</w:t>
      </w:r>
    </w:p>
    <w:p w14:paraId="6893E4BA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Если Покупатель за свой счет произвёл устранение недостатков в Товаре, возникших по обстоятельствам, не зависящим от Покупателя, Поставщик обязан возместить Покупателю все такие расходы в течение 10 (десяти) календарных дней с даты выставления Покупателем требования о возмещении.</w:t>
      </w:r>
    </w:p>
    <w:p w14:paraId="0CBAB1AE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 случае нарушения Поставщиком сроков поставки Товара более чем на 10 дней, Покупатель имеет право отказаться от приемки данного Товара и потребовать от Поставщика уплаты штрафа в размере 10% от стоимости такого Товара.</w:t>
      </w:r>
    </w:p>
    <w:p w14:paraId="713F0838" w14:textId="77777777" w:rsidR="001A54FB" w:rsidRPr="00AE7B88" w:rsidRDefault="001A54FB" w:rsidP="001A54FB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Поставщик несет полную ответственность перед Покупателем за действия/бездействия третьих лиц, осуществляющих доставку Товара на склад Покупателя (грузополучателя) и в случае причинения этими лицами Покупателю вреда или убытков, Покупатель вправе требовать от Поставщика полного возмещения причинённого вреда и/или убытков.</w:t>
      </w:r>
    </w:p>
    <w:p w14:paraId="1A2B4C66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Обстоятельства непреодолимой силы</w:t>
      </w:r>
    </w:p>
    <w:p w14:paraId="0A1EA8DE" w14:textId="77777777" w:rsidR="001A54FB" w:rsidRPr="00AE7B88" w:rsidRDefault="001A54FB" w:rsidP="001A54FB">
      <w:pPr>
        <w:pStyle w:val="U2"/>
        <w:tabs>
          <w:tab w:val="num" w:pos="716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При наступлении обстоятельств непреодолимой силы (военные действия, стихийные бедствия и пр.) действие Договора приостанавливается на весь период существования данных обстоятельств.</w:t>
      </w:r>
    </w:p>
    <w:p w14:paraId="55410EE2" w14:textId="77777777" w:rsidR="001A54FB" w:rsidRPr="00AE7B88" w:rsidRDefault="001A54FB" w:rsidP="001A54FB">
      <w:pPr>
        <w:pStyle w:val="U2"/>
        <w:tabs>
          <w:tab w:val="num" w:pos="716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lastRenderedPageBreak/>
        <w:t>Сторона, ссылающаяся на обстоятельства непреодолимой силы, обязана в течение 10 дней со дня их наступления, предоставить документальное их подтверждение, выданное торгово-промышленной палатой по месту происшествия обстоятельств непреодолимой силы.</w:t>
      </w:r>
    </w:p>
    <w:p w14:paraId="3BE4E3D2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Разрешение споров</w:t>
      </w:r>
    </w:p>
    <w:p w14:paraId="5704C275" w14:textId="77777777" w:rsidR="001A54FB" w:rsidRPr="00AE7B88" w:rsidRDefault="001A54FB" w:rsidP="001A54FB">
      <w:pPr>
        <w:pStyle w:val="U2"/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Все разногласия Сторон, касающиеся отношений, вытекающих из Договора, должны разрешаться в досудебном претензионном порядке. Срок ответа на претензию – 10 (десять) календарных дней со дня её получения. </w:t>
      </w:r>
    </w:p>
    <w:p w14:paraId="6CA4F42B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Если споры не урегулированы Сторонами в претензионном порядке, они передаются заинтересованной Стороной в Арбитражный суд </w:t>
      </w:r>
      <w:r>
        <w:rPr>
          <w:rFonts w:ascii="Arial" w:hAnsi="Arial" w:cs="Arial"/>
          <w:spacing w:val="-6"/>
          <w:sz w:val="24"/>
        </w:rPr>
        <w:t>по месту регистрации Покупателя</w:t>
      </w:r>
      <w:r w:rsidRPr="00AE7B88">
        <w:rPr>
          <w:rFonts w:ascii="Arial" w:hAnsi="Arial" w:cs="Arial"/>
          <w:spacing w:val="-6"/>
          <w:sz w:val="24"/>
        </w:rPr>
        <w:t>.</w:t>
      </w:r>
    </w:p>
    <w:p w14:paraId="0F380485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 xml:space="preserve">Порядок изменения и расторжения Договора </w:t>
      </w:r>
    </w:p>
    <w:p w14:paraId="73120F32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Любые изменения и дополнения в Договор должны быть согласованы с Покупателем в письменной форме, оформляются в виде дополнительного соглашения к Договору и подписываются уполномоченными представителями Сторон.</w:t>
      </w:r>
    </w:p>
    <w:p w14:paraId="16DDE9CD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Покупатель вправе в одностороннем порядке расторгнуть Договор, письменно уведомив об этом Поставщика посредством электронной или факсимильной связи. Договор будет считаться расторгнутым с даты получения Поставщиком уведомления о его расторжении. При этом Поставщик обязуется возвратить Покупателю денежные средства в части, превышающей стоимость поставленного Товара, в течение 5 (пяти) банковских дней с даты расторжения Договора.</w:t>
      </w:r>
    </w:p>
    <w:p w14:paraId="5A5F2208" w14:textId="77777777" w:rsidR="001A54FB" w:rsidRPr="00AE7B88" w:rsidRDefault="001A54FB" w:rsidP="001A54FB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Если направленное Поставщику уведомление о расторжении Договора вернётся к Покупателю с уведомлением о невозможности доставки, то независимо от причин недоставки такого уведомления, датой расторжения Договора будет считаться дата направления Покупателем Поставщику уведомления о расторжении Договора.</w:t>
      </w:r>
    </w:p>
    <w:p w14:paraId="0EA96E77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Срок действия Договора</w:t>
      </w:r>
    </w:p>
    <w:p w14:paraId="14FF91BE" w14:textId="77777777" w:rsidR="001A54FB" w:rsidRPr="00AE7B88" w:rsidRDefault="001A54FB" w:rsidP="001A54FB">
      <w:pPr>
        <w:pStyle w:val="U2"/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Договор вступает в силу с даты его подписания обеими Сторонами и действует </w:t>
      </w:r>
      <w:r>
        <w:rPr>
          <w:rFonts w:ascii="Arial" w:hAnsi="Arial" w:cs="Arial"/>
          <w:spacing w:val="-6"/>
          <w:sz w:val="24"/>
        </w:rPr>
        <w:t>п</w:t>
      </w:r>
      <w:r w:rsidRPr="00AE7B88">
        <w:rPr>
          <w:rFonts w:ascii="Arial" w:hAnsi="Arial" w:cs="Arial"/>
          <w:spacing w:val="-6"/>
          <w:sz w:val="24"/>
        </w:rPr>
        <w:t xml:space="preserve">о «__» ____ </w:t>
      </w:r>
      <w:proofErr w:type="spellStart"/>
      <w:r w:rsidRPr="00AE7B88">
        <w:rPr>
          <w:rFonts w:ascii="Arial" w:hAnsi="Arial" w:cs="Arial"/>
          <w:spacing w:val="-6"/>
          <w:sz w:val="24"/>
        </w:rPr>
        <w:t>20_</w:t>
      </w:r>
      <w:r>
        <w:rPr>
          <w:rFonts w:ascii="Arial" w:hAnsi="Arial" w:cs="Arial"/>
          <w:spacing w:val="-6"/>
          <w:sz w:val="24"/>
        </w:rPr>
        <w:t>_</w:t>
      </w:r>
      <w:r w:rsidRPr="00AE7B88">
        <w:rPr>
          <w:rFonts w:ascii="Arial" w:hAnsi="Arial" w:cs="Arial"/>
          <w:spacing w:val="-6"/>
          <w:sz w:val="24"/>
        </w:rPr>
        <w:t>г</w:t>
      </w:r>
      <w:proofErr w:type="spellEnd"/>
      <w:r w:rsidRPr="00AE7B88">
        <w:rPr>
          <w:rFonts w:ascii="Arial" w:hAnsi="Arial" w:cs="Arial"/>
          <w:spacing w:val="-6"/>
          <w:sz w:val="24"/>
        </w:rPr>
        <w:t>. либо до полного исполнения Сторонами своих обязательств по Договору.</w:t>
      </w:r>
    </w:p>
    <w:p w14:paraId="2B86D694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426" w:right="0" w:hanging="426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Прочие условия</w:t>
      </w:r>
    </w:p>
    <w:p w14:paraId="6EE2BA37" w14:textId="77777777" w:rsidR="001A54FB" w:rsidRPr="00AE7B88" w:rsidRDefault="001A54FB" w:rsidP="001A54FB">
      <w:pPr>
        <w:pStyle w:val="U2"/>
        <w:tabs>
          <w:tab w:val="num" w:pos="709"/>
        </w:tabs>
        <w:spacing w:before="120" w:after="0" w:line="240" w:lineRule="auto"/>
        <w:ind w:left="567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Договор заключён в 2-х экземплярах, имеющих одинаковую юридическую силу, по одному для каждой из Сторон. Все приложения к Договору, дополнительные соглашения и изменения составляют его неотъемлемую часть.</w:t>
      </w:r>
    </w:p>
    <w:p w14:paraId="0B0EB0A4" w14:textId="77777777" w:rsidR="001A54FB" w:rsidRPr="00AE7B88" w:rsidRDefault="001A54FB" w:rsidP="001A54FB">
      <w:pPr>
        <w:pStyle w:val="U2"/>
        <w:tabs>
          <w:tab w:val="num" w:pos="709"/>
        </w:tabs>
        <w:spacing w:before="120" w:after="0" w:line="240" w:lineRule="auto"/>
        <w:ind w:left="567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Поставщик не имеет права передавать свои права и обязанности по Договору, третьим лицам, в том числе осуществлять уступку требования (цессия), без письменного согласия Покупателя.</w:t>
      </w:r>
    </w:p>
    <w:p w14:paraId="4D9B4357" w14:textId="77777777" w:rsidR="001A54FB" w:rsidRPr="00AE7B88" w:rsidRDefault="001A54FB" w:rsidP="001A54FB">
      <w:pPr>
        <w:pStyle w:val="U2"/>
        <w:numPr>
          <w:ilvl w:val="0"/>
          <w:numId w:val="0"/>
        </w:numPr>
        <w:tabs>
          <w:tab w:val="num" w:pos="709"/>
        </w:tabs>
        <w:spacing w:before="120" w:after="0" w:line="240" w:lineRule="auto"/>
        <w:ind w:left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За уступку Поставщиком требования (цессия) без получения от Покупателя письменного согласия, разрешающего уступку требования (цессия), Поставщик уплачивает Покупателю штраф в размере переуступленного права требования. При этом уплата Поставщиком штрафа не является основанием для отказа в признании Покупателем уступки требования (цессия) недействительной.</w:t>
      </w:r>
    </w:p>
    <w:p w14:paraId="5873508C" w14:textId="77777777" w:rsidR="001A54FB" w:rsidRPr="00AE7B88" w:rsidRDefault="001A54FB" w:rsidP="001A54FB">
      <w:pPr>
        <w:pStyle w:val="U2"/>
        <w:tabs>
          <w:tab w:val="num" w:pos="709"/>
        </w:tabs>
        <w:spacing w:before="120" w:after="0" w:line="240" w:lineRule="auto"/>
        <w:ind w:left="567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При изменении почтовых или банковских реквизитов, органов управления, внесения изменений в учредительные документы Поставщика, Поставщик обязан информировать об этом Покупателя в письменной форме в пятидневный срок с момента указанных изменений.</w:t>
      </w:r>
    </w:p>
    <w:p w14:paraId="5AE5F2EF" w14:textId="77777777" w:rsidR="001A54FB" w:rsidRPr="00AE7B88" w:rsidRDefault="001A54FB" w:rsidP="001A54FB">
      <w:pPr>
        <w:pStyle w:val="U2"/>
        <w:tabs>
          <w:tab w:val="num" w:pos="709"/>
        </w:tabs>
        <w:spacing w:before="120" w:after="0" w:line="240" w:lineRule="auto"/>
        <w:ind w:left="567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Все приложения к Договору являются его неотъемлемой частью.</w:t>
      </w:r>
    </w:p>
    <w:p w14:paraId="42A5A021" w14:textId="77777777" w:rsidR="001A54FB" w:rsidRPr="00AE7B88" w:rsidRDefault="001A54FB" w:rsidP="001A54FB">
      <w:pPr>
        <w:pStyle w:val="U2"/>
        <w:tabs>
          <w:tab w:val="num" w:pos="709"/>
        </w:tabs>
        <w:spacing w:before="120" w:after="0" w:line="240" w:lineRule="auto"/>
        <w:ind w:left="567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К Договору прилагаются:</w:t>
      </w:r>
    </w:p>
    <w:p w14:paraId="66FCDBA4" w14:textId="77777777" w:rsidR="001A54FB" w:rsidRPr="00AE7B88" w:rsidRDefault="001A54FB" w:rsidP="001A54FB">
      <w:pPr>
        <w:pStyle w:val="U3"/>
        <w:tabs>
          <w:tab w:val="num" w:pos="1276"/>
          <w:tab w:val="num" w:pos="1355"/>
        </w:tabs>
        <w:spacing w:before="120" w:after="0" w:line="240" w:lineRule="auto"/>
        <w:ind w:left="993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Приложение № 1 – форма Спецификации.</w:t>
      </w:r>
    </w:p>
    <w:p w14:paraId="0D8311A0" w14:textId="77777777" w:rsidR="001A54FB" w:rsidRPr="00AE7B88" w:rsidRDefault="001A54FB" w:rsidP="001A54FB">
      <w:pPr>
        <w:pStyle w:val="U3"/>
        <w:tabs>
          <w:tab w:val="num" w:pos="1276"/>
          <w:tab w:val="num" w:pos="1355"/>
        </w:tabs>
        <w:spacing w:before="120" w:after="0" w:line="240" w:lineRule="auto"/>
        <w:ind w:left="993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lastRenderedPageBreak/>
        <w:t>Приложение № 2 – форма Заявки.</w:t>
      </w:r>
    </w:p>
    <w:p w14:paraId="7847E1F1" w14:textId="77777777" w:rsidR="001A54FB" w:rsidRPr="00AE7B88" w:rsidRDefault="001A54FB" w:rsidP="001A54FB">
      <w:pPr>
        <w:pStyle w:val="U3"/>
        <w:tabs>
          <w:tab w:val="num" w:pos="1276"/>
          <w:tab w:val="num" w:pos="1355"/>
        </w:tabs>
        <w:spacing w:before="120" w:after="0" w:line="240" w:lineRule="auto"/>
        <w:ind w:left="993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Приложение № 3 – форма Прайс-листа</w:t>
      </w:r>
      <w:r>
        <w:rPr>
          <w:rFonts w:ascii="Arial" w:hAnsi="Arial" w:cs="Arial"/>
          <w:spacing w:val="-6"/>
          <w:sz w:val="24"/>
        </w:rPr>
        <w:t>.</w:t>
      </w:r>
    </w:p>
    <w:p w14:paraId="78B3CAF1" w14:textId="77777777" w:rsidR="001A54FB" w:rsidRPr="00AE7B88" w:rsidRDefault="001A54FB" w:rsidP="001A54FB">
      <w:pPr>
        <w:pStyle w:val="1"/>
        <w:tabs>
          <w:tab w:val="num" w:pos="786"/>
        </w:tabs>
        <w:spacing w:before="120" w:after="0"/>
        <w:ind w:left="567" w:right="0" w:hanging="567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Юридические адреса и платежные реквизиты Сторон</w:t>
      </w:r>
    </w:p>
    <w:p w14:paraId="247D6B13" w14:textId="77777777" w:rsidR="001A54FB" w:rsidRPr="00AE7B88" w:rsidRDefault="001A54FB" w:rsidP="001A54FB">
      <w:pPr>
        <w:pStyle w:val="1"/>
        <w:numPr>
          <w:ilvl w:val="0"/>
          <w:numId w:val="0"/>
        </w:numPr>
        <w:spacing w:before="0" w:after="0"/>
        <w:ind w:left="142"/>
        <w:jc w:val="both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Покупатель</w:t>
      </w:r>
    </w:p>
    <w:tbl>
      <w:tblPr>
        <w:tblW w:w="10029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9"/>
        <w:gridCol w:w="7230"/>
      </w:tblGrid>
      <w:tr w:rsidR="001A54FB" w:rsidRPr="00AE7B88" w14:paraId="50827472" w14:textId="77777777" w:rsidTr="00FE2999">
        <w:trPr>
          <w:trHeight w:val="20"/>
        </w:trPr>
        <w:tc>
          <w:tcPr>
            <w:tcW w:w="2799" w:type="dxa"/>
            <w:vAlign w:val="center"/>
          </w:tcPr>
          <w:p w14:paraId="7A81848D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Полное название организации:</w:t>
            </w:r>
          </w:p>
        </w:tc>
        <w:tc>
          <w:tcPr>
            <w:tcW w:w="7230" w:type="dxa"/>
            <w:vAlign w:val="center"/>
          </w:tcPr>
          <w:p w14:paraId="55C70E75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7BC60AC6" w14:textId="77777777" w:rsidTr="00FE2999">
        <w:trPr>
          <w:trHeight w:val="20"/>
        </w:trPr>
        <w:tc>
          <w:tcPr>
            <w:tcW w:w="2799" w:type="dxa"/>
            <w:vAlign w:val="center"/>
          </w:tcPr>
          <w:p w14:paraId="37BA205E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ИНН/КПП:</w:t>
            </w:r>
          </w:p>
        </w:tc>
        <w:tc>
          <w:tcPr>
            <w:tcW w:w="7230" w:type="dxa"/>
            <w:vAlign w:val="center"/>
          </w:tcPr>
          <w:p w14:paraId="7A787FA6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2FDC20C1" w14:textId="77777777" w:rsidTr="00FE2999">
        <w:trPr>
          <w:trHeight w:val="20"/>
        </w:trPr>
        <w:tc>
          <w:tcPr>
            <w:tcW w:w="2799" w:type="dxa"/>
            <w:vAlign w:val="center"/>
          </w:tcPr>
          <w:p w14:paraId="7798375A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Юридический адрес:</w:t>
            </w:r>
          </w:p>
        </w:tc>
        <w:tc>
          <w:tcPr>
            <w:tcW w:w="7230" w:type="dxa"/>
            <w:vAlign w:val="center"/>
          </w:tcPr>
          <w:p w14:paraId="2590676A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3C56F67F" w14:textId="77777777" w:rsidTr="00FE2999">
        <w:trPr>
          <w:trHeight w:val="20"/>
        </w:trPr>
        <w:tc>
          <w:tcPr>
            <w:tcW w:w="2799" w:type="dxa"/>
            <w:vAlign w:val="center"/>
          </w:tcPr>
          <w:p w14:paraId="2AE15E63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Фактический адрес:</w:t>
            </w:r>
          </w:p>
        </w:tc>
        <w:tc>
          <w:tcPr>
            <w:tcW w:w="7230" w:type="dxa"/>
            <w:vAlign w:val="center"/>
          </w:tcPr>
          <w:p w14:paraId="22EEC060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4666227F" w14:textId="77777777" w:rsidTr="00FE2999">
        <w:trPr>
          <w:trHeight w:val="20"/>
        </w:trPr>
        <w:tc>
          <w:tcPr>
            <w:tcW w:w="2799" w:type="dxa"/>
            <w:vAlign w:val="center"/>
          </w:tcPr>
          <w:p w14:paraId="6F3B34E2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Расчетный счет:</w:t>
            </w:r>
          </w:p>
        </w:tc>
        <w:tc>
          <w:tcPr>
            <w:tcW w:w="7230" w:type="dxa"/>
            <w:vAlign w:val="center"/>
          </w:tcPr>
          <w:p w14:paraId="4D68BEA2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7B97B9B3" w14:textId="77777777" w:rsidTr="00FE2999">
        <w:trPr>
          <w:trHeight w:val="20"/>
        </w:trPr>
        <w:tc>
          <w:tcPr>
            <w:tcW w:w="2799" w:type="dxa"/>
            <w:vAlign w:val="center"/>
          </w:tcPr>
          <w:p w14:paraId="57462D37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Банк (с указанием города):</w:t>
            </w:r>
          </w:p>
        </w:tc>
        <w:tc>
          <w:tcPr>
            <w:tcW w:w="7230" w:type="dxa"/>
            <w:vAlign w:val="center"/>
          </w:tcPr>
          <w:p w14:paraId="3A4170F8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44AA76C0" w14:textId="77777777" w:rsidTr="00FE2999">
        <w:trPr>
          <w:trHeight w:val="20"/>
        </w:trPr>
        <w:tc>
          <w:tcPr>
            <w:tcW w:w="2799" w:type="dxa"/>
            <w:vAlign w:val="center"/>
          </w:tcPr>
          <w:p w14:paraId="06BBFF8B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БИК:</w:t>
            </w:r>
          </w:p>
        </w:tc>
        <w:tc>
          <w:tcPr>
            <w:tcW w:w="7230" w:type="dxa"/>
            <w:vAlign w:val="center"/>
          </w:tcPr>
          <w:p w14:paraId="7547202E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576C41A1" w14:textId="77777777" w:rsidTr="00FE2999">
        <w:trPr>
          <w:trHeight w:val="20"/>
        </w:trPr>
        <w:tc>
          <w:tcPr>
            <w:tcW w:w="2799" w:type="dxa"/>
            <w:vAlign w:val="center"/>
          </w:tcPr>
          <w:p w14:paraId="5A9A8F45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Корреспондентский счет:</w:t>
            </w:r>
          </w:p>
        </w:tc>
        <w:tc>
          <w:tcPr>
            <w:tcW w:w="7230" w:type="dxa"/>
            <w:vAlign w:val="center"/>
          </w:tcPr>
          <w:p w14:paraId="76773D01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12CB359D" w14:textId="77777777" w:rsidTr="00FE2999">
        <w:trPr>
          <w:trHeight w:val="20"/>
        </w:trPr>
        <w:tc>
          <w:tcPr>
            <w:tcW w:w="2799" w:type="dxa"/>
            <w:vAlign w:val="center"/>
          </w:tcPr>
          <w:p w14:paraId="6F1E977A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Адрес электронной почты:</w:t>
            </w:r>
          </w:p>
        </w:tc>
        <w:tc>
          <w:tcPr>
            <w:tcW w:w="7230" w:type="dxa"/>
            <w:vAlign w:val="center"/>
          </w:tcPr>
          <w:p w14:paraId="03A602EF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73B44395" w14:textId="77777777" w:rsidTr="00FE2999">
        <w:trPr>
          <w:trHeight w:val="20"/>
        </w:trPr>
        <w:tc>
          <w:tcPr>
            <w:tcW w:w="2799" w:type="dxa"/>
            <w:vAlign w:val="center"/>
          </w:tcPr>
          <w:p w14:paraId="18D470A6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Телефон:</w:t>
            </w:r>
          </w:p>
        </w:tc>
        <w:tc>
          <w:tcPr>
            <w:tcW w:w="7230" w:type="dxa"/>
            <w:vAlign w:val="center"/>
          </w:tcPr>
          <w:p w14:paraId="28F25504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18E77BB9" w14:textId="77777777" w:rsidTr="00FE2999">
        <w:trPr>
          <w:trHeight w:val="20"/>
        </w:trPr>
        <w:tc>
          <w:tcPr>
            <w:tcW w:w="2799" w:type="dxa"/>
            <w:vAlign w:val="center"/>
          </w:tcPr>
          <w:p w14:paraId="65918FC1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Факс:</w:t>
            </w:r>
          </w:p>
        </w:tc>
        <w:tc>
          <w:tcPr>
            <w:tcW w:w="7230" w:type="dxa"/>
            <w:vAlign w:val="center"/>
          </w:tcPr>
          <w:p w14:paraId="1C44DD38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</w:tbl>
    <w:p w14:paraId="03821B89" w14:textId="77777777" w:rsidR="001A54FB" w:rsidRPr="00AE7B88" w:rsidRDefault="001A54FB" w:rsidP="001A54FB">
      <w:pPr>
        <w:pStyle w:val="1"/>
        <w:numPr>
          <w:ilvl w:val="0"/>
          <w:numId w:val="0"/>
        </w:numPr>
        <w:spacing w:before="0" w:after="0"/>
        <w:jc w:val="both"/>
        <w:rPr>
          <w:rFonts w:ascii="Arial" w:hAnsi="Arial" w:cs="Arial"/>
          <w:spacing w:val="-6"/>
          <w:sz w:val="24"/>
          <w:szCs w:val="24"/>
        </w:rPr>
      </w:pPr>
    </w:p>
    <w:p w14:paraId="31671A82" w14:textId="77777777" w:rsidR="001A54FB" w:rsidRPr="00AE7B88" w:rsidRDefault="001A54FB" w:rsidP="001A54FB">
      <w:pPr>
        <w:pStyle w:val="1"/>
        <w:numPr>
          <w:ilvl w:val="0"/>
          <w:numId w:val="0"/>
        </w:numPr>
        <w:spacing w:before="0" w:after="0"/>
        <w:ind w:left="142"/>
        <w:jc w:val="both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Поставщик:</w:t>
      </w:r>
    </w:p>
    <w:tbl>
      <w:tblPr>
        <w:tblW w:w="1063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4"/>
        <w:gridCol w:w="6878"/>
      </w:tblGrid>
      <w:tr w:rsidR="001A54FB" w:rsidRPr="00AE7B88" w14:paraId="7ECEA2D4" w14:textId="77777777" w:rsidTr="00FE2999">
        <w:trPr>
          <w:trHeight w:val="20"/>
        </w:trPr>
        <w:tc>
          <w:tcPr>
            <w:tcW w:w="3754" w:type="dxa"/>
            <w:vAlign w:val="center"/>
          </w:tcPr>
          <w:p w14:paraId="5B70A87E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Полное название организации:</w:t>
            </w:r>
          </w:p>
        </w:tc>
        <w:tc>
          <w:tcPr>
            <w:tcW w:w="6878" w:type="dxa"/>
            <w:vAlign w:val="center"/>
          </w:tcPr>
          <w:p w14:paraId="0BFCDD9E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128819EB" w14:textId="77777777" w:rsidTr="00FE2999">
        <w:trPr>
          <w:trHeight w:val="20"/>
        </w:trPr>
        <w:tc>
          <w:tcPr>
            <w:tcW w:w="3754" w:type="dxa"/>
            <w:vAlign w:val="center"/>
          </w:tcPr>
          <w:p w14:paraId="58499434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ИНН/КПП:</w:t>
            </w:r>
          </w:p>
        </w:tc>
        <w:tc>
          <w:tcPr>
            <w:tcW w:w="6878" w:type="dxa"/>
            <w:vAlign w:val="center"/>
          </w:tcPr>
          <w:p w14:paraId="19C76C07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07C9109B" w14:textId="77777777" w:rsidTr="00FE2999">
        <w:trPr>
          <w:trHeight w:val="20"/>
        </w:trPr>
        <w:tc>
          <w:tcPr>
            <w:tcW w:w="3754" w:type="dxa"/>
            <w:vAlign w:val="center"/>
          </w:tcPr>
          <w:p w14:paraId="0A5709E4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Адрес местонахождения:</w:t>
            </w:r>
          </w:p>
        </w:tc>
        <w:tc>
          <w:tcPr>
            <w:tcW w:w="6878" w:type="dxa"/>
            <w:vAlign w:val="center"/>
          </w:tcPr>
          <w:p w14:paraId="4823282D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37CF325D" w14:textId="77777777" w:rsidTr="00FE2999">
        <w:trPr>
          <w:trHeight w:val="20"/>
        </w:trPr>
        <w:tc>
          <w:tcPr>
            <w:tcW w:w="3754" w:type="dxa"/>
            <w:vAlign w:val="center"/>
          </w:tcPr>
          <w:p w14:paraId="478EBE02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Почтовый адрес:</w:t>
            </w:r>
          </w:p>
        </w:tc>
        <w:tc>
          <w:tcPr>
            <w:tcW w:w="6878" w:type="dxa"/>
            <w:vAlign w:val="center"/>
          </w:tcPr>
          <w:p w14:paraId="4A1C394E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50B20CCE" w14:textId="77777777" w:rsidTr="00FE2999">
        <w:trPr>
          <w:trHeight w:val="20"/>
        </w:trPr>
        <w:tc>
          <w:tcPr>
            <w:tcW w:w="3754" w:type="dxa"/>
            <w:vAlign w:val="center"/>
          </w:tcPr>
          <w:p w14:paraId="22CBE923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Расчетный счет:</w:t>
            </w:r>
          </w:p>
        </w:tc>
        <w:tc>
          <w:tcPr>
            <w:tcW w:w="6878" w:type="dxa"/>
            <w:vAlign w:val="center"/>
          </w:tcPr>
          <w:p w14:paraId="03BBA4E8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79E9693A" w14:textId="77777777" w:rsidTr="00FE2999">
        <w:trPr>
          <w:trHeight w:val="20"/>
        </w:trPr>
        <w:tc>
          <w:tcPr>
            <w:tcW w:w="3754" w:type="dxa"/>
            <w:vAlign w:val="center"/>
          </w:tcPr>
          <w:p w14:paraId="59A22156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Банк (с указанием города):</w:t>
            </w:r>
          </w:p>
        </w:tc>
        <w:tc>
          <w:tcPr>
            <w:tcW w:w="6878" w:type="dxa"/>
            <w:vAlign w:val="center"/>
          </w:tcPr>
          <w:p w14:paraId="3BE5CCAA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25B3303A" w14:textId="77777777" w:rsidTr="00FE2999">
        <w:trPr>
          <w:trHeight w:val="20"/>
        </w:trPr>
        <w:tc>
          <w:tcPr>
            <w:tcW w:w="3754" w:type="dxa"/>
            <w:vAlign w:val="center"/>
          </w:tcPr>
          <w:p w14:paraId="0A76BD40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БИК:</w:t>
            </w:r>
          </w:p>
        </w:tc>
        <w:tc>
          <w:tcPr>
            <w:tcW w:w="6878" w:type="dxa"/>
            <w:vAlign w:val="center"/>
          </w:tcPr>
          <w:p w14:paraId="0846F860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4D85486D" w14:textId="77777777" w:rsidTr="00FE2999">
        <w:trPr>
          <w:trHeight w:val="20"/>
        </w:trPr>
        <w:tc>
          <w:tcPr>
            <w:tcW w:w="3754" w:type="dxa"/>
            <w:vAlign w:val="center"/>
          </w:tcPr>
          <w:p w14:paraId="664DE122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Корреспондентский счет:</w:t>
            </w:r>
          </w:p>
        </w:tc>
        <w:tc>
          <w:tcPr>
            <w:tcW w:w="6878" w:type="dxa"/>
            <w:vAlign w:val="center"/>
          </w:tcPr>
          <w:p w14:paraId="54C2BACE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1A54FB" w:rsidRPr="00AE7B88" w14:paraId="41C472E5" w14:textId="77777777" w:rsidTr="00FE2999">
        <w:trPr>
          <w:trHeight w:val="20"/>
        </w:trPr>
        <w:tc>
          <w:tcPr>
            <w:tcW w:w="3754" w:type="dxa"/>
            <w:vAlign w:val="center"/>
          </w:tcPr>
          <w:p w14:paraId="0D386467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Адрес электронной почты:</w:t>
            </w:r>
          </w:p>
        </w:tc>
        <w:tc>
          <w:tcPr>
            <w:tcW w:w="6878" w:type="dxa"/>
            <w:vAlign w:val="center"/>
          </w:tcPr>
          <w:p w14:paraId="47707EFC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val="en-US" w:eastAsia="en-US"/>
              </w:rPr>
            </w:pPr>
          </w:p>
        </w:tc>
      </w:tr>
      <w:tr w:rsidR="001A54FB" w:rsidRPr="00AE7B88" w14:paraId="45F65E82" w14:textId="77777777" w:rsidTr="00FE2999">
        <w:trPr>
          <w:trHeight w:val="20"/>
        </w:trPr>
        <w:tc>
          <w:tcPr>
            <w:tcW w:w="3754" w:type="dxa"/>
            <w:vAlign w:val="center"/>
          </w:tcPr>
          <w:p w14:paraId="2878A3DE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Телефон:</w:t>
            </w:r>
          </w:p>
        </w:tc>
        <w:tc>
          <w:tcPr>
            <w:tcW w:w="6878" w:type="dxa"/>
            <w:vAlign w:val="center"/>
          </w:tcPr>
          <w:p w14:paraId="37334BF9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val="en-US" w:eastAsia="en-US"/>
              </w:rPr>
            </w:pPr>
          </w:p>
        </w:tc>
      </w:tr>
      <w:tr w:rsidR="001A54FB" w:rsidRPr="00AE7B88" w14:paraId="34F78CE3" w14:textId="77777777" w:rsidTr="00FE2999">
        <w:trPr>
          <w:trHeight w:val="20"/>
        </w:trPr>
        <w:tc>
          <w:tcPr>
            <w:tcW w:w="3754" w:type="dxa"/>
            <w:vAlign w:val="center"/>
          </w:tcPr>
          <w:p w14:paraId="17946CE8" w14:textId="77777777" w:rsidR="001A54FB" w:rsidRPr="00381BA6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Факс:</w:t>
            </w:r>
          </w:p>
        </w:tc>
        <w:tc>
          <w:tcPr>
            <w:tcW w:w="6878" w:type="dxa"/>
            <w:vAlign w:val="center"/>
          </w:tcPr>
          <w:p w14:paraId="3422C54B" w14:textId="77777777" w:rsidR="001A54FB" w:rsidRPr="00AE7B88" w:rsidRDefault="001A54FB" w:rsidP="00FE2999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val="en-US" w:eastAsia="en-US"/>
              </w:rPr>
            </w:pPr>
          </w:p>
        </w:tc>
      </w:tr>
    </w:tbl>
    <w:p w14:paraId="17E4B49D" w14:textId="77777777" w:rsidR="001A54FB" w:rsidRDefault="001A54FB" w:rsidP="001A54FB">
      <w:pPr>
        <w:pStyle w:val="1"/>
        <w:numPr>
          <w:ilvl w:val="0"/>
          <w:numId w:val="0"/>
        </w:numPr>
        <w:spacing w:before="0" w:after="0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Подписи Сторон</w:t>
      </w:r>
    </w:p>
    <w:p w14:paraId="3BF19DD6" w14:textId="77777777" w:rsidR="001A54FB" w:rsidRPr="00381BA6" w:rsidRDefault="001A54FB" w:rsidP="001A54FB">
      <w:pPr>
        <w:rPr>
          <w:lang w:eastAsia="en-U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1A54FB" w:rsidRPr="00AE7B88" w14:paraId="19B7A9BE" w14:textId="77777777" w:rsidTr="00FE2999">
        <w:tc>
          <w:tcPr>
            <w:tcW w:w="4786" w:type="dxa"/>
            <w:shd w:val="clear" w:color="auto" w:fill="auto"/>
          </w:tcPr>
          <w:p w14:paraId="3F40FA6D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Покупатель:</w:t>
            </w:r>
          </w:p>
          <w:p w14:paraId="3AD3FFB7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_____________________</w:t>
            </w:r>
          </w:p>
          <w:p w14:paraId="7205DA55" w14:textId="77777777" w:rsidR="001A54FB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  <w:lang w:eastAsia="en-US"/>
              </w:rPr>
            </w:pPr>
          </w:p>
          <w:p w14:paraId="6595DA53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  <w:lang w:eastAsia="en-US"/>
              </w:rPr>
            </w:pPr>
          </w:p>
          <w:p w14:paraId="40E58E46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_______________/____________</w:t>
            </w:r>
          </w:p>
        </w:tc>
        <w:tc>
          <w:tcPr>
            <w:tcW w:w="5103" w:type="dxa"/>
            <w:shd w:val="clear" w:color="auto" w:fill="auto"/>
          </w:tcPr>
          <w:p w14:paraId="418FF164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Поставщик:</w:t>
            </w:r>
          </w:p>
          <w:p w14:paraId="4A2C5AA0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_____________________</w:t>
            </w:r>
          </w:p>
          <w:p w14:paraId="229D890A" w14:textId="77777777" w:rsidR="001A54FB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______ «______________»</w:t>
            </w:r>
          </w:p>
          <w:p w14:paraId="109F011A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</w:p>
          <w:p w14:paraId="3EFA0C53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_______________/____________</w:t>
            </w:r>
          </w:p>
        </w:tc>
      </w:tr>
    </w:tbl>
    <w:p w14:paraId="35F78C7B" w14:textId="77777777" w:rsidR="001A54FB" w:rsidRPr="0009269B" w:rsidRDefault="001A54FB" w:rsidP="001A54FB">
      <w:pPr>
        <w:rPr>
          <w:rFonts w:ascii="Arial" w:hAnsi="Arial" w:cs="Arial"/>
          <w:spacing w:val="-6"/>
          <w:sz w:val="2"/>
          <w:szCs w:val="2"/>
          <w:lang w:eastAsia="en-US"/>
        </w:rPr>
      </w:pPr>
    </w:p>
    <w:p w14:paraId="74D515D5" w14:textId="77777777" w:rsidR="001A54FB" w:rsidRPr="0009269B" w:rsidRDefault="001A54FB" w:rsidP="001A54FB">
      <w:pPr>
        <w:spacing w:before="120" w:after="0" w:line="240" w:lineRule="auto"/>
        <w:ind w:left="5529" w:firstLine="0"/>
        <w:rPr>
          <w:rFonts w:ascii="Arial" w:hAnsi="Arial" w:cs="Arial"/>
          <w:spacing w:val="-6"/>
          <w:sz w:val="2"/>
          <w:szCs w:val="2"/>
        </w:rPr>
        <w:sectPr w:rsidR="001A54FB" w:rsidRPr="0009269B" w:rsidSect="00FE7BFE">
          <w:headerReference w:type="default" r:id="rId7"/>
          <w:pgSz w:w="11906" w:h="16838"/>
          <w:pgMar w:top="851" w:right="851" w:bottom="851" w:left="1134" w:header="709" w:footer="284" w:gutter="0"/>
          <w:cols w:space="708"/>
          <w:titlePg/>
          <w:docGrid w:linePitch="360"/>
        </w:sectPr>
      </w:pPr>
    </w:p>
    <w:p w14:paraId="2DB393B3" w14:textId="77777777" w:rsidR="001A54FB" w:rsidRPr="00AE7B88" w:rsidRDefault="001A54FB" w:rsidP="001A54FB">
      <w:pPr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lastRenderedPageBreak/>
        <w:t>Приложение №1</w:t>
      </w:r>
    </w:p>
    <w:p w14:paraId="5D3615AA" w14:textId="77777777" w:rsidR="001A54FB" w:rsidRPr="00AE7B88" w:rsidRDefault="001A54FB" w:rsidP="001A54FB">
      <w:pPr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t xml:space="preserve">к Договору поставки </w:t>
      </w:r>
      <w:r w:rsidRPr="00F57C41">
        <w:rPr>
          <w:rFonts w:ascii="Arial" w:hAnsi="Arial" w:cs="Arial"/>
          <w:spacing w:val="-6"/>
          <w:szCs w:val="22"/>
        </w:rPr>
        <w:t xml:space="preserve">товаров для собственных нужд </w:t>
      </w:r>
      <w:r>
        <w:rPr>
          <w:rFonts w:ascii="Arial" w:hAnsi="Arial" w:cs="Arial"/>
          <w:spacing w:val="-6"/>
          <w:szCs w:val="22"/>
        </w:rPr>
        <w:br/>
      </w:r>
      <w:r w:rsidRPr="00AE7B88">
        <w:rPr>
          <w:rFonts w:ascii="Arial" w:hAnsi="Arial" w:cs="Arial"/>
          <w:spacing w:val="-6"/>
          <w:szCs w:val="22"/>
        </w:rPr>
        <w:t>№ ________ от __________</w:t>
      </w:r>
    </w:p>
    <w:p w14:paraId="7EE9FA37" w14:textId="77777777" w:rsidR="001A54FB" w:rsidRPr="00C3723E" w:rsidRDefault="001A54FB" w:rsidP="001A54FB">
      <w:pPr>
        <w:spacing w:after="0" w:line="240" w:lineRule="auto"/>
        <w:rPr>
          <w:rFonts w:ascii="Arial" w:hAnsi="Arial" w:cs="Arial"/>
          <w:b/>
          <w:spacing w:val="-6"/>
          <w:szCs w:val="22"/>
        </w:rPr>
      </w:pPr>
      <w:r w:rsidRPr="00C3723E">
        <w:rPr>
          <w:rFonts w:ascii="Arial" w:hAnsi="Arial" w:cs="Arial"/>
          <w:b/>
          <w:spacing w:val="-6"/>
          <w:szCs w:val="22"/>
        </w:rPr>
        <w:t>ФОРМА</w:t>
      </w:r>
    </w:p>
    <w:p w14:paraId="7130F98D" w14:textId="77777777" w:rsidR="001A54FB" w:rsidRPr="009248E1" w:rsidRDefault="001A54FB" w:rsidP="001A54FB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9248E1">
        <w:rPr>
          <w:rFonts w:ascii="Arial" w:hAnsi="Arial" w:cs="Arial"/>
          <w:b/>
          <w:spacing w:val="-6"/>
          <w:sz w:val="24"/>
        </w:rPr>
        <w:t xml:space="preserve">Спецификация № </w:t>
      </w:r>
      <w:r>
        <w:rPr>
          <w:rFonts w:ascii="Arial" w:hAnsi="Arial" w:cs="Arial"/>
          <w:b/>
          <w:spacing w:val="-6"/>
          <w:sz w:val="24"/>
        </w:rPr>
        <w:t xml:space="preserve">________ </w:t>
      </w:r>
      <w:r w:rsidRPr="009248E1">
        <w:rPr>
          <w:rFonts w:ascii="Arial" w:hAnsi="Arial" w:cs="Arial"/>
          <w:b/>
          <w:spacing w:val="-6"/>
          <w:sz w:val="24"/>
        </w:rPr>
        <w:t>от «</w:t>
      </w:r>
      <w:r>
        <w:rPr>
          <w:rFonts w:ascii="Arial" w:hAnsi="Arial" w:cs="Arial"/>
          <w:b/>
          <w:spacing w:val="-6"/>
          <w:sz w:val="24"/>
        </w:rPr>
        <w:t>_______</w:t>
      </w:r>
      <w:r w:rsidRPr="009248E1">
        <w:rPr>
          <w:rFonts w:ascii="Arial" w:hAnsi="Arial" w:cs="Arial"/>
          <w:b/>
          <w:spacing w:val="-6"/>
          <w:sz w:val="24"/>
        </w:rPr>
        <w:t>»</w:t>
      </w:r>
      <w:r>
        <w:rPr>
          <w:rFonts w:ascii="Arial" w:hAnsi="Arial" w:cs="Arial"/>
          <w:b/>
          <w:spacing w:val="-6"/>
          <w:sz w:val="24"/>
        </w:rPr>
        <w:t xml:space="preserve"> _________ </w:t>
      </w:r>
      <w:proofErr w:type="spellStart"/>
      <w:r>
        <w:rPr>
          <w:rFonts w:ascii="Arial" w:hAnsi="Arial" w:cs="Arial"/>
          <w:b/>
          <w:spacing w:val="-6"/>
          <w:sz w:val="24"/>
        </w:rPr>
        <w:t>20__г</w:t>
      </w:r>
      <w:proofErr w:type="spellEnd"/>
      <w:r>
        <w:rPr>
          <w:rFonts w:ascii="Arial" w:hAnsi="Arial" w:cs="Arial"/>
          <w:b/>
          <w:spacing w:val="-6"/>
          <w:sz w:val="24"/>
        </w:rPr>
        <w:t>.</w:t>
      </w:r>
    </w:p>
    <w:p w14:paraId="7EE293E0" w14:textId="77777777" w:rsidR="001A54FB" w:rsidRPr="009248E1" w:rsidRDefault="001A54FB" w:rsidP="001A54FB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9248E1">
        <w:rPr>
          <w:rFonts w:ascii="Arial" w:hAnsi="Arial" w:cs="Arial"/>
          <w:b/>
          <w:spacing w:val="-6"/>
          <w:sz w:val="24"/>
        </w:rPr>
        <w:t xml:space="preserve">к Договору поставки </w:t>
      </w:r>
      <w:r w:rsidRPr="003339C5">
        <w:rPr>
          <w:rFonts w:ascii="Arial" w:hAnsi="Arial" w:cs="Arial"/>
          <w:b/>
          <w:spacing w:val="-6"/>
          <w:sz w:val="24"/>
        </w:rPr>
        <w:t xml:space="preserve">товаров для собственных нужд </w:t>
      </w:r>
      <w:r w:rsidRPr="009248E1">
        <w:rPr>
          <w:rFonts w:ascii="Arial" w:hAnsi="Arial" w:cs="Arial"/>
          <w:b/>
          <w:spacing w:val="-6"/>
          <w:sz w:val="24"/>
        </w:rPr>
        <w:t xml:space="preserve">№ </w:t>
      </w:r>
      <w:r>
        <w:rPr>
          <w:rFonts w:ascii="Arial" w:hAnsi="Arial" w:cs="Arial"/>
          <w:b/>
          <w:spacing w:val="-6"/>
          <w:sz w:val="24"/>
        </w:rPr>
        <w:t xml:space="preserve">________ </w:t>
      </w:r>
      <w:r w:rsidRPr="009248E1">
        <w:rPr>
          <w:rFonts w:ascii="Arial" w:hAnsi="Arial" w:cs="Arial"/>
          <w:b/>
          <w:spacing w:val="-6"/>
          <w:sz w:val="24"/>
        </w:rPr>
        <w:t>от «</w:t>
      </w:r>
      <w:r>
        <w:rPr>
          <w:rFonts w:ascii="Arial" w:hAnsi="Arial" w:cs="Arial"/>
          <w:b/>
          <w:spacing w:val="-6"/>
          <w:sz w:val="24"/>
        </w:rPr>
        <w:t>_______</w:t>
      </w:r>
      <w:r w:rsidRPr="009248E1">
        <w:rPr>
          <w:rFonts w:ascii="Arial" w:hAnsi="Arial" w:cs="Arial"/>
          <w:b/>
          <w:spacing w:val="-6"/>
          <w:sz w:val="24"/>
        </w:rPr>
        <w:t>»</w:t>
      </w:r>
      <w:r>
        <w:rPr>
          <w:rFonts w:ascii="Arial" w:hAnsi="Arial" w:cs="Arial"/>
          <w:b/>
          <w:spacing w:val="-6"/>
          <w:sz w:val="24"/>
        </w:rPr>
        <w:t xml:space="preserve"> _________ </w:t>
      </w:r>
      <w:proofErr w:type="spellStart"/>
      <w:r>
        <w:rPr>
          <w:rFonts w:ascii="Arial" w:hAnsi="Arial" w:cs="Arial"/>
          <w:b/>
          <w:spacing w:val="-6"/>
          <w:sz w:val="24"/>
        </w:rPr>
        <w:t>20__г</w:t>
      </w:r>
      <w:proofErr w:type="spellEnd"/>
      <w:r>
        <w:rPr>
          <w:rFonts w:ascii="Arial" w:hAnsi="Arial" w:cs="Arial"/>
          <w:b/>
          <w:spacing w:val="-6"/>
          <w:sz w:val="24"/>
        </w:rPr>
        <w:t>.</w:t>
      </w:r>
    </w:p>
    <w:p w14:paraId="554FE9BE" w14:textId="77777777" w:rsidR="001A54FB" w:rsidRPr="009248E1" w:rsidRDefault="001A54FB" w:rsidP="001A54FB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</w:p>
    <w:p w14:paraId="75C6F11E" w14:textId="77777777" w:rsidR="001A54FB" w:rsidRPr="009248E1" w:rsidRDefault="001A54FB" w:rsidP="001A54FB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9248E1">
        <w:rPr>
          <w:rFonts w:ascii="Arial" w:hAnsi="Arial" w:cs="Arial"/>
          <w:spacing w:val="-6"/>
          <w:sz w:val="24"/>
        </w:rPr>
        <w:t>Покупатель –</w:t>
      </w:r>
      <w:r>
        <w:rPr>
          <w:rFonts w:ascii="Arial" w:hAnsi="Arial" w:cs="Arial"/>
          <w:spacing w:val="-6"/>
          <w:sz w:val="24"/>
        </w:rPr>
        <w:t xml:space="preserve"> ООО «</w:t>
      </w:r>
      <w:r w:rsidRPr="009248E1">
        <w:rPr>
          <w:rFonts w:ascii="Arial" w:hAnsi="Arial" w:cs="Arial"/>
          <w:spacing w:val="-6"/>
          <w:sz w:val="24"/>
        </w:rPr>
        <w:t>_____________________</w:t>
      </w:r>
      <w:r>
        <w:rPr>
          <w:rFonts w:ascii="Arial" w:hAnsi="Arial" w:cs="Arial"/>
          <w:spacing w:val="-6"/>
          <w:sz w:val="24"/>
        </w:rPr>
        <w:t>»</w:t>
      </w:r>
    </w:p>
    <w:p w14:paraId="6C1CF698" w14:textId="77777777" w:rsidR="001A54FB" w:rsidRPr="009248E1" w:rsidRDefault="001A54FB" w:rsidP="001A54FB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9248E1">
        <w:rPr>
          <w:rFonts w:ascii="Arial" w:hAnsi="Arial" w:cs="Arial"/>
          <w:spacing w:val="-6"/>
          <w:sz w:val="24"/>
        </w:rPr>
        <w:t xml:space="preserve">Поставщик – </w:t>
      </w:r>
      <w:r>
        <w:rPr>
          <w:rFonts w:ascii="Arial" w:hAnsi="Arial" w:cs="Arial"/>
          <w:spacing w:val="-6"/>
          <w:sz w:val="24"/>
        </w:rPr>
        <w:t>_____ «</w:t>
      </w:r>
      <w:r w:rsidRPr="009248E1">
        <w:rPr>
          <w:rFonts w:ascii="Arial" w:hAnsi="Arial" w:cs="Arial"/>
          <w:spacing w:val="-6"/>
          <w:sz w:val="24"/>
        </w:rPr>
        <w:t>_____________________</w:t>
      </w:r>
      <w:r>
        <w:rPr>
          <w:rFonts w:ascii="Arial" w:hAnsi="Arial" w:cs="Arial"/>
          <w:spacing w:val="-6"/>
          <w:sz w:val="24"/>
        </w:rPr>
        <w:t>»</w:t>
      </w:r>
    </w:p>
    <w:p w14:paraId="2E2D183C" w14:textId="77777777" w:rsidR="001A54FB" w:rsidRPr="009248E1" w:rsidRDefault="001A54FB" w:rsidP="001A54FB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9248E1">
        <w:rPr>
          <w:rFonts w:ascii="Arial" w:hAnsi="Arial" w:cs="Arial"/>
          <w:spacing w:val="-6"/>
          <w:sz w:val="24"/>
        </w:rPr>
        <w:t xml:space="preserve">Спецификация действует с «____» ______ </w:t>
      </w:r>
      <w:proofErr w:type="spellStart"/>
      <w:r w:rsidRPr="009248E1">
        <w:rPr>
          <w:rFonts w:ascii="Arial" w:hAnsi="Arial" w:cs="Arial"/>
          <w:spacing w:val="-6"/>
          <w:sz w:val="24"/>
        </w:rPr>
        <w:t>20__г</w:t>
      </w:r>
      <w:proofErr w:type="spellEnd"/>
      <w:r w:rsidRPr="009248E1">
        <w:rPr>
          <w:rFonts w:ascii="Arial" w:hAnsi="Arial" w:cs="Arial"/>
          <w:spacing w:val="-6"/>
          <w:sz w:val="24"/>
        </w:rPr>
        <w:t xml:space="preserve">. по «____» ______ </w:t>
      </w:r>
      <w:proofErr w:type="spellStart"/>
      <w:r w:rsidRPr="009248E1">
        <w:rPr>
          <w:rFonts w:ascii="Arial" w:hAnsi="Arial" w:cs="Arial"/>
          <w:spacing w:val="-6"/>
          <w:sz w:val="24"/>
        </w:rPr>
        <w:t>20__г</w:t>
      </w:r>
      <w:proofErr w:type="spellEnd"/>
      <w:r w:rsidRPr="009248E1">
        <w:rPr>
          <w:rFonts w:ascii="Arial" w:hAnsi="Arial" w:cs="Arial"/>
          <w:spacing w:val="-6"/>
          <w:sz w:val="24"/>
        </w:rPr>
        <w:t>.</w:t>
      </w:r>
    </w:p>
    <w:p w14:paraId="130788BF" w14:textId="77777777" w:rsidR="001A54FB" w:rsidRDefault="001A54FB" w:rsidP="001A54FB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9248E1">
        <w:rPr>
          <w:rFonts w:ascii="Arial" w:hAnsi="Arial" w:cs="Arial"/>
          <w:spacing w:val="-6"/>
          <w:sz w:val="24"/>
        </w:rPr>
        <w:t xml:space="preserve">Условия поставки: </w:t>
      </w:r>
      <w:r w:rsidRPr="00AE7B88">
        <w:rPr>
          <w:rFonts w:ascii="Arial" w:hAnsi="Arial" w:cs="Arial"/>
          <w:spacing w:val="-6"/>
          <w:sz w:val="24"/>
        </w:rPr>
        <w:t>______________________________________</w:t>
      </w:r>
      <w:r>
        <w:rPr>
          <w:rFonts w:ascii="Arial" w:hAnsi="Arial" w:cs="Arial"/>
          <w:spacing w:val="-6"/>
          <w:sz w:val="24"/>
        </w:rPr>
        <w:t>_____________________________________</w:t>
      </w:r>
    </w:p>
    <w:p w14:paraId="2315BDC9" w14:textId="77777777" w:rsidR="001A54FB" w:rsidRPr="0088304C" w:rsidRDefault="001A54FB" w:rsidP="001A54FB">
      <w:pPr>
        <w:spacing w:after="0" w:line="240" w:lineRule="auto"/>
        <w:rPr>
          <w:rFonts w:ascii="Arial" w:eastAsia="MS Mincho" w:hAnsi="Arial" w:cs="Arial"/>
          <w:i/>
          <w:color w:val="000000"/>
          <w:spacing w:val="2"/>
          <w:sz w:val="16"/>
          <w:szCs w:val="16"/>
        </w:rPr>
      </w:pPr>
      <w:r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                                                        </w:t>
      </w:r>
      <w:r w:rsidRPr="0088304C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>вписать необходимое: склад Покупателя (грузополучателя)</w:t>
      </w:r>
      <w:r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 или </w:t>
      </w:r>
      <w:r w:rsidRPr="0088304C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>склад Поставщика (грузоотправителя)</w:t>
      </w:r>
    </w:p>
    <w:p w14:paraId="141E9CEB" w14:textId="77777777" w:rsidR="001A54FB" w:rsidRPr="00E57CD4" w:rsidRDefault="001A54FB" w:rsidP="001A54FB">
      <w:pPr>
        <w:spacing w:after="0" w:line="240" w:lineRule="auto"/>
        <w:rPr>
          <w:rFonts w:ascii="Arial" w:hAnsi="Arial" w:cs="Arial"/>
          <w:spacing w:val="-6"/>
          <w:sz w:val="20"/>
          <w:szCs w:val="20"/>
        </w:rPr>
      </w:pPr>
    </w:p>
    <w:tbl>
      <w:tblPr>
        <w:tblW w:w="140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3232"/>
        <w:gridCol w:w="1570"/>
        <w:gridCol w:w="992"/>
        <w:gridCol w:w="1276"/>
        <w:gridCol w:w="3107"/>
        <w:gridCol w:w="992"/>
        <w:gridCol w:w="2126"/>
      </w:tblGrid>
      <w:tr w:rsidR="001A54FB" w:rsidRPr="00AE7B88" w14:paraId="45EB13F5" w14:textId="77777777" w:rsidTr="00FE2999">
        <w:trPr>
          <w:trHeight w:val="442"/>
        </w:trPr>
        <w:tc>
          <w:tcPr>
            <w:tcW w:w="737" w:type="dxa"/>
            <w:vAlign w:val="center"/>
          </w:tcPr>
          <w:p w14:paraId="75768F20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№ п/п</w:t>
            </w:r>
          </w:p>
        </w:tc>
        <w:tc>
          <w:tcPr>
            <w:tcW w:w="3232" w:type="dxa"/>
            <w:vAlign w:val="center"/>
          </w:tcPr>
          <w:p w14:paraId="605DC1D3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Наименование Товара</w:t>
            </w:r>
          </w:p>
          <w:p w14:paraId="07E19798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(ассортимент, размер, артикул)</w:t>
            </w:r>
          </w:p>
        </w:tc>
        <w:tc>
          <w:tcPr>
            <w:tcW w:w="1570" w:type="dxa"/>
            <w:vAlign w:val="center"/>
          </w:tcPr>
          <w:p w14:paraId="748150D2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ГОСТ, ОСТ, ТУ, ТО</w:t>
            </w:r>
          </w:p>
        </w:tc>
        <w:tc>
          <w:tcPr>
            <w:tcW w:w="992" w:type="dxa"/>
            <w:vAlign w:val="center"/>
          </w:tcPr>
          <w:p w14:paraId="200687BF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vAlign w:val="center"/>
          </w:tcPr>
          <w:p w14:paraId="35925CD0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Количество</w:t>
            </w:r>
          </w:p>
        </w:tc>
        <w:tc>
          <w:tcPr>
            <w:tcW w:w="3107" w:type="dxa"/>
            <w:vAlign w:val="center"/>
          </w:tcPr>
          <w:p w14:paraId="4AFF7AC4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Стоимость за единицу Товара с НДС*, руб.</w:t>
            </w:r>
          </w:p>
        </w:tc>
        <w:tc>
          <w:tcPr>
            <w:tcW w:w="992" w:type="dxa"/>
            <w:vAlign w:val="center"/>
          </w:tcPr>
          <w:p w14:paraId="46159DED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Ставка НДС%</w:t>
            </w:r>
          </w:p>
        </w:tc>
        <w:tc>
          <w:tcPr>
            <w:tcW w:w="2126" w:type="dxa"/>
            <w:vAlign w:val="center"/>
          </w:tcPr>
          <w:p w14:paraId="46585614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Общая стоимость Товара с НДС*, руб.</w:t>
            </w:r>
          </w:p>
        </w:tc>
      </w:tr>
      <w:tr w:rsidR="001A54FB" w:rsidRPr="00AE7B88" w14:paraId="5A0D0898" w14:textId="77777777" w:rsidTr="00FE2999">
        <w:tc>
          <w:tcPr>
            <w:tcW w:w="737" w:type="dxa"/>
          </w:tcPr>
          <w:p w14:paraId="66697DE9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232" w:type="dxa"/>
          </w:tcPr>
          <w:p w14:paraId="781040A9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70" w:type="dxa"/>
          </w:tcPr>
          <w:p w14:paraId="228D9E9D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0AB365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90F2AB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07" w:type="dxa"/>
          </w:tcPr>
          <w:p w14:paraId="32BA872D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E0A955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DCCEF82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1A54FB" w:rsidRPr="00AE7B88" w14:paraId="3034854E" w14:textId="77777777" w:rsidTr="00FE2999">
        <w:tc>
          <w:tcPr>
            <w:tcW w:w="737" w:type="dxa"/>
          </w:tcPr>
          <w:p w14:paraId="410F9C2A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232" w:type="dxa"/>
          </w:tcPr>
          <w:p w14:paraId="0EE6D525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70" w:type="dxa"/>
          </w:tcPr>
          <w:p w14:paraId="488BB6C5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EF849A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BEC40A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07" w:type="dxa"/>
          </w:tcPr>
          <w:p w14:paraId="16738109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2A0218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E9F4C07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1A54FB" w:rsidRPr="00AE7B88" w14:paraId="59C497F9" w14:textId="77777777" w:rsidTr="00FE2999">
        <w:tc>
          <w:tcPr>
            <w:tcW w:w="737" w:type="dxa"/>
          </w:tcPr>
          <w:p w14:paraId="69EAD63A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232" w:type="dxa"/>
          </w:tcPr>
          <w:p w14:paraId="7129678D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70" w:type="dxa"/>
          </w:tcPr>
          <w:p w14:paraId="5C768F6C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68FE2C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EBB2F5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07" w:type="dxa"/>
          </w:tcPr>
          <w:p w14:paraId="0E3D13BC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2AC5A6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ED4D8A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1A54FB" w:rsidRPr="00AE7B88" w14:paraId="176827CF" w14:textId="77777777" w:rsidTr="00FE2999">
        <w:tc>
          <w:tcPr>
            <w:tcW w:w="737" w:type="dxa"/>
          </w:tcPr>
          <w:p w14:paraId="66071A93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232" w:type="dxa"/>
          </w:tcPr>
          <w:p w14:paraId="3993618E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70" w:type="dxa"/>
          </w:tcPr>
          <w:p w14:paraId="66124A7E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C0AFAB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20228B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07" w:type="dxa"/>
          </w:tcPr>
          <w:p w14:paraId="30D9E5CB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517889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89E6CC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1A54FB" w:rsidRPr="00AE7B88" w14:paraId="7C207105" w14:textId="77777777" w:rsidTr="00FE2999">
        <w:tc>
          <w:tcPr>
            <w:tcW w:w="737" w:type="dxa"/>
          </w:tcPr>
          <w:p w14:paraId="11CBE1E1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232" w:type="dxa"/>
          </w:tcPr>
          <w:p w14:paraId="55A5389F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70" w:type="dxa"/>
          </w:tcPr>
          <w:p w14:paraId="3E7A1B55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77511C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6F9915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07" w:type="dxa"/>
          </w:tcPr>
          <w:p w14:paraId="7550827B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2CAAB04E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B3A717C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</w:tbl>
    <w:p w14:paraId="039CB7E5" w14:textId="77777777" w:rsidR="001A54FB" w:rsidRPr="005C3F6E" w:rsidRDefault="001A54FB" w:rsidP="001A54FB">
      <w:pPr>
        <w:pStyle w:val="a5"/>
        <w:numPr>
          <w:ilvl w:val="0"/>
          <w:numId w:val="3"/>
        </w:numPr>
        <w:spacing w:after="0" w:line="240" w:lineRule="auto"/>
        <w:ind w:left="709"/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</w:pPr>
      <w:r w:rsidRPr="005C3F6E"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  <w:t>Если Поставщик не находится на общем режиме налогообложения, применяет иные режимы налогообложения и не является плательщиком НДС, то в графе «Стоимость за единицу Товара с НДС*, руб.» и «</w:t>
      </w:r>
      <w:r w:rsidRPr="005C3F6E">
        <w:rPr>
          <w:rFonts w:ascii="Arial" w:hAnsi="Arial" w:cs="Arial"/>
          <w:i/>
          <w:spacing w:val="-6"/>
          <w:sz w:val="16"/>
          <w:szCs w:val="16"/>
          <w:u w:val="single"/>
        </w:rPr>
        <w:t>Общая стоимость Товара с НДС*, руб.</w:t>
      </w:r>
      <w:r w:rsidRPr="005C3F6E"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  <w:t>» указывается сумма без НДС, а в графе «Ставка НДС%» ставится прочерк.</w:t>
      </w:r>
    </w:p>
    <w:p w14:paraId="2E476F09" w14:textId="77777777" w:rsidR="001A54FB" w:rsidRPr="00AE7B88" w:rsidRDefault="001A54FB" w:rsidP="001A54FB">
      <w:pPr>
        <w:spacing w:after="0" w:line="240" w:lineRule="auto"/>
        <w:jc w:val="left"/>
        <w:rPr>
          <w:rFonts w:ascii="Arial" w:hAnsi="Arial" w:cs="Arial"/>
          <w:spacing w:val="-6"/>
          <w:szCs w:val="22"/>
        </w:rPr>
      </w:pPr>
    </w:p>
    <w:p w14:paraId="057B7182" w14:textId="77777777" w:rsidR="001A54FB" w:rsidRPr="00E57CD4" w:rsidRDefault="001A54FB" w:rsidP="001A54FB">
      <w:pPr>
        <w:spacing w:after="0" w:line="240" w:lineRule="auto"/>
        <w:jc w:val="center"/>
        <w:rPr>
          <w:rFonts w:ascii="Arial" w:hAnsi="Arial" w:cs="Arial"/>
          <w:spacing w:val="-6"/>
          <w:sz w:val="24"/>
        </w:rPr>
      </w:pPr>
      <w:r w:rsidRPr="00E57CD4">
        <w:rPr>
          <w:rFonts w:ascii="Arial" w:hAnsi="Arial" w:cs="Arial"/>
          <w:spacing w:val="-6"/>
          <w:sz w:val="24"/>
        </w:rPr>
        <w:t>Подписи сторон: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7513"/>
      </w:tblGrid>
      <w:tr w:rsidR="001A54FB" w:rsidRPr="00AE7B88" w14:paraId="5E5AA6E7" w14:textId="77777777" w:rsidTr="00FE2999">
        <w:tc>
          <w:tcPr>
            <w:tcW w:w="7366" w:type="dxa"/>
          </w:tcPr>
          <w:p w14:paraId="6BBE3568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Покупатель:</w:t>
            </w:r>
          </w:p>
          <w:p w14:paraId="7B13C4EC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ООО «</w:t>
            </w:r>
            <w:r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</w:t>
            </w: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»       </w:t>
            </w:r>
          </w:p>
          <w:p w14:paraId="40769289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1FE074E7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  <w:tc>
          <w:tcPr>
            <w:tcW w:w="7513" w:type="dxa"/>
          </w:tcPr>
          <w:p w14:paraId="00F18150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Поставщик:</w:t>
            </w:r>
          </w:p>
          <w:p w14:paraId="4BFA80CD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 «_______________»</w:t>
            </w:r>
          </w:p>
          <w:p w14:paraId="642C0ECA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09404A48" w14:textId="77777777" w:rsidR="001A54FB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                      </w:t>
            </w: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  <w:p w14:paraId="026E590B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</w:p>
        </w:tc>
      </w:tr>
      <w:tr w:rsidR="001A54FB" w:rsidRPr="00C3723E" w14:paraId="65562EEC" w14:textId="77777777" w:rsidTr="00FE2999">
        <w:tc>
          <w:tcPr>
            <w:tcW w:w="14879" w:type="dxa"/>
            <w:gridSpan w:val="2"/>
          </w:tcPr>
          <w:p w14:paraId="56C1D6B1" w14:textId="77777777" w:rsidR="001A54FB" w:rsidRPr="00C3723E" w:rsidRDefault="001A54FB" w:rsidP="00FE2999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spacing w:val="-6"/>
                <w:sz w:val="24"/>
              </w:rPr>
            </w:pPr>
            <w:r w:rsidRPr="00C3723E"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  <w:t>ФОРМА СТОРОНАМИ СОГЛАСОВАНА</w:t>
            </w:r>
          </w:p>
        </w:tc>
      </w:tr>
      <w:tr w:rsidR="001A54FB" w:rsidRPr="00AE7B88" w14:paraId="3D47E4C6" w14:textId="77777777" w:rsidTr="00FE2999">
        <w:trPr>
          <w:trHeight w:val="936"/>
        </w:trPr>
        <w:tc>
          <w:tcPr>
            <w:tcW w:w="7366" w:type="dxa"/>
          </w:tcPr>
          <w:p w14:paraId="3652FFC8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Покупатель:</w:t>
            </w:r>
          </w:p>
          <w:p w14:paraId="292B72A6" w14:textId="77777777" w:rsidR="001A54FB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ООО «</w:t>
            </w:r>
            <w:r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</w:t>
            </w: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»  </w:t>
            </w:r>
          </w:p>
          <w:p w14:paraId="02DA1FBA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04FFD8BF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662AD760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  <w:tc>
          <w:tcPr>
            <w:tcW w:w="7513" w:type="dxa"/>
          </w:tcPr>
          <w:p w14:paraId="1495735B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Поставщик:</w:t>
            </w:r>
          </w:p>
          <w:p w14:paraId="44772D6B" w14:textId="77777777" w:rsidR="001A54FB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 «_______________»</w:t>
            </w:r>
          </w:p>
          <w:p w14:paraId="2B164707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10AF9344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3AB14243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                       </w:t>
            </w: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</w:tr>
    </w:tbl>
    <w:p w14:paraId="0A205101" w14:textId="77777777" w:rsidR="001A54FB" w:rsidRDefault="001A54FB" w:rsidP="001A54FB">
      <w:pPr>
        <w:tabs>
          <w:tab w:val="clear" w:pos="9630"/>
          <w:tab w:val="right" w:pos="9781"/>
        </w:tabs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</w:p>
    <w:p w14:paraId="14D05B5F" w14:textId="77777777" w:rsidR="001A54FB" w:rsidRDefault="001A54FB" w:rsidP="001A54FB">
      <w:pPr>
        <w:tabs>
          <w:tab w:val="clear" w:pos="9630"/>
          <w:tab w:val="right" w:pos="9781"/>
        </w:tabs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</w:p>
    <w:p w14:paraId="184E1458" w14:textId="77777777" w:rsidR="001A54FB" w:rsidRPr="00AE7B88" w:rsidRDefault="001A54FB" w:rsidP="001A54FB">
      <w:pPr>
        <w:tabs>
          <w:tab w:val="clear" w:pos="9630"/>
          <w:tab w:val="right" w:pos="9781"/>
        </w:tabs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lastRenderedPageBreak/>
        <w:t>Приложение № 2</w:t>
      </w:r>
    </w:p>
    <w:p w14:paraId="066F3CBA" w14:textId="77777777" w:rsidR="001A54FB" w:rsidRPr="00AE7B88" w:rsidRDefault="001A54FB" w:rsidP="001A54FB">
      <w:pPr>
        <w:tabs>
          <w:tab w:val="clear" w:pos="9630"/>
          <w:tab w:val="right" w:pos="9781"/>
        </w:tabs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t xml:space="preserve">к Договору поставки </w:t>
      </w:r>
      <w:r w:rsidRPr="00F57C41">
        <w:rPr>
          <w:rFonts w:ascii="Arial" w:hAnsi="Arial" w:cs="Arial"/>
          <w:spacing w:val="-6"/>
          <w:szCs w:val="22"/>
        </w:rPr>
        <w:t xml:space="preserve">товаров для собственных нужд </w:t>
      </w:r>
      <w:r>
        <w:rPr>
          <w:rFonts w:ascii="Arial" w:hAnsi="Arial" w:cs="Arial"/>
          <w:spacing w:val="-6"/>
          <w:szCs w:val="22"/>
        </w:rPr>
        <w:br/>
      </w:r>
      <w:r w:rsidRPr="00AE7B88">
        <w:rPr>
          <w:rFonts w:ascii="Arial" w:hAnsi="Arial" w:cs="Arial"/>
          <w:spacing w:val="-6"/>
          <w:szCs w:val="22"/>
        </w:rPr>
        <w:t>№ ________ от __________</w:t>
      </w:r>
    </w:p>
    <w:p w14:paraId="74796D5B" w14:textId="77777777" w:rsidR="001A54FB" w:rsidRPr="00C3723E" w:rsidRDefault="001A54FB" w:rsidP="001A54FB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C3723E">
        <w:rPr>
          <w:rFonts w:ascii="Arial" w:hAnsi="Arial" w:cs="Arial"/>
          <w:b/>
          <w:spacing w:val="-6"/>
          <w:sz w:val="24"/>
        </w:rPr>
        <w:t>ФОРМА</w:t>
      </w:r>
    </w:p>
    <w:p w14:paraId="71652854" w14:textId="77777777" w:rsidR="001A54FB" w:rsidRPr="00C3723E" w:rsidRDefault="001A54FB" w:rsidP="001A54FB">
      <w:pPr>
        <w:tabs>
          <w:tab w:val="clear" w:pos="9630"/>
        </w:tabs>
        <w:spacing w:after="0" w:line="240" w:lineRule="auto"/>
        <w:ind w:firstLine="0"/>
        <w:jc w:val="right"/>
        <w:rPr>
          <w:rFonts w:ascii="Arial" w:hAnsi="Arial" w:cs="Arial"/>
          <w:spacing w:val="-6"/>
          <w:sz w:val="24"/>
        </w:rPr>
      </w:pPr>
    </w:p>
    <w:p w14:paraId="50C90A7D" w14:textId="77777777" w:rsidR="001A54FB" w:rsidRPr="00C3723E" w:rsidRDefault="001A54FB" w:rsidP="001A54FB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C3723E">
        <w:rPr>
          <w:rFonts w:ascii="Arial" w:hAnsi="Arial" w:cs="Arial"/>
          <w:b/>
          <w:spacing w:val="-6"/>
          <w:sz w:val="24"/>
        </w:rPr>
        <w:t>Заявка № _________ от «_______» ________ 20____ г.</w:t>
      </w:r>
    </w:p>
    <w:p w14:paraId="4BA42D82" w14:textId="77777777" w:rsidR="001A54FB" w:rsidRPr="00C3723E" w:rsidRDefault="001A54FB" w:rsidP="001A54FB">
      <w:pPr>
        <w:tabs>
          <w:tab w:val="clear" w:pos="9630"/>
          <w:tab w:val="left" w:pos="3155"/>
          <w:tab w:val="left" w:pos="4019"/>
        </w:tabs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C3723E">
        <w:rPr>
          <w:rFonts w:ascii="Arial" w:hAnsi="Arial" w:cs="Arial"/>
          <w:b/>
          <w:spacing w:val="-6"/>
          <w:sz w:val="24"/>
        </w:rPr>
        <w:t xml:space="preserve">на поставку Товара по Договору поставки </w:t>
      </w:r>
      <w:r w:rsidRPr="003339C5">
        <w:rPr>
          <w:rFonts w:ascii="Arial" w:hAnsi="Arial" w:cs="Arial"/>
          <w:b/>
          <w:spacing w:val="-6"/>
          <w:sz w:val="24"/>
        </w:rPr>
        <w:t xml:space="preserve">товаров для собственных нужд </w:t>
      </w:r>
      <w:r w:rsidRPr="00C3723E">
        <w:rPr>
          <w:rFonts w:ascii="Arial" w:hAnsi="Arial" w:cs="Arial"/>
          <w:b/>
          <w:spacing w:val="-6"/>
          <w:sz w:val="24"/>
        </w:rPr>
        <w:t>№ ______ от «_____» _______ 20_ г.</w:t>
      </w:r>
    </w:p>
    <w:p w14:paraId="7472B4BB" w14:textId="77777777" w:rsidR="001A54FB" w:rsidRPr="00AE7B88" w:rsidRDefault="001A54FB" w:rsidP="001A54FB">
      <w:pPr>
        <w:spacing w:after="0" w:line="240" w:lineRule="auto"/>
        <w:jc w:val="right"/>
        <w:rPr>
          <w:rFonts w:ascii="Arial" w:hAnsi="Arial" w:cs="Arial"/>
          <w:spacing w:val="-6"/>
          <w:sz w:val="20"/>
          <w:szCs w:val="20"/>
        </w:rPr>
      </w:pPr>
    </w:p>
    <w:tbl>
      <w:tblPr>
        <w:tblW w:w="0" w:type="auto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4287"/>
        <w:gridCol w:w="1332"/>
        <w:gridCol w:w="1071"/>
        <w:gridCol w:w="1283"/>
        <w:gridCol w:w="2356"/>
        <w:gridCol w:w="986"/>
        <w:gridCol w:w="2111"/>
      </w:tblGrid>
      <w:tr w:rsidR="001A54FB" w:rsidRPr="00AE7B88" w14:paraId="652B799F" w14:textId="77777777" w:rsidTr="00FE2999">
        <w:tc>
          <w:tcPr>
            <w:tcW w:w="685" w:type="dxa"/>
            <w:vAlign w:val="center"/>
          </w:tcPr>
          <w:p w14:paraId="6F8C6856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№п/п</w:t>
            </w:r>
          </w:p>
        </w:tc>
        <w:tc>
          <w:tcPr>
            <w:tcW w:w="4287" w:type="dxa"/>
            <w:vAlign w:val="center"/>
          </w:tcPr>
          <w:p w14:paraId="788B9590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Наименование Товара</w:t>
            </w:r>
          </w:p>
          <w:p w14:paraId="1DF5ABED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(ассортимент, размер, артикул)</w:t>
            </w:r>
          </w:p>
        </w:tc>
        <w:tc>
          <w:tcPr>
            <w:tcW w:w="1332" w:type="dxa"/>
            <w:vAlign w:val="center"/>
          </w:tcPr>
          <w:p w14:paraId="74D16B40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ГОСТ, ОСТ, ТУ, ТО</w:t>
            </w:r>
          </w:p>
        </w:tc>
        <w:tc>
          <w:tcPr>
            <w:tcW w:w="1071" w:type="dxa"/>
            <w:vAlign w:val="center"/>
          </w:tcPr>
          <w:p w14:paraId="210C7362" w14:textId="77777777" w:rsidR="001A54FB" w:rsidRPr="00AE7B88" w:rsidRDefault="001A54FB" w:rsidP="00FE2999">
            <w:pPr>
              <w:spacing w:after="0" w:line="240" w:lineRule="auto"/>
              <w:ind w:left="-97" w:right="-122"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1283" w:type="dxa"/>
            <w:vAlign w:val="center"/>
          </w:tcPr>
          <w:p w14:paraId="75B33743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Количество</w:t>
            </w:r>
          </w:p>
        </w:tc>
        <w:tc>
          <w:tcPr>
            <w:tcW w:w="2356" w:type="dxa"/>
            <w:vAlign w:val="center"/>
          </w:tcPr>
          <w:p w14:paraId="775BFC2C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Стоимость за единицу Товара с НДС*, руб.</w:t>
            </w:r>
          </w:p>
        </w:tc>
        <w:tc>
          <w:tcPr>
            <w:tcW w:w="986" w:type="dxa"/>
          </w:tcPr>
          <w:p w14:paraId="1EE6277C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Ставка НДС* %</w:t>
            </w:r>
          </w:p>
        </w:tc>
        <w:tc>
          <w:tcPr>
            <w:tcW w:w="2111" w:type="dxa"/>
            <w:vAlign w:val="center"/>
          </w:tcPr>
          <w:p w14:paraId="7E85917E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Общая стоимость Товаров с НДС*, руб.</w:t>
            </w:r>
          </w:p>
        </w:tc>
      </w:tr>
      <w:tr w:rsidR="001A54FB" w:rsidRPr="00AE7B88" w14:paraId="408F9CB9" w14:textId="77777777" w:rsidTr="00FE2999">
        <w:tc>
          <w:tcPr>
            <w:tcW w:w="685" w:type="dxa"/>
          </w:tcPr>
          <w:p w14:paraId="4FE5A380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4287" w:type="dxa"/>
          </w:tcPr>
          <w:p w14:paraId="37BE3E11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32" w:type="dxa"/>
          </w:tcPr>
          <w:p w14:paraId="185FE07B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071" w:type="dxa"/>
          </w:tcPr>
          <w:p w14:paraId="31337B0B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F041CDB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356" w:type="dxa"/>
          </w:tcPr>
          <w:p w14:paraId="7BD3B873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86" w:type="dxa"/>
          </w:tcPr>
          <w:p w14:paraId="04580B24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11" w:type="dxa"/>
          </w:tcPr>
          <w:p w14:paraId="40B02531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1A54FB" w:rsidRPr="00AE7B88" w14:paraId="4496D8FA" w14:textId="77777777" w:rsidTr="00FE2999">
        <w:tc>
          <w:tcPr>
            <w:tcW w:w="685" w:type="dxa"/>
          </w:tcPr>
          <w:p w14:paraId="607C2977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4287" w:type="dxa"/>
          </w:tcPr>
          <w:p w14:paraId="164FA648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32" w:type="dxa"/>
          </w:tcPr>
          <w:p w14:paraId="08AAC8CA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071" w:type="dxa"/>
          </w:tcPr>
          <w:p w14:paraId="1AE59C71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5AF5139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356" w:type="dxa"/>
          </w:tcPr>
          <w:p w14:paraId="61CBDE0F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86" w:type="dxa"/>
          </w:tcPr>
          <w:p w14:paraId="6512C415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11" w:type="dxa"/>
          </w:tcPr>
          <w:p w14:paraId="1BF94348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1A54FB" w:rsidRPr="00AE7B88" w14:paraId="0846AB5B" w14:textId="77777777" w:rsidTr="00FE2999">
        <w:tc>
          <w:tcPr>
            <w:tcW w:w="685" w:type="dxa"/>
          </w:tcPr>
          <w:p w14:paraId="6A0ED505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4287" w:type="dxa"/>
          </w:tcPr>
          <w:p w14:paraId="560F17BA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32" w:type="dxa"/>
          </w:tcPr>
          <w:p w14:paraId="1C0E1E87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071" w:type="dxa"/>
          </w:tcPr>
          <w:p w14:paraId="64B5E05B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06CEF8E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356" w:type="dxa"/>
          </w:tcPr>
          <w:p w14:paraId="5E2EF506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86" w:type="dxa"/>
          </w:tcPr>
          <w:p w14:paraId="4A7ACA3C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11" w:type="dxa"/>
          </w:tcPr>
          <w:p w14:paraId="63AD3E94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1A54FB" w:rsidRPr="00AE7B88" w14:paraId="056A9A1A" w14:textId="77777777" w:rsidTr="00FE2999">
        <w:tc>
          <w:tcPr>
            <w:tcW w:w="685" w:type="dxa"/>
          </w:tcPr>
          <w:p w14:paraId="1A2871A4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4287" w:type="dxa"/>
          </w:tcPr>
          <w:p w14:paraId="1C9C612B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32" w:type="dxa"/>
          </w:tcPr>
          <w:p w14:paraId="36487820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071" w:type="dxa"/>
          </w:tcPr>
          <w:p w14:paraId="153544BC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79AA35C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356" w:type="dxa"/>
          </w:tcPr>
          <w:p w14:paraId="4279C9B4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86" w:type="dxa"/>
          </w:tcPr>
          <w:p w14:paraId="553BCA97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11" w:type="dxa"/>
          </w:tcPr>
          <w:p w14:paraId="71D7F8A4" w14:textId="77777777" w:rsidR="001A54FB" w:rsidRPr="00AE7B88" w:rsidRDefault="001A54FB" w:rsidP="00FE2999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</w:tbl>
    <w:p w14:paraId="65A687EC" w14:textId="77777777" w:rsidR="001A54FB" w:rsidRPr="005C3F6E" w:rsidRDefault="001A54FB" w:rsidP="001A54FB">
      <w:pPr>
        <w:pStyle w:val="a5"/>
        <w:numPr>
          <w:ilvl w:val="0"/>
          <w:numId w:val="3"/>
        </w:numPr>
        <w:spacing w:after="0" w:line="240" w:lineRule="auto"/>
        <w:ind w:hanging="218"/>
        <w:rPr>
          <w:rFonts w:ascii="Arial" w:hAnsi="Arial" w:cs="Arial"/>
          <w:i/>
          <w:spacing w:val="-4"/>
          <w:sz w:val="16"/>
          <w:szCs w:val="16"/>
          <w:u w:val="single"/>
        </w:rPr>
      </w:pPr>
      <w:r w:rsidRPr="005C3F6E">
        <w:rPr>
          <w:rFonts w:ascii="Arial" w:hAnsi="Arial" w:cs="Arial"/>
          <w:i/>
          <w:spacing w:val="-4"/>
          <w:sz w:val="16"/>
          <w:szCs w:val="16"/>
          <w:u w:val="single"/>
        </w:rPr>
        <w:t xml:space="preserve">Если Поставщик не находится на общем режиме налогообложения, применяет иные режимы налогообложения и не является плательщиком НДС, то в графе «Стоимость за единицу </w:t>
      </w:r>
      <w:r w:rsidRPr="005C3F6E">
        <w:rPr>
          <w:rFonts w:ascii="Arial" w:hAnsi="Arial" w:cs="Arial"/>
          <w:i/>
          <w:snapToGrid w:val="0"/>
          <w:spacing w:val="-4"/>
          <w:sz w:val="16"/>
          <w:szCs w:val="16"/>
          <w:u w:val="single"/>
        </w:rPr>
        <w:t>товара</w:t>
      </w:r>
      <w:r w:rsidRPr="005C3F6E">
        <w:rPr>
          <w:rFonts w:ascii="Arial" w:hAnsi="Arial" w:cs="Arial"/>
          <w:i/>
          <w:spacing w:val="-4"/>
          <w:sz w:val="16"/>
          <w:szCs w:val="16"/>
          <w:u w:val="single"/>
        </w:rPr>
        <w:t xml:space="preserve"> с НДС*, руб.» и «Общая стоимость Товаров с НДС*, руб.» указывается сумма без НДС, а в графе «Ставка НДС</w:t>
      </w:r>
      <w:r w:rsidRPr="005C3F6E">
        <w:rPr>
          <w:rFonts w:ascii="Arial" w:hAnsi="Arial" w:cs="Arial"/>
          <w:i/>
          <w:snapToGrid w:val="0"/>
          <w:spacing w:val="-4"/>
          <w:sz w:val="16"/>
          <w:szCs w:val="16"/>
          <w:u w:val="single"/>
        </w:rPr>
        <w:t xml:space="preserve">* </w:t>
      </w:r>
      <w:r w:rsidRPr="005C3F6E">
        <w:rPr>
          <w:rFonts w:ascii="Arial" w:hAnsi="Arial" w:cs="Arial"/>
          <w:i/>
          <w:spacing w:val="-4"/>
          <w:sz w:val="16"/>
          <w:szCs w:val="16"/>
          <w:u w:val="single"/>
        </w:rPr>
        <w:t>%» ставится прочерк.</w:t>
      </w:r>
    </w:p>
    <w:p w14:paraId="40B95694" w14:textId="77777777" w:rsidR="001A54FB" w:rsidRDefault="001A54FB" w:rsidP="001A54FB">
      <w:pPr>
        <w:pStyle w:val="a5"/>
        <w:spacing w:after="0" w:line="240" w:lineRule="auto"/>
        <w:ind w:left="1069" w:firstLine="0"/>
        <w:rPr>
          <w:rFonts w:ascii="Arial" w:eastAsia="MS Mincho" w:hAnsi="Arial" w:cs="Arial"/>
          <w:color w:val="000000"/>
          <w:spacing w:val="-6"/>
          <w:szCs w:val="22"/>
        </w:rPr>
      </w:pPr>
    </w:p>
    <w:p w14:paraId="213B508C" w14:textId="77777777" w:rsidR="001A54FB" w:rsidRPr="00E57CD4" w:rsidRDefault="001A54FB" w:rsidP="001A54FB">
      <w:pPr>
        <w:pStyle w:val="a5"/>
        <w:numPr>
          <w:ilvl w:val="0"/>
          <w:numId w:val="4"/>
        </w:numPr>
        <w:spacing w:after="0" w:line="240" w:lineRule="auto"/>
        <w:rPr>
          <w:rFonts w:ascii="Arial" w:eastAsia="MS Mincho" w:hAnsi="Arial" w:cs="Arial"/>
          <w:color w:val="000000"/>
          <w:spacing w:val="-6"/>
          <w:sz w:val="24"/>
        </w:rPr>
      </w:pPr>
      <w:r w:rsidRPr="00E57CD4">
        <w:rPr>
          <w:rFonts w:ascii="Arial" w:eastAsia="MS Mincho" w:hAnsi="Arial" w:cs="Arial"/>
          <w:color w:val="000000"/>
          <w:spacing w:val="-6"/>
          <w:sz w:val="24"/>
        </w:rPr>
        <w:t xml:space="preserve">Условия поставки: </w:t>
      </w:r>
      <w:r w:rsidRPr="00E57CD4">
        <w:rPr>
          <w:rFonts w:ascii="Arial" w:eastAsia="MS Mincho" w:hAnsi="Arial" w:cs="Arial"/>
          <w:i/>
          <w:color w:val="000000"/>
          <w:spacing w:val="-6"/>
          <w:sz w:val="24"/>
          <w:u w:val="single"/>
        </w:rPr>
        <w:t>склад Покупателя/Поставщика</w:t>
      </w:r>
      <w:r w:rsidRPr="00E57CD4">
        <w:rPr>
          <w:rFonts w:ascii="Arial" w:eastAsia="MS Mincho" w:hAnsi="Arial" w:cs="Arial"/>
          <w:color w:val="000000"/>
          <w:spacing w:val="-6"/>
          <w:sz w:val="24"/>
        </w:rPr>
        <w:t xml:space="preserve"> </w:t>
      </w:r>
      <w:r w:rsidRPr="00E57CD4">
        <w:rPr>
          <w:rFonts w:ascii="Arial" w:eastAsia="MS Mincho" w:hAnsi="Arial" w:cs="Arial"/>
          <w:b/>
          <w:i/>
          <w:color w:val="000000"/>
          <w:spacing w:val="-6"/>
          <w:sz w:val="24"/>
          <w:u w:val="single"/>
        </w:rPr>
        <w:t>(выбрать необходимое)</w:t>
      </w:r>
    </w:p>
    <w:p w14:paraId="7B8DCA18" w14:textId="77777777" w:rsidR="001A54FB" w:rsidRPr="00E57CD4" w:rsidRDefault="001A54FB" w:rsidP="001A54FB">
      <w:pPr>
        <w:pStyle w:val="a5"/>
        <w:numPr>
          <w:ilvl w:val="0"/>
          <w:numId w:val="4"/>
        </w:numPr>
        <w:spacing w:after="0" w:line="240" w:lineRule="auto"/>
        <w:rPr>
          <w:rFonts w:ascii="Arial" w:eastAsia="MS Mincho" w:hAnsi="Arial" w:cs="Arial"/>
          <w:color w:val="000000"/>
          <w:spacing w:val="-6"/>
          <w:sz w:val="24"/>
        </w:rPr>
      </w:pPr>
      <w:r w:rsidRPr="00E57CD4">
        <w:rPr>
          <w:rFonts w:ascii="Arial" w:eastAsia="MS Mincho" w:hAnsi="Arial" w:cs="Arial"/>
          <w:color w:val="000000"/>
          <w:spacing w:val="-6"/>
          <w:sz w:val="24"/>
        </w:rPr>
        <w:t>Срок (дата/период) поставки: ______________</w:t>
      </w:r>
    </w:p>
    <w:p w14:paraId="098F069D" w14:textId="77777777" w:rsidR="001A54FB" w:rsidRPr="00E57CD4" w:rsidRDefault="001A54FB" w:rsidP="001A54FB">
      <w:pPr>
        <w:pStyle w:val="a5"/>
        <w:numPr>
          <w:ilvl w:val="0"/>
          <w:numId w:val="4"/>
        </w:numPr>
        <w:spacing w:after="0" w:line="240" w:lineRule="auto"/>
        <w:rPr>
          <w:rFonts w:ascii="Arial" w:hAnsi="Arial" w:cs="Arial"/>
          <w:spacing w:val="-6"/>
          <w:sz w:val="24"/>
        </w:rPr>
      </w:pPr>
      <w:r w:rsidRPr="00E57CD4">
        <w:rPr>
          <w:rFonts w:ascii="Arial" w:hAnsi="Arial" w:cs="Arial"/>
          <w:spacing w:val="-6"/>
          <w:sz w:val="24"/>
        </w:rPr>
        <w:t>Адрес поставки (место нахождения склада): __________________________</w:t>
      </w:r>
    </w:p>
    <w:p w14:paraId="4EFD6D4E" w14:textId="77777777" w:rsidR="001A54FB" w:rsidRDefault="001A54FB" w:rsidP="001A54FB">
      <w:pPr>
        <w:spacing w:after="0" w:line="240" w:lineRule="auto"/>
        <w:ind w:right="-30"/>
        <w:rPr>
          <w:rFonts w:ascii="Arial" w:hAnsi="Arial" w:cs="Arial"/>
          <w:b/>
          <w:bCs/>
          <w:color w:val="000000"/>
          <w:spacing w:val="2"/>
          <w:szCs w:val="22"/>
        </w:rPr>
      </w:pPr>
    </w:p>
    <w:p w14:paraId="6B5732FC" w14:textId="77777777" w:rsidR="001A54FB" w:rsidRPr="002B063D" w:rsidRDefault="001A54FB" w:rsidP="001A54FB">
      <w:pPr>
        <w:spacing w:after="0" w:line="240" w:lineRule="auto"/>
        <w:ind w:right="-30"/>
        <w:rPr>
          <w:rFonts w:ascii="Arial" w:hAnsi="Arial" w:cs="Arial"/>
          <w:b/>
          <w:bCs/>
          <w:color w:val="000000"/>
          <w:spacing w:val="2"/>
          <w:szCs w:val="22"/>
        </w:rPr>
      </w:pPr>
      <w:r w:rsidRPr="002B063D">
        <w:rPr>
          <w:rFonts w:ascii="Arial" w:hAnsi="Arial" w:cs="Arial"/>
          <w:b/>
          <w:bCs/>
          <w:color w:val="000000"/>
          <w:spacing w:val="2"/>
          <w:szCs w:val="22"/>
        </w:rPr>
        <w:t>от Покупателя</w:t>
      </w:r>
      <w:r>
        <w:rPr>
          <w:rFonts w:ascii="Arial" w:hAnsi="Arial" w:cs="Arial"/>
          <w:b/>
          <w:bCs/>
          <w:color w:val="000000"/>
          <w:spacing w:val="2"/>
          <w:szCs w:val="22"/>
        </w:rPr>
        <w:t xml:space="preserve"> </w:t>
      </w:r>
      <w:r w:rsidRPr="002B063D">
        <w:rPr>
          <w:rFonts w:ascii="Arial" w:hAnsi="Arial" w:cs="Arial"/>
          <w:b/>
          <w:bCs/>
          <w:color w:val="000000"/>
          <w:spacing w:val="2"/>
          <w:szCs w:val="22"/>
        </w:rPr>
        <w:t xml:space="preserve">Заявка </w:t>
      </w:r>
      <w:r>
        <w:rPr>
          <w:rFonts w:ascii="Arial" w:hAnsi="Arial" w:cs="Arial"/>
          <w:b/>
          <w:bCs/>
          <w:color w:val="000000"/>
          <w:spacing w:val="2"/>
          <w:szCs w:val="22"/>
        </w:rPr>
        <w:t>подписана</w:t>
      </w:r>
      <w:r w:rsidRPr="002B063D">
        <w:rPr>
          <w:rFonts w:ascii="Arial" w:hAnsi="Arial" w:cs="Arial"/>
          <w:b/>
          <w:bCs/>
          <w:color w:val="000000"/>
          <w:spacing w:val="2"/>
          <w:szCs w:val="22"/>
        </w:rPr>
        <w:t xml:space="preserve">: </w:t>
      </w:r>
      <w:r w:rsidRPr="002B063D">
        <w:rPr>
          <w:rFonts w:ascii="Arial" w:hAnsi="Arial" w:cs="Arial"/>
          <w:b/>
          <w:bCs/>
          <w:color w:val="000000"/>
          <w:spacing w:val="2"/>
          <w:szCs w:val="22"/>
        </w:rPr>
        <w:tab/>
      </w:r>
    </w:p>
    <w:p w14:paraId="0B4BCBBC" w14:textId="77777777" w:rsidR="001A54FB" w:rsidRDefault="001A54FB" w:rsidP="001A54FB">
      <w:pPr>
        <w:tabs>
          <w:tab w:val="center" w:pos="7300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  <w:r w:rsidRPr="0009276F">
        <w:rPr>
          <w:rFonts w:ascii="Arial" w:hAnsi="Arial" w:cs="Arial"/>
          <w:bCs/>
          <w:color w:val="000000"/>
          <w:spacing w:val="2"/>
          <w:szCs w:val="22"/>
        </w:rPr>
        <w:t>________________</w:t>
      </w:r>
      <w:r>
        <w:rPr>
          <w:rFonts w:ascii="Arial" w:hAnsi="Arial" w:cs="Arial"/>
          <w:bCs/>
          <w:color w:val="000000"/>
          <w:spacing w:val="2"/>
          <w:szCs w:val="22"/>
        </w:rPr>
        <w:t xml:space="preserve"> </w:t>
      </w:r>
      <w:r w:rsidRPr="0009276F">
        <w:rPr>
          <w:rFonts w:ascii="Arial" w:hAnsi="Arial" w:cs="Arial"/>
          <w:color w:val="000000"/>
          <w:spacing w:val="2"/>
        </w:rPr>
        <w:t xml:space="preserve">_______________ /____________ </w:t>
      </w:r>
    </w:p>
    <w:p w14:paraId="75D3AB35" w14:textId="77777777" w:rsidR="001A54FB" w:rsidRDefault="001A54FB" w:rsidP="001A54FB">
      <w:pPr>
        <w:tabs>
          <w:tab w:val="left" w:pos="10005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      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должность                   </w:t>
      </w: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 подпись               </w:t>
      </w: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   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   ФИО</w:t>
      </w:r>
      <w:r>
        <w:rPr>
          <w:rFonts w:ascii="Arial" w:hAnsi="Arial" w:cs="Arial"/>
          <w:color w:val="000000"/>
          <w:spacing w:val="2"/>
        </w:rPr>
        <w:t xml:space="preserve">                          </w:t>
      </w:r>
      <w:proofErr w:type="spellStart"/>
      <w:r w:rsidRPr="0009276F">
        <w:rPr>
          <w:rFonts w:ascii="Arial" w:hAnsi="Arial" w:cs="Arial"/>
          <w:color w:val="000000"/>
          <w:spacing w:val="2"/>
        </w:rPr>
        <w:t>м.п</w:t>
      </w:r>
      <w:proofErr w:type="spellEnd"/>
      <w:r w:rsidRPr="0009276F">
        <w:rPr>
          <w:rFonts w:ascii="Arial" w:hAnsi="Arial" w:cs="Arial"/>
          <w:color w:val="000000"/>
          <w:spacing w:val="2"/>
        </w:rPr>
        <w:t>.</w:t>
      </w:r>
    </w:p>
    <w:p w14:paraId="545C0E22" w14:textId="77777777" w:rsidR="001A54FB" w:rsidRDefault="001A54FB" w:rsidP="001A54FB">
      <w:pPr>
        <w:tabs>
          <w:tab w:val="center" w:pos="7300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</w:p>
    <w:p w14:paraId="6A970E2F" w14:textId="77777777" w:rsidR="001A54FB" w:rsidRPr="002B063D" w:rsidRDefault="001A54FB" w:rsidP="001A54FB">
      <w:pPr>
        <w:tabs>
          <w:tab w:val="left" w:pos="10005"/>
        </w:tabs>
        <w:spacing w:after="0" w:line="240" w:lineRule="auto"/>
        <w:ind w:right="-30"/>
        <w:rPr>
          <w:rFonts w:ascii="Arial" w:hAnsi="Arial" w:cs="Arial"/>
          <w:b/>
          <w:color w:val="000000"/>
          <w:spacing w:val="2"/>
        </w:rPr>
      </w:pPr>
      <w:r>
        <w:rPr>
          <w:rFonts w:ascii="Arial" w:hAnsi="Arial" w:cs="Arial"/>
          <w:b/>
          <w:bCs/>
          <w:color w:val="000000"/>
          <w:spacing w:val="2"/>
          <w:szCs w:val="22"/>
        </w:rPr>
        <w:t xml:space="preserve">от </w:t>
      </w:r>
      <w:r w:rsidRPr="002B063D">
        <w:rPr>
          <w:rFonts w:ascii="Arial" w:hAnsi="Arial" w:cs="Arial"/>
          <w:b/>
          <w:bCs/>
          <w:color w:val="000000"/>
          <w:spacing w:val="2"/>
          <w:szCs w:val="22"/>
        </w:rPr>
        <w:t>Поставщика:</w:t>
      </w:r>
    </w:p>
    <w:p w14:paraId="40080720" w14:textId="77777777" w:rsidR="001A54FB" w:rsidRPr="002B063D" w:rsidRDefault="001A54FB" w:rsidP="001A54FB">
      <w:pPr>
        <w:tabs>
          <w:tab w:val="left" w:pos="10005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  <w:r w:rsidRPr="002B063D">
        <w:rPr>
          <w:rFonts w:ascii="Arial" w:hAnsi="Arial" w:cs="Arial"/>
          <w:color w:val="000000"/>
          <w:spacing w:val="2"/>
        </w:rPr>
        <w:t>Поставку Товара по Заявке подтверждаю</w:t>
      </w:r>
    </w:p>
    <w:p w14:paraId="0F063F9A" w14:textId="77777777" w:rsidR="001A54FB" w:rsidRDefault="001A54FB" w:rsidP="001A54FB">
      <w:pPr>
        <w:tabs>
          <w:tab w:val="center" w:pos="7300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  <w:r w:rsidRPr="0009276F">
        <w:rPr>
          <w:rFonts w:ascii="Arial" w:hAnsi="Arial" w:cs="Arial"/>
          <w:bCs/>
          <w:color w:val="000000"/>
          <w:spacing w:val="2"/>
          <w:szCs w:val="22"/>
        </w:rPr>
        <w:t>________________</w:t>
      </w:r>
      <w:r>
        <w:rPr>
          <w:rFonts w:ascii="Arial" w:hAnsi="Arial" w:cs="Arial"/>
          <w:bCs/>
          <w:color w:val="000000"/>
          <w:spacing w:val="2"/>
          <w:szCs w:val="22"/>
        </w:rPr>
        <w:t xml:space="preserve"> </w:t>
      </w:r>
      <w:r w:rsidRPr="0009276F">
        <w:rPr>
          <w:rFonts w:ascii="Arial" w:hAnsi="Arial" w:cs="Arial"/>
          <w:color w:val="000000"/>
          <w:spacing w:val="2"/>
        </w:rPr>
        <w:t xml:space="preserve">_______________ /____________ </w:t>
      </w:r>
    </w:p>
    <w:p w14:paraId="7DC2BCC6" w14:textId="77777777" w:rsidR="001A54FB" w:rsidRDefault="001A54FB" w:rsidP="001A54FB">
      <w:pPr>
        <w:tabs>
          <w:tab w:val="left" w:pos="10005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      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должность                   </w:t>
      </w: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 подпись               </w:t>
      </w: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   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   ФИО</w:t>
      </w:r>
      <w:r>
        <w:rPr>
          <w:rFonts w:ascii="Arial" w:hAnsi="Arial" w:cs="Arial"/>
          <w:color w:val="000000"/>
          <w:spacing w:val="2"/>
        </w:rPr>
        <w:t xml:space="preserve">                          </w:t>
      </w:r>
      <w:proofErr w:type="spellStart"/>
      <w:r w:rsidRPr="0009276F">
        <w:rPr>
          <w:rFonts w:ascii="Arial" w:hAnsi="Arial" w:cs="Arial"/>
          <w:color w:val="000000"/>
          <w:spacing w:val="2"/>
        </w:rPr>
        <w:t>м.п</w:t>
      </w:r>
      <w:proofErr w:type="spellEnd"/>
      <w:r w:rsidRPr="0009276F">
        <w:rPr>
          <w:rFonts w:ascii="Arial" w:hAnsi="Arial" w:cs="Arial"/>
          <w:color w:val="000000"/>
          <w:spacing w:val="2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7513"/>
      </w:tblGrid>
      <w:tr w:rsidR="001A54FB" w:rsidRPr="00C3723E" w14:paraId="0F2E9143" w14:textId="77777777" w:rsidTr="00FE2999">
        <w:tc>
          <w:tcPr>
            <w:tcW w:w="14879" w:type="dxa"/>
            <w:gridSpan w:val="2"/>
          </w:tcPr>
          <w:p w14:paraId="32D10339" w14:textId="77777777" w:rsidR="001A54FB" w:rsidRPr="00C3723E" w:rsidRDefault="001A54FB" w:rsidP="00FE2999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</w:pPr>
          </w:p>
          <w:p w14:paraId="17756EF6" w14:textId="77777777" w:rsidR="001A54FB" w:rsidRPr="00C3723E" w:rsidRDefault="001A54FB" w:rsidP="00FE2999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spacing w:val="-6"/>
                <w:sz w:val="24"/>
              </w:rPr>
            </w:pPr>
            <w:r w:rsidRPr="00C3723E"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  <w:t>ФОРМА СТОРОНАМИ СОГЛАСОВАНА</w:t>
            </w:r>
          </w:p>
        </w:tc>
      </w:tr>
      <w:tr w:rsidR="001A54FB" w:rsidRPr="00AE7B88" w14:paraId="7E98CF9C" w14:textId="77777777" w:rsidTr="00FE2999">
        <w:trPr>
          <w:trHeight w:val="936"/>
        </w:trPr>
        <w:tc>
          <w:tcPr>
            <w:tcW w:w="7366" w:type="dxa"/>
          </w:tcPr>
          <w:p w14:paraId="08876C2B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Покупатель:</w:t>
            </w:r>
          </w:p>
          <w:p w14:paraId="4E4D6345" w14:textId="77777777" w:rsidR="001A54FB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ООО «</w:t>
            </w:r>
            <w:r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</w:t>
            </w: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»  </w:t>
            </w:r>
          </w:p>
          <w:p w14:paraId="09E62A02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5DE63D55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64CBBEF7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  <w:tc>
          <w:tcPr>
            <w:tcW w:w="7513" w:type="dxa"/>
          </w:tcPr>
          <w:p w14:paraId="776A08CE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Поставщик:</w:t>
            </w:r>
          </w:p>
          <w:p w14:paraId="39E0C970" w14:textId="77777777" w:rsidR="001A54FB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 «_______________»</w:t>
            </w:r>
          </w:p>
          <w:p w14:paraId="7F9C983D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35895219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701F5F52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                    </w:t>
            </w: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</w:tr>
    </w:tbl>
    <w:p w14:paraId="47619992" w14:textId="77777777" w:rsidR="001A54FB" w:rsidRPr="00C3723E" w:rsidRDefault="001A54FB" w:rsidP="001A54FB">
      <w:pPr>
        <w:tabs>
          <w:tab w:val="left" w:pos="10005"/>
        </w:tabs>
        <w:spacing w:after="0" w:line="240" w:lineRule="auto"/>
        <w:ind w:right="-28"/>
        <w:rPr>
          <w:rFonts w:ascii="Arial" w:hAnsi="Arial" w:cs="Arial"/>
          <w:bCs/>
          <w:color w:val="000000"/>
          <w:spacing w:val="-6"/>
          <w:sz w:val="2"/>
          <w:szCs w:val="2"/>
        </w:rPr>
      </w:pPr>
    </w:p>
    <w:p w14:paraId="064D404C" w14:textId="77777777" w:rsidR="001A54FB" w:rsidRPr="00C3723E" w:rsidRDefault="001A54FB" w:rsidP="001A54FB">
      <w:pPr>
        <w:tabs>
          <w:tab w:val="left" w:pos="10005"/>
        </w:tabs>
        <w:spacing w:after="0" w:line="240" w:lineRule="auto"/>
        <w:ind w:right="-28"/>
        <w:rPr>
          <w:ins w:id="0" w:author="Завгородний Николай Викторович" w:date="2019-10-02T14:44:00Z"/>
          <w:rFonts w:ascii="Arial" w:hAnsi="Arial" w:cs="Arial"/>
          <w:bCs/>
          <w:color w:val="000000"/>
          <w:spacing w:val="-6"/>
          <w:sz w:val="2"/>
          <w:szCs w:val="2"/>
        </w:rPr>
        <w:sectPr w:rsidR="001A54FB" w:rsidRPr="00C3723E" w:rsidSect="00514D26">
          <w:headerReference w:type="default" r:id="rId8"/>
          <w:footerReference w:type="even" r:id="rId9"/>
          <w:footerReference w:type="default" r:id="rId10"/>
          <w:footerReference w:type="first" r:id="rId11"/>
          <w:pgSz w:w="16834" w:h="11909" w:orient="landscape" w:code="9"/>
          <w:pgMar w:top="1134" w:right="567" w:bottom="851" w:left="1276" w:header="567" w:footer="720" w:gutter="0"/>
          <w:pgNumType w:start="1"/>
          <w:cols w:space="60"/>
          <w:noEndnote/>
          <w:titlePg/>
          <w:docGrid w:linePitch="299"/>
        </w:sectPr>
      </w:pPr>
    </w:p>
    <w:p w14:paraId="5CA8574F" w14:textId="77777777" w:rsidR="001A54FB" w:rsidRPr="00AE7B88" w:rsidRDefault="001A54FB" w:rsidP="001A54FB">
      <w:pPr>
        <w:tabs>
          <w:tab w:val="clear" w:pos="9630"/>
          <w:tab w:val="right" w:pos="9781"/>
        </w:tabs>
        <w:spacing w:after="0" w:line="240" w:lineRule="auto"/>
        <w:ind w:left="4678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lastRenderedPageBreak/>
        <w:t>Приложение № 3</w:t>
      </w:r>
    </w:p>
    <w:p w14:paraId="412A5847" w14:textId="77777777" w:rsidR="001A54FB" w:rsidRPr="00AE7B88" w:rsidRDefault="001A54FB" w:rsidP="001A54FB">
      <w:pPr>
        <w:tabs>
          <w:tab w:val="clear" w:pos="9630"/>
          <w:tab w:val="right" w:pos="9781"/>
        </w:tabs>
        <w:spacing w:after="0" w:line="240" w:lineRule="auto"/>
        <w:ind w:left="4678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t xml:space="preserve">к Договору поставки </w:t>
      </w:r>
      <w:r w:rsidRPr="00F57C41">
        <w:rPr>
          <w:rFonts w:ascii="Arial" w:hAnsi="Arial" w:cs="Arial"/>
          <w:spacing w:val="-6"/>
          <w:szCs w:val="22"/>
        </w:rPr>
        <w:t xml:space="preserve">товаров для собственных нужд </w:t>
      </w:r>
      <w:r w:rsidRPr="00AE7B88">
        <w:rPr>
          <w:rFonts w:ascii="Arial" w:hAnsi="Arial" w:cs="Arial"/>
          <w:spacing w:val="-6"/>
          <w:szCs w:val="22"/>
        </w:rPr>
        <w:t>№ ________ от __________</w:t>
      </w:r>
    </w:p>
    <w:p w14:paraId="108968D3" w14:textId="77777777" w:rsidR="001A54FB" w:rsidRPr="00AE7B88" w:rsidRDefault="001A54FB" w:rsidP="001A54FB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b/>
          <w:spacing w:val="-6"/>
          <w:sz w:val="24"/>
        </w:rPr>
        <w:t>ФОРМА</w:t>
      </w:r>
    </w:p>
    <w:p w14:paraId="02870FA4" w14:textId="77777777" w:rsidR="001A54FB" w:rsidRPr="00AE7B88" w:rsidRDefault="001A54FB" w:rsidP="001A54FB">
      <w:pPr>
        <w:tabs>
          <w:tab w:val="left" w:pos="10005"/>
        </w:tabs>
        <w:spacing w:after="0" w:line="240" w:lineRule="auto"/>
        <w:ind w:right="-28"/>
        <w:rPr>
          <w:rFonts w:ascii="Arial" w:hAnsi="Arial" w:cs="Arial"/>
          <w:bCs/>
          <w:color w:val="000000"/>
          <w:spacing w:val="-6"/>
          <w:sz w:val="24"/>
        </w:rPr>
      </w:pPr>
    </w:p>
    <w:p w14:paraId="126FC7C5" w14:textId="77777777" w:rsidR="001A54FB" w:rsidRPr="00AE7B88" w:rsidRDefault="001A54FB" w:rsidP="001A54FB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AE7B88">
        <w:rPr>
          <w:rFonts w:ascii="Arial" w:hAnsi="Arial" w:cs="Arial"/>
          <w:b/>
          <w:spacing w:val="-6"/>
          <w:sz w:val="24"/>
        </w:rPr>
        <w:t xml:space="preserve">ПРАЙС-ЛИСТ от «_____» _______ </w:t>
      </w:r>
      <w:proofErr w:type="spellStart"/>
      <w:r w:rsidRPr="00AE7B88">
        <w:rPr>
          <w:rFonts w:ascii="Arial" w:hAnsi="Arial" w:cs="Arial"/>
          <w:b/>
          <w:spacing w:val="-6"/>
          <w:sz w:val="24"/>
        </w:rPr>
        <w:t>20___г</w:t>
      </w:r>
      <w:proofErr w:type="spellEnd"/>
      <w:r w:rsidRPr="00AE7B88">
        <w:rPr>
          <w:rFonts w:ascii="Arial" w:hAnsi="Arial" w:cs="Arial"/>
          <w:b/>
          <w:spacing w:val="-6"/>
          <w:sz w:val="24"/>
        </w:rPr>
        <w:t xml:space="preserve">. </w:t>
      </w:r>
    </w:p>
    <w:p w14:paraId="654F8517" w14:textId="77777777" w:rsidR="001A54FB" w:rsidRPr="00AE7B88" w:rsidRDefault="001A54FB" w:rsidP="001A54FB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AE7B88">
        <w:rPr>
          <w:rFonts w:ascii="Arial" w:hAnsi="Arial" w:cs="Arial"/>
          <w:b/>
          <w:spacing w:val="-6"/>
          <w:sz w:val="24"/>
        </w:rPr>
        <w:t xml:space="preserve">к Договору поставки </w:t>
      </w:r>
      <w:r w:rsidRPr="003339C5">
        <w:rPr>
          <w:rFonts w:ascii="Arial" w:hAnsi="Arial" w:cs="Arial"/>
          <w:b/>
          <w:spacing w:val="-6"/>
          <w:sz w:val="24"/>
        </w:rPr>
        <w:t>товаров для собственных нужд</w:t>
      </w:r>
      <w:r w:rsidRPr="00AE7B88">
        <w:rPr>
          <w:rFonts w:ascii="Arial" w:hAnsi="Arial" w:cs="Arial"/>
          <w:color w:val="000000" w:themeColor="text1"/>
          <w:spacing w:val="-6"/>
          <w:sz w:val="24"/>
        </w:rPr>
        <w:t xml:space="preserve"> </w:t>
      </w:r>
      <w:r w:rsidRPr="00AE7B88">
        <w:rPr>
          <w:rFonts w:ascii="Arial" w:hAnsi="Arial" w:cs="Arial"/>
          <w:b/>
          <w:spacing w:val="-6"/>
          <w:sz w:val="24"/>
        </w:rPr>
        <w:t>№_</w:t>
      </w:r>
      <w:r>
        <w:rPr>
          <w:rFonts w:ascii="Arial" w:hAnsi="Arial" w:cs="Arial"/>
          <w:b/>
          <w:spacing w:val="-6"/>
          <w:sz w:val="24"/>
        </w:rPr>
        <w:t xml:space="preserve">___ </w:t>
      </w:r>
      <w:r w:rsidRPr="00AE7B88">
        <w:rPr>
          <w:rFonts w:ascii="Arial" w:hAnsi="Arial" w:cs="Arial"/>
          <w:b/>
          <w:spacing w:val="-6"/>
          <w:sz w:val="24"/>
        </w:rPr>
        <w:t xml:space="preserve">от «___» ____ </w:t>
      </w:r>
      <w:proofErr w:type="spellStart"/>
      <w:r w:rsidRPr="00AE7B88">
        <w:rPr>
          <w:rFonts w:ascii="Arial" w:hAnsi="Arial" w:cs="Arial"/>
          <w:b/>
          <w:spacing w:val="-6"/>
          <w:sz w:val="24"/>
        </w:rPr>
        <w:t>20_г</w:t>
      </w:r>
      <w:proofErr w:type="spellEnd"/>
      <w:r w:rsidRPr="00AE7B88">
        <w:rPr>
          <w:rFonts w:ascii="Arial" w:hAnsi="Arial" w:cs="Arial"/>
          <w:b/>
          <w:spacing w:val="-6"/>
          <w:sz w:val="24"/>
        </w:rPr>
        <w:t>.</w:t>
      </w:r>
    </w:p>
    <w:p w14:paraId="36B1C0DC" w14:textId="77777777" w:rsidR="001A54FB" w:rsidRPr="00AE7B88" w:rsidRDefault="001A54FB" w:rsidP="001A54FB">
      <w:pPr>
        <w:spacing w:after="0" w:line="240" w:lineRule="auto"/>
        <w:jc w:val="center"/>
        <w:rPr>
          <w:rFonts w:ascii="Arial" w:hAnsi="Arial" w:cs="Arial"/>
          <w:spacing w:val="-6"/>
          <w:sz w:val="24"/>
        </w:rPr>
      </w:pPr>
    </w:p>
    <w:p w14:paraId="5C409B46" w14:textId="77777777" w:rsidR="001A54FB" w:rsidRPr="00AE7B88" w:rsidRDefault="001A54FB" w:rsidP="001A54FB">
      <w:pPr>
        <w:spacing w:before="120" w:after="0" w:line="240" w:lineRule="auto"/>
        <w:ind w:firstLine="0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Покупатель – </w:t>
      </w:r>
      <w:r>
        <w:rPr>
          <w:rFonts w:ascii="Arial" w:hAnsi="Arial" w:cs="Arial"/>
          <w:spacing w:val="-6"/>
          <w:sz w:val="24"/>
        </w:rPr>
        <w:t>ООО «</w:t>
      </w:r>
      <w:r>
        <w:rPr>
          <w:rFonts w:ascii="Arial" w:hAnsi="Arial" w:cs="Arial"/>
          <w:bCs/>
          <w:color w:val="000000"/>
          <w:spacing w:val="-6"/>
          <w:sz w:val="24"/>
        </w:rPr>
        <w:t>______________»</w:t>
      </w:r>
    </w:p>
    <w:p w14:paraId="3591C717" w14:textId="77777777" w:rsidR="001A54FB" w:rsidRPr="00AE7B88" w:rsidRDefault="001A54FB" w:rsidP="001A54FB">
      <w:pPr>
        <w:spacing w:before="120" w:after="0" w:line="240" w:lineRule="auto"/>
        <w:ind w:firstLine="0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Поставщик – </w:t>
      </w:r>
      <w:r>
        <w:rPr>
          <w:rFonts w:ascii="Arial" w:hAnsi="Arial" w:cs="Arial"/>
          <w:spacing w:val="-6"/>
          <w:sz w:val="24"/>
        </w:rPr>
        <w:t>_____ «</w:t>
      </w:r>
      <w:r w:rsidRPr="00AE7B88">
        <w:rPr>
          <w:rFonts w:ascii="Arial" w:hAnsi="Arial" w:cs="Arial"/>
          <w:spacing w:val="-6"/>
          <w:sz w:val="24"/>
        </w:rPr>
        <w:t>_____________________</w:t>
      </w:r>
      <w:r>
        <w:rPr>
          <w:rFonts w:ascii="Arial" w:hAnsi="Arial" w:cs="Arial"/>
          <w:spacing w:val="-6"/>
          <w:sz w:val="24"/>
        </w:rPr>
        <w:t>»</w:t>
      </w:r>
    </w:p>
    <w:p w14:paraId="348F7E18" w14:textId="77777777" w:rsidR="001A54FB" w:rsidRDefault="001A54FB" w:rsidP="001A54FB">
      <w:pPr>
        <w:spacing w:before="120" w:after="0" w:line="240" w:lineRule="auto"/>
        <w:ind w:firstLine="0"/>
        <w:rPr>
          <w:rFonts w:ascii="Arial" w:hAnsi="Arial" w:cs="Arial"/>
          <w:spacing w:val="2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Условия поставки: </w:t>
      </w:r>
      <w:r w:rsidRPr="0009276F">
        <w:rPr>
          <w:rFonts w:ascii="Arial" w:hAnsi="Arial" w:cs="Arial"/>
          <w:spacing w:val="2"/>
          <w:sz w:val="24"/>
        </w:rPr>
        <w:t>______________________________________________________</w:t>
      </w:r>
      <w:r>
        <w:rPr>
          <w:rFonts w:ascii="Arial" w:hAnsi="Arial" w:cs="Arial"/>
          <w:spacing w:val="2"/>
          <w:sz w:val="24"/>
        </w:rPr>
        <w:t>____</w:t>
      </w:r>
    </w:p>
    <w:p w14:paraId="7FE53628" w14:textId="77777777" w:rsidR="001A54FB" w:rsidRDefault="001A54FB" w:rsidP="001A54FB">
      <w:pPr>
        <w:spacing w:after="0" w:line="240" w:lineRule="auto"/>
        <w:ind w:firstLine="0"/>
        <w:rPr>
          <w:rFonts w:ascii="Arial" w:eastAsia="MS Mincho" w:hAnsi="Arial" w:cs="Arial"/>
          <w:i/>
          <w:color w:val="000000"/>
          <w:spacing w:val="2"/>
          <w:sz w:val="16"/>
          <w:szCs w:val="16"/>
        </w:rPr>
      </w:pPr>
      <w:r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                                </w:t>
      </w:r>
      <w:r w:rsidRPr="0088304C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вписать необходимое: склад Покупателя (грузополучателя) </w:t>
      </w:r>
      <w:r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или </w:t>
      </w:r>
      <w:r w:rsidRPr="0088304C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>склад Поставщика (грузоотправителя)</w:t>
      </w:r>
    </w:p>
    <w:p w14:paraId="175B9BC3" w14:textId="77777777" w:rsidR="001A54FB" w:rsidRPr="00AE7B88" w:rsidRDefault="001A54FB" w:rsidP="001A54FB">
      <w:pPr>
        <w:spacing w:before="120" w:after="0" w:line="240" w:lineRule="auto"/>
        <w:ind w:firstLine="0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Прайс-лист действует с «_____» ______________ </w:t>
      </w:r>
      <w:proofErr w:type="spellStart"/>
      <w:r w:rsidRPr="00AE7B88">
        <w:rPr>
          <w:rFonts w:ascii="Arial" w:hAnsi="Arial" w:cs="Arial"/>
          <w:spacing w:val="-6"/>
          <w:sz w:val="24"/>
        </w:rPr>
        <w:t>20____г</w:t>
      </w:r>
      <w:proofErr w:type="spellEnd"/>
      <w:r w:rsidRPr="00AE7B88">
        <w:rPr>
          <w:rFonts w:ascii="Arial" w:hAnsi="Arial" w:cs="Arial"/>
          <w:spacing w:val="-6"/>
          <w:sz w:val="24"/>
        </w:rPr>
        <w:t>. и до момента подписания Сторонами нового прайс-листа.</w:t>
      </w:r>
    </w:p>
    <w:p w14:paraId="30734BCD" w14:textId="77777777" w:rsidR="001A54FB" w:rsidRPr="00B47A4A" w:rsidRDefault="001A54FB" w:rsidP="001A54FB">
      <w:pPr>
        <w:spacing w:after="0" w:line="240" w:lineRule="auto"/>
        <w:rPr>
          <w:rFonts w:ascii="Arial" w:hAnsi="Arial" w:cs="Arial"/>
          <w:spacing w:val="-6"/>
          <w:sz w:val="16"/>
          <w:szCs w:val="16"/>
        </w:rPr>
      </w:pPr>
    </w:p>
    <w:tbl>
      <w:tblPr>
        <w:tblW w:w="99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3119"/>
        <w:gridCol w:w="1418"/>
        <w:gridCol w:w="709"/>
        <w:gridCol w:w="2995"/>
        <w:gridCol w:w="992"/>
      </w:tblGrid>
      <w:tr w:rsidR="001A54FB" w:rsidRPr="00AE7B88" w14:paraId="7E90C5C1" w14:textId="77777777" w:rsidTr="00FE2999">
        <w:trPr>
          <w:trHeight w:val="442"/>
        </w:trPr>
        <w:tc>
          <w:tcPr>
            <w:tcW w:w="737" w:type="dxa"/>
            <w:vAlign w:val="center"/>
          </w:tcPr>
          <w:p w14:paraId="522FC7A5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№ п/п</w:t>
            </w:r>
          </w:p>
        </w:tc>
        <w:tc>
          <w:tcPr>
            <w:tcW w:w="3119" w:type="dxa"/>
            <w:vAlign w:val="center"/>
          </w:tcPr>
          <w:p w14:paraId="0E0AEC6C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Наименование Товара</w:t>
            </w:r>
          </w:p>
          <w:p w14:paraId="541C98CA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(ассортимент, размер, артикул)</w:t>
            </w:r>
          </w:p>
        </w:tc>
        <w:tc>
          <w:tcPr>
            <w:tcW w:w="1418" w:type="dxa"/>
            <w:vAlign w:val="center"/>
          </w:tcPr>
          <w:p w14:paraId="681E6801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ГОСТ, ОСТ, ТУ, ТО</w:t>
            </w:r>
          </w:p>
        </w:tc>
        <w:tc>
          <w:tcPr>
            <w:tcW w:w="709" w:type="dxa"/>
            <w:vAlign w:val="center"/>
          </w:tcPr>
          <w:p w14:paraId="7188DA68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Ед. изм.</w:t>
            </w:r>
          </w:p>
        </w:tc>
        <w:tc>
          <w:tcPr>
            <w:tcW w:w="2995" w:type="dxa"/>
            <w:vAlign w:val="center"/>
          </w:tcPr>
          <w:p w14:paraId="2A2FC523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Стоимость за единицу Товара с НДС*, руб.</w:t>
            </w:r>
          </w:p>
        </w:tc>
        <w:tc>
          <w:tcPr>
            <w:tcW w:w="992" w:type="dxa"/>
            <w:vAlign w:val="center"/>
          </w:tcPr>
          <w:p w14:paraId="05AAA536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Ставка НДС%</w:t>
            </w:r>
          </w:p>
        </w:tc>
      </w:tr>
      <w:tr w:rsidR="001A54FB" w:rsidRPr="00AE7B88" w14:paraId="6BC009C4" w14:textId="77777777" w:rsidTr="00FE2999">
        <w:tc>
          <w:tcPr>
            <w:tcW w:w="737" w:type="dxa"/>
          </w:tcPr>
          <w:p w14:paraId="12FF85B6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FB94FAF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32F219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7E76EF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995" w:type="dxa"/>
          </w:tcPr>
          <w:p w14:paraId="42A57E19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E365AA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1A54FB" w:rsidRPr="00AE7B88" w14:paraId="433BA38F" w14:textId="77777777" w:rsidTr="00FE2999">
        <w:tc>
          <w:tcPr>
            <w:tcW w:w="737" w:type="dxa"/>
          </w:tcPr>
          <w:p w14:paraId="41438A55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71EA888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345873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709" w:type="dxa"/>
          </w:tcPr>
          <w:p w14:paraId="493214F6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995" w:type="dxa"/>
          </w:tcPr>
          <w:p w14:paraId="215AEB66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056D37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1A54FB" w:rsidRPr="00AE7B88" w14:paraId="71DC3D71" w14:textId="77777777" w:rsidTr="00FE2999">
        <w:tc>
          <w:tcPr>
            <w:tcW w:w="737" w:type="dxa"/>
          </w:tcPr>
          <w:p w14:paraId="61FE70DA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93C351B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CE4BD1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709" w:type="dxa"/>
          </w:tcPr>
          <w:p w14:paraId="263F3FE8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995" w:type="dxa"/>
          </w:tcPr>
          <w:p w14:paraId="63837CD9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597B4E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1A54FB" w:rsidRPr="00AE7B88" w14:paraId="710984B1" w14:textId="77777777" w:rsidTr="00FE2999">
        <w:tc>
          <w:tcPr>
            <w:tcW w:w="737" w:type="dxa"/>
          </w:tcPr>
          <w:p w14:paraId="292E1DA6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9343E0C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3D3CE9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709" w:type="dxa"/>
          </w:tcPr>
          <w:p w14:paraId="0C56755D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995" w:type="dxa"/>
          </w:tcPr>
          <w:p w14:paraId="6BE12588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69CDD0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1A54FB" w:rsidRPr="00AE7B88" w14:paraId="722A9835" w14:textId="77777777" w:rsidTr="00FE2999">
        <w:tc>
          <w:tcPr>
            <w:tcW w:w="737" w:type="dxa"/>
          </w:tcPr>
          <w:p w14:paraId="15347C3B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98E95B7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123C64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A37090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995" w:type="dxa"/>
          </w:tcPr>
          <w:p w14:paraId="552232E8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07CC05" w14:textId="77777777" w:rsidR="001A54FB" w:rsidRPr="00AE7B88" w:rsidRDefault="001A54FB" w:rsidP="00FE2999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</w:tbl>
    <w:p w14:paraId="671E1287" w14:textId="77777777" w:rsidR="001A54FB" w:rsidRPr="00B47A4A" w:rsidRDefault="001A54FB" w:rsidP="001A54FB">
      <w:pPr>
        <w:pStyle w:val="a5"/>
        <w:numPr>
          <w:ilvl w:val="0"/>
          <w:numId w:val="3"/>
        </w:numPr>
        <w:spacing w:after="0" w:line="240" w:lineRule="auto"/>
        <w:ind w:left="284" w:hanging="142"/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</w:pPr>
      <w:r w:rsidRPr="00B47A4A"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  <w:t>Если Поставщик не находится на общем режиме налогообложения, применяет иные режимы налогообложения и не является плательщиком НДС, то в графе «Стоимость за единицу Товара с НДС*, руб.» указывается сумма без НДС, а в графе «Ставка НДС%» ставится прочерк.</w:t>
      </w:r>
    </w:p>
    <w:p w14:paraId="07B9A6D4" w14:textId="77777777" w:rsidR="001A54FB" w:rsidRPr="00AE7B88" w:rsidRDefault="001A54FB" w:rsidP="001A54FB">
      <w:pPr>
        <w:spacing w:after="0" w:line="240" w:lineRule="auto"/>
        <w:jc w:val="left"/>
        <w:rPr>
          <w:rFonts w:ascii="Arial" w:hAnsi="Arial" w:cs="Arial"/>
          <w:spacing w:val="-6"/>
          <w:sz w:val="12"/>
          <w:szCs w:val="12"/>
        </w:rPr>
      </w:pPr>
    </w:p>
    <w:p w14:paraId="7841C810" w14:textId="77777777" w:rsidR="001A54FB" w:rsidRPr="00AE7B88" w:rsidRDefault="001A54FB" w:rsidP="001A54FB">
      <w:pPr>
        <w:spacing w:after="0" w:line="240" w:lineRule="auto"/>
        <w:jc w:val="center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Подписи сторон:</w:t>
      </w:r>
    </w:p>
    <w:p w14:paraId="0EA4FEBC" w14:textId="77777777" w:rsidR="001A54FB" w:rsidRPr="00AE7B88" w:rsidRDefault="001A54FB" w:rsidP="001A54FB">
      <w:pPr>
        <w:spacing w:after="0" w:line="240" w:lineRule="auto"/>
        <w:jc w:val="left"/>
        <w:rPr>
          <w:rFonts w:ascii="Arial" w:hAnsi="Arial" w:cs="Arial"/>
          <w:spacing w:val="-6"/>
          <w:sz w:val="12"/>
          <w:szCs w:val="1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957"/>
      </w:tblGrid>
      <w:tr w:rsidR="001A54FB" w:rsidRPr="00AE7B88" w14:paraId="704100C4" w14:textId="77777777" w:rsidTr="00FE2999">
        <w:tc>
          <w:tcPr>
            <w:tcW w:w="4957" w:type="dxa"/>
          </w:tcPr>
          <w:p w14:paraId="6ACD1B95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Покупатель:</w:t>
            </w:r>
          </w:p>
          <w:p w14:paraId="59A80030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ООО «</w:t>
            </w:r>
            <w:r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</w:t>
            </w: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»       </w:t>
            </w:r>
          </w:p>
          <w:p w14:paraId="1D1C225B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5B5ECCA2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5EDD38F1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  <w:tc>
          <w:tcPr>
            <w:tcW w:w="4957" w:type="dxa"/>
          </w:tcPr>
          <w:p w14:paraId="67DE6A70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Поставщик:</w:t>
            </w:r>
          </w:p>
          <w:p w14:paraId="5AA63250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 «_______________»</w:t>
            </w:r>
          </w:p>
          <w:p w14:paraId="34E508EB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519401C0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36140F8C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  <w:p w14:paraId="3AA53DCF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pacing w:val="-6"/>
                <w:sz w:val="24"/>
              </w:rPr>
            </w:pPr>
          </w:p>
        </w:tc>
      </w:tr>
      <w:tr w:rsidR="001A54FB" w:rsidRPr="00C3723E" w14:paraId="513CB3F6" w14:textId="77777777" w:rsidTr="00FE2999">
        <w:tc>
          <w:tcPr>
            <w:tcW w:w="9914" w:type="dxa"/>
            <w:gridSpan w:val="2"/>
          </w:tcPr>
          <w:p w14:paraId="08C765DA" w14:textId="77777777" w:rsidR="001A54FB" w:rsidRPr="00C3723E" w:rsidRDefault="001A54FB" w:rsidP="00FE2999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</w:pPr>
          </w:p>
          <w:p w14:paraId="649B1F67" w14:textId="77777777" w:rsidR="001A54FB" w:rsidRPr="00C3723E" w:rsidRDefault="001A54FB" w:rsidP="00FE2999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</w:pPr>
            <w:r w:rsidRPr="00C3723E"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  <w:t>ФОРМА СТОРОНАМИ СОГЛАСОВАНА</w:t>
            </w:r>
          </w:p>
          <w:p w14:paraId="2E10B000" w14:textId="77777777" w:rsidR="001A54FB" w:rsidRPr="00C3723E" w:rsidRDefault="001A54FB" w:rsidP="00FE2999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spacing w:val="-6"/>
                <w:sz w:val="24"/>
              </w:rPr>
            </w:pPr>
          </w:p>
        </w:tc>
      </w:tr>
      <w:tr w:rsidR="001A54FB" w:rsidRPr="00AE7B88" w14:paraId="430762C6" w14:textId="77777777" w:rsidTr="00FE2999">
        <w:tc>
          <w:tcPr>
            <w:tcW w:w="4957" w:type="dxa"/>
          </w:tcPr>
          <w:p w14:paraId="20D0B48B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Покупатель:</w:t>
            </w:r>
          </w:p>
          <w:p w14:paraId="01AAF99D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ООО «</w:t>
            </w:r>
            <w:r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</w:t>
            </w: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»       </w:t>
            </w:r>
          </w:p>
          <w:p w14:paraId="1736A998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2714F07C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695A7B5E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4F3BB970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4145D3EE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  <w:tc>
          <w:tcPr>
            <w:tcW w:w="4957" w:type="dxa"/>
          </w:tcPr>
          <w:p w14:paraId="2EE02DEC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Поставщик:</w:t>
            </w:r>
          </w:p>
          <w:p w14:paraId="694E961E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 «_______________»</w:t>
            </w:r>
          </w:p>
          <w:p w14:paraId="06E1DF82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22483334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46E1157A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4401BD04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11BD182D" w14:textId="77777777" w:rsidR="001A54FB" w:rsidRPr="00AE7B88" w:rsidRDefault="001A54FB" w:rsidP="00FE2999">
            <w:pPr>
              <w:spacing w:after="0" w:line="240" w:lineRule="auto"/>
              <w:ind w:firstLine="0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  <w:p w14:paraId="1E552209" w14:textId="77777777" w:rsidR="001A54FB" w:rsidRPr="00AE7B88" w:rsidRDefault="001A54FB" w:rsidP="00FE2999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pacing w:val="-6"/>
                <w:sz w:val="24"/>
              </w:rPr>
            </w:pPr>
          </w:p>
        </w:tc>
      </w:tr>
    </w:tbl>
    <w:p w14:paraId="0D6525EB" w14:textId="77777777" w:rsidR="001A54FB" w:rsidRPr="00AE7B88" w:rsidRDefault="001A54FB" w:rsidP="001A54FB">
      <w:pPr>
        <w:spacing w:after="0" w:line="240" w:lineRule="auto"/>
        <w:jc w:val="center"/>
        <w:rPr>
          <w:rFonts w:ascii="Arial" w:hAnsi="Arial" w:cs="Arial"/>
          <w:bCs/>
          <w:color w:val="000000"/>
          <w:spacing w:val="-6"/>
          <w:sz w:val="24"/>
        </w:rPr>
      </w:pPr>
    </w:p>
    <w:p w14:paraId="2D8AEC80" w14:textId="77777777" w:rsidR="002255DD" w:rsidRDefault="002255DD"/>
    <w:sectPr w:rsidR="002255DD" w:rsidSect="00E167C4">
      <w:pgSz w:w="11909" w:h="16834" w:code="9"/>
      <w:pgMar w:top="567" w:right="851" w:bottom="1276" w:left="1134" w:header="567" w:footer="720" w:gutter="0"/>
      <w:pgNumType w:start="1"/>
      <w:cols w:space="6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CE29A" w14:textId="77777777" w:rsidR="00E0250E" w:rsidRDefault="001A54FB" w:rsidP="0003500E">
    <w:r>
      <w:fldChar w:fldCharType="begin"/>
    </w:r>
    <w:r>
      <w:instrText xml:space="preserve">PAGE  </w:instrText>
    </w:r>
    <w:r>
      <w:fldChar w:fldCharType="end"/>
    </w:r>
  </w:p>
  <w:p w14:paraId="11CE0F5B" w14:textId="77777777" w:rsidR="00E0250E" w:rsidRDefault="001A54FB" w:rsidP="0003500E"/>
  <w:p w14:paraId="292FCEA2" w14:textId="77777777" w:rsidR="00E0250E" w:rsidRDefault="001A54FB" w:rsidP="000350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0F01" w14:textId="77777777" w:rsidR="00E0250E" w:rsidRDefault="001A54FB" w:rsidP="009C51AD">
    <w:pPr>
      <w:pStyle w:val="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72BA4" w14:textId="77777777" w:rsidR="00E0250E" w:rsidRPr="009C51AD" w:rsidRDefault="001A54FB" w:rsidP="009C51AD">
    <w:pPr>
      <w:pStyle w:val="U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C4FA1" w14:textId="77777777" w:rsidR="00E0250E" w:rsidRPr="0009269B" w:rsidRDefault="001A54FB" w:rsidP="00FE7BFE">
    <w:pPr>
      <w:widowControl/>
      <w:tabs>
        <w:tab w:val="clear" w:pos="9630"/>
        <w:tab w:val="right" w:pos="9923"/>
      </w:tabs>
      <w:autoSpaceDE/>
      <w:autoSpaceDN/>
      <w:adjustRightInd/>
      <w:spacing w:after="200"/>
      <w:ind w:right="-2" w:firstLine="0"/>
      <w:jc w:val="left"/>
      <w:rPr>
        <w:rFonts w:ascii="Arial" w:hAnsi="Arial" w:cs="Arial"/>
        <w:sz w:val="16"/>
        <w:szCs w:val="16"/>
        <w:lang w:eastAsia="en-US"/>
      </w:rPr>
    </w:pPr>
    <w:r w:rsidRPr="0009269B">
      <w:rPr>
        <w:rFonts w:ascii="Arial" w:hAnsi="Arial" w:cs="Arial"/>
        <w:sz w:val="16"/>
        <w:szCs w:val="16"/>
        <w:lang w:eastAsia="en-US"/>
      </w:rPr>
      <w:tab/>
      <w:t xml:space="preserve">стр. </w:t>
    </w:r>
    <w:r w:rsidRPr="0009269B">
      <w:rPr>
        <w:rFonts w:ascii="Arial" w:hAnsi="Arial" w:cs="Arial"/>
        <w:sz w:val="16"/>
        <w:szCs w:val="16"/>
        <w:lang w:eastAsia="en-US"/>
      </w:rPr>
      <w:fldChar w:fldCharType="begin"/>
    </w:r>
    <w:r w:rsidRPr="0009269B">
      <w:rPr>
        <w:rFonts w:ascii="Arial" w:hAnsi="Arial" w:cs="Arial"/>
        <w:sz w:val="16"/>
        <w:szCs w:val="16"/>
        <w:lang w:eastAsia="en-US"/>
      </w:rPr>
      <w:instrText xml:space="preserve"> PAGE </w:instrText>
    </w:r>
    <w:r w:rsidRPr="0009269B">
      <w:rPr>
        <w:rFonts w:ascii="Arial" w:hAnsi="Arial" w:cs="Arial"/>
        <w:sz w:val="16"/>
        <w:szCs w:val="16"/>
        <w:lang w:eastAsia="en-US"/>
      </w:rPr>
      <w:fldChar w:fldCharType="separate"/>
    </w:r>
    <w:r>
      <w:rPr>
        <w:rFonts w:ascii="Arial" w:hAnsi="Arial" w:cs="Arial"/>
        <w:noProof/>
        <w:sz w:val="16"/>
        <w:szCs w:val="16"/>
        <w:lang w:eastAsia="en-US"/>
      </w:rPr>
      <w:t>7</w:t>
    </w:r>
    <w:r w:rsidRPr="0009269B">
      <w:rPr>
        <w:rFonts w:ascii="Arial" w:hAnsi="Arial" w:cs="Arial"/>
        <w:sz w:val="16"/>
        <w:szCs w:val="16"/>
        <w:lang w:eastAsia="en-US"/>
      </w:rPr>
      <w:fldChar w:fldCharType="end"/>
    </w:r>
    <w:r w:rsidRPr="0009269B">
      <w:rPr>
        <w:rFonts w:ascii="Arial" w:hAnsi="Arial" w:cs="Arial"/>
        <w:sz w:val="16"/>
        <w:szCs w:val="16"/>
        <w:lang w:eastAsia="en-US"/>
      </w:rPr>
      <w:t xml:space="preserve"> из </w:t>
    </w:r>
    <w:r w:rsidRPr="0009269B">
      <w:rPr>
        <w:rFonts w:ascii="Arial" w:hAnsi="Arial" w:cs="Arial"/>
        <w:sz w:val="16"/>
        <w:szCs w:val="16"/>
        <w:lang w:eastAsia="en-US"/>
      </w:rPr>
      <w:fldChar w:fldCharType="begin"/>
    </w:r>
    <w:r w:rsidRPr="0009269B">
      <w:rPr>
        <w:rFonts w:ascii="Arial" w:hAnsi="Arial" w:cs="Arial"/>
        <w:sz w:val="16"/>
        <w:szCs w:val="16"/>
        <w:lang w:eastAsia="en-US"/>
      </w:rPr>
      <w:instrText xml:space="preserve"> NUMPAGES </w:instrText>
    </w:r>
    <w:r w:rsidRPr="0009269B">
      <w:rPr>
        <w:rFonts w:ascii="Arial" w:hAnsi="Arial" w:cs="Arial"/>
        <w:sz w:val="16"/>
        <w:szCs w:val="16"/>
        <w:lang w:eastAsia="en-US"/>
      </w:rPr>
      <w:fldChar w:fldCharType="separate"/>
    </w:r>
    <w:r>
      <w:rPr>
        <w:rFonts w:ascii="Arial" w:hAnsi="Arial" w:cs="Arial"/>
        <w:noProof/>
        <w:sz w:val="16"/>
        <w:szCs w:val="16"/>
        <w:lang w:eastAsia="en-US"/>
      </w:rPr>
      <w:t>10</w:t>
    </w:r>
    <w:r w:rsidRPr="0009269B">
      <w:rPr>
        <w:rFonts w:ascii="Arial" w:hAnsi="Arial" w:cs="Arial"/>
        <w:sz w:val="16"/>
        <w:szCs w:val="16"/>
        <w:lang w:eastAsia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97327" w14:textId="77777777" w:rsidR="00E0250E" w:rsidRPr="00C135BD" w:rsidRDefault="001A54FB" w:rsidP="00C135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13F89"/>
    <w:multiLevelType w:val="hybridMultilevel"/>
    <w:tmpl w:val="9E7A3184"/>
    <w:lvl w:ilvl="0" w:tplc="3EACA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5F0032"/>
    <w:multiLevelType w:val="hybridMultilevel"/>
    <w:tmpl w:val="AEEACD76"/>
    <w:lvl w:ilvl="0" w:tplc="F5380B44">
      <w:start w:val="1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3042EE1"/>
    <w:multiLevelType w:val="multilevel"/>
    <w:tmpl w:val="CB88B0BC"/>
    <w:lvl w:ilvl="0">
      <w:start w:val="1"/>
      <w:numFmt w:val="decimal"/>
      <w:pStyle w:val="1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U2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2">
      <w:start w:val="1"/>
      <w:numFmt w:val="decimal"/>
      <w:pStyle w:val="U3"/>
      <w:lvlText w:val="%1.%2.%3."/>
      <w:lvlJc w:val="left"/>
      <w:pPr>
        <w:tabs>
          <w:tab w:val="num" w:pos="2064"/>
        </w:tabs>
        <w:ind w:left="2064" w:hanging="504"/>
      </w:pPr>
      <w:rPr>
        <w:rFonts w:hint="default"/>
        <w:b w:val="0"/>
        <w:color w:val="auto"/>
      </w:rPr>
    </w:lvl>
    <w:lvl w:ilvl="3">
      <w:start w:val="1"/>
      <w:numFmt w:val="decimal"/>
      <w:pStyle w:val="U4"/>
      <w:lvlText w:val="%1.%2.%3.%4."/>
      <w:lvlJc w:val="left"/>
      <w:pPr>
        <w:tabs>
          <w:tab w:val="num" w:pos="2226"/>
        </w:tabs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6"/>
        </w:tabs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6"/>
        </w:tabs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6"/>
        </w:tabs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06"/>
        </w:tabs>
        <w:ind w:left="4746" w:hanging="1440"/>
      </w:pPr>
      <w:rPr>
        <w:rFonts w:hint="default"/>
      </w:rPr>
    </w:lvl>
  </w:abstractNum>
  <w:num w:numId="1" w16cid:durableId="384573366">
    <w:abstractNumId w:val="2"/>
  </w:num>
  <w:num w:numId="2" w16cid:durableId="2820757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8835803">
    <w:abstractNumId w:val="1"/>
  </w:num>
  <w:num w:numId="4" w16cid:durableId="182990213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Завгородний Николай Викторович">
    <w15:presenceInfo w15:providerId="AD" w15:userId="S::n.zavgorodny@translom.ru::8a3c4b17-3c18-4a34-a8c5-faa2dd47e5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4FB"/>
    <w:rsid w:val="001A54FB"/>
    <w:rsid w:val="0022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4BF72"/>
  <w15:chartTrackingRefBased/>
  <w15:docId w15:val="{31353A73-C605-4504-A99C-FB9B0E22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4FB"/>
    <w:pPr>
      <w:widowControl w:val="0"/>
      <w:tabs>
        <w:tab w:val="right" w:pos="9630"/>
      </w:tabs>
      <w:autoSpaceDE w:val="0"/>
      <w:autoSpaceDN w:val="0"/>
      <w:adjustRightInd w:val="0"/>
      <w:spacing w:after="100" w:line="276" w:lineRule="auto"/>
      <w:ind w:firstLine="709"/>
      <w:jc w:val="both"/>
    </w:pPr>
    <w:rPr>
      <w:rFonts w:ascii="Times New Roman" w:eastAsia="Calibri" w:hAnsi="Times New Roman" w:cs="Times New Roman"/>
      <w:szCs w:val="24"/>
      <w:lang w:eastAsia="ru-RU"/>
    </w:rPr>
  </w:style>
  <w:style w:type="paragraph" w:styleId="1">
    <w:name w:val="heading 1"/>
    <w:aliases w:val="U 1 уровень,ACD глава"/>
    <w:next w:val="a"/>
    <w:link w:val="10"/>
    <w:uiPriority w:val="9"/>
    <w:qFormat/>
    <w:rsid w:val="001A54FB"/>
    <w:pPr>
      <w:keepNext/>
      <w:keepLines/>
      <w:numPr>
        <w:numId w:val="1"/>
      </w:numPr>
      <w:tabs>
        <w:tab w:val="clear" w:pos="786"/>
        <w:tab w:val="left" w:pos="426"/>
      </w:tabs>
      <w:suppressAutoHyphens/>
      <w:spacing w:before="400" w:after="200" w:line="240" w:lineRule="auto"/>
      <w:ind w:left="0" w:right="-2" w:firstLine="0"/>
      <w:jc w:val="center"/>
      <w:outlineLvl w:val="0"/>
    </w:pPr>
    <w:rPr>
      <w:rFonts w:ascii="Times New Roman" w:eastAsia="Calibri" w:hAnsi="Times New Roman" w:cs="Times New Roman"/>
      <w:b/>
      <w:noProof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U 1 уровень Знак,ACD глава Знак"/>
    <w:basedOn w:val="a0"/>
    <w:link w:val="1"/>
    <w:uiPriority w:val="9"/>
    <w:rsid w:val="001A54FB"/>
    <w:rPr>
      <w:rFonts w:ascii="Times New Roman" w:eastAsia="Calibri" w:hAnsi="Times New Roman" w:cs="Times New Roman"/>
      <w:b/>
      <w:noProof/>
      <w:color w:val="000000"/>
    </w:rPr>
  </w:style>
  <w:style w:type="paragraph" w:styleId="a3">
    <w:name w:val="header"/>
    <w:basedOn w:val="a"/>
    <w:link w:val="a4"/>
    <w:uiPriority w:val="99"/>
    <w:rsid w:val="001A5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4FB"/>
    <w:rPr>
      <w:rFonts w:ascii="Times New Roman" w:eastAsia="Calibri" w:hAnsi="Times New Roman" w:cs="Times New Roman"/>
      <w:szCs w:val="24"/>
      <w:lang w:eastAsia="ru-RU"/>
    </w:rPr>
  </w:style>
  <w:style w:type="paragraph" w:styleId="a5">
    <w:name w:val="List Paragraph"/>
    <w:basedOn w:val="a"/>
    <w:uiPriority w:val="99"/>
    <w:qFormat/>
    <w:rsid w:val="001A54FB"/>
    <w:pPr>
      <w:ind w:left="720"/>
      <w:contextualSpacing/>
    </w:pPr>
  </w:style>
  <w:style w:type="table" w:styleId="a6">
    <w:name w:val="Table Grid"/>
    <w:basedOn w:val="a1"/>
    <w:uiPriority w:val="99"/>
    <w:rsid w:val="001A54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2">
    <w:name w:val="U 2 уровень"/>
    <w:basedOn w:val="a"/>
    <w:link w:val="U20"/>
    <w:qFormat/>
    <w:rsid w:val="001A54FB"/>
    <w:pPr>
      <w:widowControl/>
      <w:numPr>
        <w:ilvl w:val="1"/>
        <w:numId w:val="1"/>
      </w:numPr>
      <w:tabs>
        <w:tab w:val="clear" w:pos="9630"/>
      </w:tabs>
      <w:autoSpaceDE/>
      <w:autoSpaceDN/>
      <w:adjustRightInd/>
    </w:pPr>
    <w:rPr>
      <w:snapToGrid w:val="0"/>
    </w:rPr>
  </w:style>
  <w:style w:type="character" w:customStyle="1" w:styleId="U20">
    <w:name w:val="U 2 уровень Знак"/>
    <w:basedOn w:val="a0"/>
    <w:link w:val="U2"/>
    <w:rsid w:val="001A54FB"/>
    <w:rPr>
      <w:rFonts w:ascii="Times New Roman" w:eastAsia="Calibri" w:hAnsi="Times New Roman" w:cs="Times New Roman"/>
      <w:snapToGrid w:val="0"/>
      <w:szCs w:val="24"/>
      <w:lang w:eastAsia="ru-RU"/>
    </w:rPr>
  </w:style>
  <w:style w:type="paragraph" w:customStyle="1" w:styleId="U3">
    <w:name w:val="U 3 уровень"/>
    <w:basedOn w:val="U2"/>
    <w:link w:val="U30"/>
    <w:qFormat/>
    <w:rsid w:val="001A54FB"/>
    <w:pPr>
      <w:numPr>
        <w:ilvl w:val="2"/>
      </w:numPr>
    </w:pPr>
  </w:style>
  <w:style w:type="character" w:customStyle="1" w:styleId="U30">
    <w:name w:val="U 3 уровень Знак"/>
    <w:basedOn w:val="U20"/>
    <w:link w:val="U3"/>
    <w:rsid w:val="001A54FB"/>
    <w:rPr>
      <w:rFonts w:ascii="Times New Roman" w:eastAsia="Calibri" w:hAnsi="Times New Roman" w:cs="Times New Roman"/>
      <w:snapToGrid w:val="0"/>
      <w:szCs w:val="24"/>
      <w:lang w:eastAsia="ru-RU"/>
    </w:rPr>
  </w:style>
  <w:style w:type="paragraph" w:customStyle="1" w:styleId="U">
    <w:name w:val="U колонтитул"/>
    <w:link w:val="U0"/>
    <w:qFormat/>
    <w:rsid w:val="001A54FB"/>
    <w:pPr>
      <w:tabs>
        <w:tab w:val="right" w:pos="9639"/>
      </w:tabs>
      <w:spacing w:after="200" w:line="276" w:lineRule="auto"/>
      <w:ind w:right="-2"/>
    </w:pPr>
    <w:rPr>
      <w:rFonts w:ascii="Calibri" w:eastAsia="Calibri" w:hAnsi="Calibri" w:cs="Calibri"/>
      <w:sz w:val="18"/>
      <w:szCs w:val="18"/>
    </w:rPr>
  </w:style>
  <w:style w:type="character" w:customStyle="1" w:styleId="U0">
    <w:name w:val="U колонтитул Знак"/>
    <w:basedOn w:val="a0"/>
    <w:link w:val="U"/>
    <w:rsid w:val="001A54FB"/>
    <w:rPr>
      <w:rFonts w:ascii="Calibri" w:eastAsia="Calibri" w:hAnsi="Calibri" w:cs="Calibri"/>
      <w:sz w:val="18"/>
      <w:szCs w:val="18"/>
    </w:rPr>
  </w:style>
  <w:style w:type="character" w:styleId="a7">
    <w:name w:val="Hyperlink"/>
    <w:basedOn w:val="a0"/>
    <w:uiPriority w:val="99"/>
    <w:unhideWhenUsed/>
    <w:rsid w:val="001A54FB"/>
    <w:rPr>
      <w:color w:val="0000FF"/>
      <w:u w:val="single"/>
    </w:rPr>
  </w:style>
  <w:style w:type="paragraph" w:customStyle="1" w:styleId="U4">
    <w:name w:val="U 4 уровень"/>
    <w:basedOn w:val="U3"/>
    <w:qFormat/>
    <w:rsid w:val="001A54FB"/>
    <w:pPr>
      <w:numPr>
        <w:ilvl w:val="3"/>
      </w:numPr>
      <w:tabs>
        <w:tab w:val="clear" w:pos="2226"/>
        <w:tab w:val="left" w:pos="2410"/>
      </w:tabs>
      <w:ind w:left="2410" w:hanging="8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3444432C31F75B74A75158F41B66EBA9B98BDBA1167C29F1CC03669E6CD6F21BEECFF07DA7085335K3G" TargetMode="External"/><Relationship Id="rId11" Type="http://schemas.openxmlformats.org/officeDocument/2006/relationships/footer" Target="footer3.xml"/><Relationship Id="rId5" Type="http://schemas.openxmlformats.org/officeDocument/2006/relationships/hyperlink" Target="consultantplus://offline/ref=963444432C31F75B74A75158F41B66EBA9B98BDBA1167C29F1CC03669E6CD6F21BEECFF07DA7085335K3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3081</Words>
  <Characters>17563</Characters>
  <Application>Microsoft Office Word</Application>
  <DocSecurity>0</DocSecurity>
  <Lines>146</Lines>
  <Paragraphs>41</Paragraphs>
  <ScaleCrop>false</ScaleCrop>
  <Company/>
  <LinksUpToDate>false</LinksUpToDate>
  <CharactersWithSpaces>20603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Завгородний Николай Викторович</dc:creator>
  <cp:keywords/>
  <dc:description/>
  <cp:lastModifiedBy>Завгородний Николай Викторович</cp:lastModifiedBy>
  <cp:revision>1</cp:revision>
  <dcterms:created xsi:type="dcterms:W3CDTF">2023-05-12T11:33:00Z</dcterms:created>
  <dcterms:modified xsi:type="dcterms:W3CDTF">2023-05-12T11:34:00Z</dcterms:modified>
</cp:coreProperties>
</file>