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DC0" w:rsidRDefault="00E72DC0" w:rsidP="00E72DC0">
      <w:pPr>
        <w:tabs>
          <w:tab w:val="left" w:pos="6379"/>
        </w:tabs>
        <w:ind w:right="-6"/>
        <w:jc w:val="right"/>
        <w:outlineLvl w:val="0"/>
        <w:rPr>
          <w:rFonts w:ascii="Times New Roman" w:eastAsia="Times New Roman" w:hAnsi="Times New Roman" w:cs="Times New Roman"/>
          <w:b/>
          <w:color w:val="auto"/>
          <w:lang w:eastAsia="en-US"/>
        </w:rPr>
      </w:pPr>
      <w:r w:rsidRPr="00E72DC0">
        <w:rPr>
          <w:rFonts w:ascii="Times New Roman" w:eastAsia="Times New Roman" w:hAnsi="Times New Roman" w:cs="Times New Roman"/>
          <w:b/>
          <w:color w:val="auto"/>
          <w:lang w:eastAsia="en-US"/>
        </w:rPr>
        <w:t>Приложение №</w:t>
      </w:r>
      <w:r w:rsidR="0097458F">
        <w:rPr>
          <w:rFonts w:ascii="Times New Roman" w:eastAsia="Times New Roman" w:hAnsi="Times New Roman" w:cs="Times New Roman"/>
          <w:b/>
          <w:color w:val="auto"/>
          <w:lang w:eastAsia="en-US"/>
        </w:rPr>
        <w:t xml:space="preserve"> 3 </w:t>
      </w:r>
    </w:p>
    <w:p w:rsidR="00E72DC0" w:rsidRPr="00E72DC0" w:rsidRDefault="0060728A" w:rsidP="002457D5">
      <w:pPr>
        <w:ind w:right="-6"/>
        <w:outlineLvl w:val="0"/>
        <w:rPr>
          <w:rFonts w:ascii="Times New Roman" w:eastAsia="Times New Roman" w:hAnsi="Times New Roman" w:cs="Times New Roman"/>
          <w:b/>
          <w:color w:val="auto"/>
          <w:lang w:eastAsia="en-US"/>
        </w:rPr>
      </w:pPr>
      <w:r>
        <w:rPr>
          <w:rFonts w:ascii="Times New Roman" w:eastAsia="Times New Roman" w:hAnsi="Times New Roman" w:cs="Times New Roman"/>
          <w:color w:val="auto"/>
          <w:lang w:eastAsia="en-US"/>
        </w:rPr>
        <w:t xml:space="preserve">        </w:t>
      </w:r>
      <w:r w:rsidR="00494763">
        <w:rPr>
          <w:rFonts w:ascii="Times New Roman" w:eastAsia="Times New Roman" w:hAnsi="Times New Roman" w:cs="Times New Roman"/>
          <w:color w:val="auto"/>
          <w:lang w:eastAsia="en-US"/>
        </w:rPr>
        <w:t xml:space="preserve">                     </w:t>
      </w:r>
      <w:r>
        <w:rPr>
          <w:rFonts w:ascii="Times New Roman" w:eastAsia="Times New Roman" w:hAnsi="Times New Roman" w:cs="Times New Roman"/>
          <w:color w:val="auto"/>
          <w:lang w:eastAsia="en-US"/>
        </w:rPr>
        <w:t xml:space="preserve"> </w:t>
      </w:r>
      <w:r w:rsidR="00E72DC0" w:rsidRPr="00E72DC0">
        <w:rPr>
          <w:rFonts w:ascii="Times New Roman" w:eastAsia="Times New Roman" w:hAnsi="Times New Roman" w:cs="Times New Roman"/>
          <w:color w:val="auto"/>
          <w:lang w:eastAsia="en-US"/>
        </w:rPr>
        <w:t>к Регламенту расс</w:t>
      </w:r>
      <w:r>
        <w:rPr>
          <w:rFonts w:ascii="Times New Roman" w:eastAsia="Times New Roman" w:hAnsi="Times New Roman" w:cs="Times New Roman"/>
          <w:color w:val="auto"/>
          <w:lang w:eastAsia="en-US"/>
        </w:rPr>
        <w:t>мотрения,</w:t>
      </w:r>
      <w:r w:rsidR="002457D5">
        <w:rPr>
          <w:rFonts w:ascii="Times New Roman" w:eastAsia="Times New Roman" w:hAnsi="Times New Roman" w:cs="Times New Roman"/>
          <w:color w:val="auto"/>
          <w:lang w:eastAsia="en-US"/>
        </w:rPr>
        <w:t xml:space="preserve"> согласования</w:t>
      </w:r>
      <w:r>
        <w:rPr>
          <w:rFonts w:ascii="Times New Roman" w:eastAsia="Times New Roman" w:hAnsi="Times New Roman" w:cs="Times New Roman"/>
          <w:color w:val="auto"/>
          <w:lang w:eastAsia="en-US"/>
        </w:rPr>
        <w:t xml:space="preserve"> и утверждения РД</w:t>
      </w:r>
    </w:p>
    <w:p w:rsidR="005B6783" w:rsidRDefault="005B6783" w:rsidP="005B6783">
      <w:pPr>
        <w:pStyle w:val="Bodytext81"/>
        <w:shd w:val="clear" w:color="auto" w:fill="auto"/>
        <w:spacing w:before="0" w:line="260" w:lineRule="exact"/>
        <w:sectPr w:rsidR="005B6783" w:rsidSect="002457D5">
          <w:pgSz w:w="11905" w:h="16837"/>
          <w:pgMar w:top="709" w:right="706" w:bottom="1535" w:left="3119" w:header="0" w:footer="3" w:gutter="0"/>
          <w:cols w:space="720"/>
          <w:noEndnote/>
          <w:docGrid w:linePitch="360"/>
        </w:sectPr>
      </w:pPr>
    </w:p>
    <w:p w:rsidR="005B6783" w:rsidRDefault="005B6783" w:rsidP="005B6783">
      <w:pPr>
        <w:rPr>
          <w:color w:val="auto"/>
          <w:sz w:val="2"/>
          <w:szCs w:val="2"/>
        </w:rPr>
        <w:sectPr w:rsidR="005B6783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>
        <w:rPr>
          <w:color w:val="auto"/>
          <w:sz w:val="2"/>
          <w:szCs w:val="2"/>
        </w:rPr>
        <w:t xml:space="preserve"> </w:t>
      </w:r>
    </w:p>
    <w:p w:rsidR="00E72DC0" w:rsidRDefault="00E72DC0" w:rsidP="0045641F">
      <w:pPr>
        <w:pStyle w:val="Heading21"/>
        <w:keepNext/>
        <w:keepLines/>
        <w:shd w:val="clear" w:color="auto" w:fill="auto"/>
        <w:spacing w:before="0" w:after="0" w:line="317" w:lineRule="exact"/>
        <w:jc w:val="left"/>
        <w:rPr>
          <w:rStyle w:val="Heading22"/>
          <w:b/>
          <w:bCs/>
        </w:rPr>
      </w:pPr>
      <w:bookmarkStart w:id="0" w:name="bookmark2"/>
    </w:p>
    <w:p w:rsidR="005B6783" w:rsidRDefault="005B6783" w:rsidP="005B6783">
      <w:pPr>
        <w:pStyle w:val="Heading21"/>
        <w:keepNext/>
        <w:keepLines/>
        <w:shd w:val="clear" w:color="auto" w:fill="auto"/>
        <w:spacing w:before="0" w:after="0" w:line="317" w:lineRule="exact"/>
      </w:pPr>
      <w:r>
        <w:rPr>
          <w:rStyle w:val="Heading22"/>
          <w:b/>
          <w:bCs/>
        </w:rPr>
        <w:t>ПРОТОКОЛ</w:t>
      </w:r>
      <w:bookmarkEnd w:id="0"/>
    </w:p>
    <w:p w:rsidR="005B6783" w:rsidRDefault="005B6783" w:rsidP="005B6783">
      <w:pPr>
        <w:pStyle w:val="Bodytext41"/>
        <w:shd w:val="clear" w:color="auto" w:fill="auto"/>
        <w:spacing w:after="354"/>
      </w:pPr>
      <w:r>
        <w:rPr>
          <w:rStyle w:val="Bodytext44"/>
          <w:b/>
          <w:bCs/>
        </w:rPr>
        <w:t xml:space="preserve">заседания Технического совета </w:t>
      </w:r>
    </w:p>
    <w:p w:rsidR="009C206F" w:rsidRDefault="009C206F" w:rsidP="009C206F">
      <w:pPr>
        <w:pStyle w:val="a3"/>
        <w:shd w:val="clear" w:color="auto" w:fill="auto"/>
        <w:spacing w:after="0" w:line="250" w:lineRule="exact"/>
        <w:jc w:val="center"/>
        <w:sectPr w:rsidR="009C206F">
          <w:type w:val="continuous"/>
          <w:pgSz w:w="11905" w:h="16837"/>
          <w:pgMar w:top="1281" w:right="2923" w:bottom="1535" w:left="3989" w:header="0" w:footer="3" w:gutter="0"/>
          <w:cols w:space="720"/>
          <w:noEndnote/>
          <w:docGrid w:linePitch="360"/>
        </w:sectPr>
      </w:pPr>
      <w:r>
        <w:t>г</w:t>
      </w:r>
      <w:r w:rsidR="00283EB9">
        <w:t>ор</w:t>
      </w:r>
      <w:r>
        <w:t xml:space="preserve">. </w:t>
      </w:r>
      <w:r w:rsidR="00283EB9">
        <w:t>_______________</w:t>
      </w:r>
    </w:p>
    <w:p w:rsidR="005B6783" w:rsidRDefault="005B6783" w:rsidP="005B6783">
      <w:pPr>
        <w:rPr>
          <w:color w:val="auto"/>
          <w:sz w:val="2"/>
          <w:szCs w:val="2"/>
        </w:rPr>
        <w:sectPr w:rsidR="005B6783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>
        <w:rPr>
          <w:color w:val="auto"/>
          <w:sz w:val="2"/>
          <w:szCs w:val="2"/>
        </w:rPr>
        <w:t xml:space="preserve"> </w:t>
      </w:r>
    </w:p>
    <w:p w:rsidR="005B6783" w:rsidRDefault="00283EB9" w:rsidP="005B6783">
      <w:pPr>
        <w:pStyle w:val="a3"/>
        <w:shd w:val="clear" w:color="auto" w:fill="auto"/>
        <w:spacing w:after="255" w:line="250" w:lineRule="exact"/>
        <w:ind w:left="20"/>
      </w:pPr>
      <w:r>
        <w:t>«_____»________________202</w:t>
      </w:r>
      <w:r w:rsidR="005B6783">
        <w:t xml:space="preserve">___ </w:t>
      </w:r>
      <w:r>
        <w:t>г.</w:t>
      </w:r>
      <w:r w:rsidR="005B6783">
        <w:t xml:space="preserve">                                   </w:t>
      </w:r>
      <w:r w:rsidR="002457D5">
        <w:t xml:space="preserve">                             </w:t>
      </w:r>
      <w:r w:rsidR="005B6783">
        <w:t xml:space="preserve"> №______________</w:t>
      </w:r>
    </w:p>
    <w:p w:rsidR="005B6783" w:rsidRDefault="005B6783" w:rsidP="005B6783">
      <w:pPr>
        <w:pStyle w:val="Bodytext41"/>
        <w:shd w:val="clear" w:color="auto" w:fill="auto"/>
        <w:spacing w:after="0" w:line="384" w:lineRule="exact"/>
        <w:ind w:left="20"/>
        <w:jc w:val="left"/>
      </w:pPr>
      <w:r>
        <w:rPr>
          <w:rStyle w:val="Bodytext43"/>
          <w:b/>
          <w:bCs/>
        </w:rPr>
        <w:t>Участники заседания Технического совета:</w:t>
      </w:r>
    </w:p>
    <w:p w:rsidR="005B6783" w:rsidRDefault="005B6783" w:rsidP="005B6783">
      <w:pPr>
        <w:pStyle w:val="a3"/>
        <w:shd w:val="clear" w:color="auto" w:fill="auto"/>
        <w:spacing w:after="0" w:line="384" w:lineRule="exact"/>
        <w:ind w:left="20" w:right="240"/>
      </w:pPr>
      <w:r>
        <w:t>Председатель Технического совета__________________</w:t>
      </w:r>
      <w:r w:rsidR="002457D5">
        <w:t>______________________________</w:t>
      </w:r>
    </w:p>
    <w:p w:rsidR="005B6783" w:rsidRDefault="005B6783" w:rsidP="005B6783">
      <w:pPr>
        <w:pStyle w:val="a3"/>
        <w:shd w:val="clear" w:color="auto" w:fill="auto"/>
        <w:spacing w:after="0" w:line="384" w:lineRule="exact"/>
        <w:ind w:left="20" w:right="240"/>
      </w:pPr>
      <w:r>
        <w:t>Заместитель председателя Технического совета_______</w:t>
      </w:r>
      <w:r w:rsidR="002457D5">
        <w:t>_______________________________</w:t>
      </w:r>
    </w:p>
    <w:p w:rsidR="005B6783" w:rsidRDefault="0060728A" w:rsidP="005B6783">
      <w:pPr>
        <w:pStyle w:val="a3"/>
        <w:shd w:val="clear" w:color="auto" w:fill="auto"/>
        <w:spacing w:after="0" w:line="384" w:lineRule="exact"/>
        <w:ind w:left="20" w:right="240"/>
      </w:pPr>
      <w:r>
        <w:t>Участники</w:t>
      </w:r>
      <w:r w:rsidR="005B6783">
        <w:t xml:space="preserve"> Технического совета</w:t>
      </w:r>
    </w:p>
    <w:p w:rsidR="005B6783" w:rsidRDefault="005B6783" w:rsidP="005B6783">
      <w:pPr>
        <w:pStyle w:val="a3"/>
        <w:shd w:val="clear" w:color="auto" w:fill="auto"/>
        <w:spacing w:after="0" w:line="384" w:lineRule="exact"/>
        <w:ind w:left="20" w:right="240"/>
      </w:pPr>
      <w:r>
        <w:rPr>
          <w:rStyle w:val="BodytextBold"/>
        </w:rPr>
        <w:t>Приглашенные:</w:t>
      </w:r>
    </w:p>
    <w:p w:rsidR="005B6783" w:rsidRDefault="005B6783" w:rsidP="005B6783">
      <w:pPr>
        <w:pStyle w:val="Bodytext81"/>
        <w:shd w:val="clear" w:color="auto" w:fill="auto"/>
        <w:spacing w:before="0" w:after="33" w:line="384" w:lineRule="exact"/>
        <w:ind w:left="20"/>
      </w:pPr>
      <w:r>
        <w:rPr>
          <w:rStyle w:val="Bodytext80"/>
          <w:i/>
          <w:iCs/>
        </w:rPr>
        <w:t>от подрядных, проектных, научных и др. организаций</w:t>
      </w:r>
    </w:p>
    <w:p w:rsidR="005B6783" w:rsidRDefault="005B6783" w:rsidP="005B6783">
      <w:pPr>
        <w:pStyle w:val="Bodytext41"/>
        <w:shd w:val="clear" w:color="auto" w:fill="auto"/>
        <w:spacing w:after="555" w:line="643" w:lineRule="exact"/>
        <w:ind w:left="720" w:right="7120"/>
        <w:jc w:val="left"/>
      </w:pPr>
      <w:r>
        <w:rPr>
          <w:rStyle w:val="Bodytext43"/>
          <w:b/>
          <w:bCs/>
        </w:rPr>
        <w:t>Повестка заседания:</w:t>
      </w:r>
      <w:r>
        <w:rPr>
          <w:rStyle w:val="Bodytext42"/>
          <w:b/>
          <w:bCs/>
        </w:rPr>
        <w:t xml:space="preserve"> </w:t>
      </w:r>
      <w:r>
        <w:rPr>
          <w:rStyle w:val="Bodytext43"/>
          <w:b/>
          <w:bCs/>
        </w:rPr>
        <w:t>Заслушали:</w:t>
      </w:r>
      <w:r>
        <w:rPr>
          <w:rStyle w:val="Bodytext42"/>
          <w:b/>
          <w:bCs/>
        </w:rPr>
        <w:t xml:space="preserve"> </w:t>
      </w:r>
      <w:r>
        <w:rPr>
          <w:rStyle w:val="Bodytext43"/>
          <w:b/>
          <w:bCs/>
        </w:rPr>
        <w:t>Выступили:</w:t>
      </w:r>
      <w:r>
        <w:rPr>
          <w:rStyle w:val="Bodytext42"/>
          <w:b/>
          <w:bCs/>
        </w:rPr>
        <w:t xml:space="preserve"> </w:t>
      </w:r>
      <w:r>
        <w:rPr>
          <w:rStyle w:val="Bodytext43"/>
          <w:b/>
          <w:bCs/>
        </w:rPr>
        <w:t>Решили:</w:t>
      </w:r>
    </w:p>
    <w:p w:rsidR="005B6783" w:rsidRDefault="005B6783" w:rsidP="005B6783">
      <w:pPr>
        <w:pStyle w:val="a3"/>
        <w:shd w:val="clear" w:color="auto" w:fill="auto"/>
        <w:tabs>
          <w:tab w:val="left" w:pos="8545"/>
        </w:tabs>
        <w:spacing w:after="0" w:line="250" w:lineRule="exact"/>
        <w:ind w:left="20"/>
      </w:pPr>
      <w:r>
        <w:t xml:space="preserve">Председатель Технического совета </w:t>
      </w:r>
      <w:r w:rsidR="002457D5">
        <w:t>_</w:t>
      </w:r>
      <w:r w:rsidR="002457D5" w:rsidRPr="002457D5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________</w:t>
      </w:r>
      <w:r w:rsidR="002457D5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____________________________</w:t>
      </w:r>
      <w:r w:rsidR="002457D5" w:rsidRPr="002457D5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__________</w:t>
      </w:r>
      <w:r w:rsidR="002457D5">
        <w:t>___</w:t>
      </w:r>
      <w:r>
        <w:t>_</w:t>
      </w:r>
    </w:p>
    <w:p w:rsidR="005B6783" w:rsidRDefault="005B6783" w:rsidP="005B6783">
      <w:pPr>
        <w:pStyle w:val="Bodytext81"/>
        <w:shd w:val="clear" w:color="auto" w:fill="auto"/>
        <w:spacing w:before="0" w:line="260" w:lineRule="exact"/>
        <w:ind w:left="720"/>
      </w:pPr>
      <w:r>
        <w:rPr>
          <w:rStyle w:val="Bodytext80"/>
          <w:i/>
          <w:iCs/>
        </w:rPr>
        <w:t>или</w:t>
      </w:r>
    </w:p>
    <w:p w:rsidR="005B6783" w:rsidRPr="002457D5" w:rsidRDefault="005B6783" w:rsidP="005B6783">
      <w:pPr>
        <w:pStyle w:val="a3"/>
        <w:shd w:val="clear" w:color="auto" w:fill="auto"/>
        <w:spacing w:after="0" w:line="331" w:lineRule="exact"/>
        <w:ind w:left="20" w:right="240"/>
      </w:pPr>
      <w:r>
        <w:t>Заместитель пред</w:t>
      </w:r>
      <w:r w:rsidR="002457D5">
        <w:t>седателя Технического совета_____________________________________</w:t>
      </w:r>
    </w:p>
    <w:p w:rsidR="005B6783" w:rsidRDefault="005B6783" w:rsidP="005B6783">
      <w:pPr>
        <w:pStyle w:val="a3"/>
        <w:shd w:val="clear" w:color="auto" w:fill="auto"/>
        <w:spacing w:after="0" w:line="250" w:lineRule="exact"/>
        <w:ind w:left="20"/>
      </w:pPr>
    </w:p>
    <w:p w:rsidR="0052543B" w:rsidRPr="0045641F" w:rsidRDefault="0052543B" w:rsidP="0052543B">
      <w:pPr>
        <w:pStyle w:val="a3"/>
        <w:shd w:val="clear" w:color="auto" w:fill="auto"/>
        <w:spacing w:after="0" w:line="384" w:lineRule="exact"/>
        <w:ind w:left="20" w:right="240"/>
      </w:pPr>
      <w:r w:rsidRPr="0045641F">
        <w:t>Участники Технического совета</w:t>
      </w:r>
    </w:p>
    <w:p w:rsidR="0052543B" w:rsidRPr="0045641F" w:rsidRDefault="0052543B" w:rsidP="0052543B">
      <w:pPr>
        <w:pStyle w:val="a3"/>
        <w:shd w:val="clear" w:color="auto" w:fill="auto"/>
        <w:spacing w:after="0" w:line="384" w:lineRule="exact"/>
        <w:ind w:left="20" w:right="240"/>
      </w:pPr>
      <w:r w:rsidRPr="0045641F">
        <w:rPr>
          <w:rStyle w:val="BodytextBold"/>
        </w:rPr>
        <w:t>Приглашенные:</w:t>
      </w:r>
    </w:p>
    <w:p w:rsidR="0052543B" w:rsidRDefault="0052543B" w:rsidP="0052543B">
      <w:pPr>
        <w:pStyle w:val="Bodytext81"/>
        <w:shd w:val="clear" w:color="auto" w:fill="auto"/>
        <w:spacing w:before="0" w:after="33" w:line="384" w:lineRule="exact"/>
        <w:ind w:left="20"/>
      </w:pPr>
      <w:r w:rsidRPr="0045641F">
        <w:rPr>
          <w:rStyle w:val="Bodytext80"/>
          <w:i/>
          <w:iCs/>
        </w:rPr>
        <w:t>от подрядных, проектных, научных и др. организаций</w:t>
      </w:r>
    </w:p>
    <w:p w:rsidR="0052543B" w:rsidRDefault="0052543B" w:rsidP="005B6783">
      <w:pPr>
        <w:pStyle w:val="a3"/>
        <w:shd w:val="clear" w:color="auto" w:fill="auto"/>
        <w:spacing w:after="0" w:line="250" w:lineRule="exact"/>
        <w:ind w:left="20"/>
      </w:pPr>
    </w:p>
    <w:p w:rsidR="0052543B" w:rsidRDefault="0052543B" w:rsidP="005B6783">
      <w:pPr>
        <w:pStyle w:val="a3"/>
        <w:shd w:val="clear" w:color="auto" w:fill="auto"/>
        <w:spacing w:after="0" w:line="250" w:lineRule="exact"/>
        <w:ind w:left="20"/>
      </w:pPr>
    </w:p>
    <w:p w:rsidR="005B6783" w:rsidRPr="0045641F" w:rsidRDefault="005B6783" w:rsidP="0045641F">
      <w:pPr>
        <w:pStyle w:val="a3"/>
        <w:shd w:val="clear" w:color="auto" w:fill="auto"/>
        <w:spacing w:after="0" w:line="250" w:lineRule="exact"/>
        <w:ind w:left="20"/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t>Секретарь Технического совета_</w:t>
      </w:r>
      <w:r w:rsidR="002457D5" w:rsidRPr="002457D5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__________________________________________________</w:t>
      </w:r>
    </w:p>
    <w:p w:rsidR="002C494E" w:rsidRDefault="002C494E" w:rsidP="005B6783">
      <w:bookmarkStart w:id="1" w:name="_GoBack"/>
      <w:bookmarkEnd w:id="1"/>
    </w:p>
    <w:sectPr w:rsidR="002C494E">
      <w:type w:val="continuous"/>
      <w:pgSz w:w="11905" w:h="16837"/>
      <w:pgMar w:top="1281" w:right="226" w:bottom="1535" w:left="124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7C77" w:rsidRDefault="00C87C77" w:rsidP="009D09D6">
      <w:r>
        <w:separator/>
      </w:r>
    </w:p>
  </w:endnote>
  <w:endnote w:type="continuationSeparator" w:id="0">
    <w:p w:rsidR="00C87C77" w:rsidRDefault="00C87C77" w:rsidP="009D0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7C77" w:rsidRDefault="00C87C77" w:rsidP="009D09D6">
      <w:r>
        <w:separator/>
      </w:r>
    </w:p>
  </w:footnote>
  <w:footnote w:type="continuationSeparator" w:id="0">
    <w:p w:rsidR="00C87C77" w:rsidRDefault="00C87C77" w:rsidP="009D09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124"/>
    <w:rsid w:val="00113124"/>
    <w:rsid w:val="001D5BAB"/>
    <w:rsid w:val="00232416"/>
    <w:rsid w:val="002457D5"/>
    <w:rsid w:val="002837CF"/>
    <w:rsid w:val="00283EB9"/>
    <w:rsid w:val="002950A9"/>
    <w:rsid w:val="002A5D6F"/>
    <w:rsid w:val="002B71EB"/>
    <w:rsid w:val="002C494E"/>
    <w:rsid w:val="00325C0A"/>
    <w:rsid w:val="003B5629"/>
    <w:rsid w:val="003D067C"/>
    <w:rsid w:val="0045641F"/>
    <w:rsid w:val="00494763"/>
    <w:rsid w:val="004F5120"/>
    <w:rsid w:val="0052543B"/>
    <w:rsid w:val="005263F2"/>
    <w:rsid w:val="005B6783"/>
    <w:rsid w:val="0060728A"/>
    <w:rsid w:val="006114D4"/>
    <w:rsid w:val="0068611F"/>
    <w:rsid w:val="006C4000"/>
    <w:rsid w:val="00795958"/>
    <w:rsid w:val="007D04A6"/>
    <w:rsid w:val="00827B6F"/>
    <w:rsid w:val="0097458F"/>
    <w:rsid w:val="009C206F"/>
    <w:rsid w:val="009D09D6"/>
    <w:rsid w:val="00BC1F8D"/>
    <w:rsid w:val="00BF1563"/>
    <w:rsid w:val="00C87C77"/>
    <w:rsid w:val="00CC5394"/>
    <w:rsid w:val="00DA7547"/>
    <w:rsid w:val="00E72DC0"/>
    <w:rsid w:val="00E73E4D"/>
    <w:rsid w:val="00F47151"/>
    <w:rsid w:val="00FF3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170715-BDFF-4C95-946C-050E366EE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678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basedOn w:val="a0"/>
    <w:link w:val="a3"/>
    <w:uiPriority w:val="99"/>
    <w:rsid w:val="005B6783"/>
    <w:rPr>
      <w:rFonts w:ascii="Times New Roman" w:hAnsi="Times New Roman" w:cs="Times New Roman"/>
      <w:sz w:val="25"/>
      <w:szCs w:val="25"/>
      <w:shd w:val="clear" w:color="auto" w:fill="FFFFFF"/>
    </w:rPr>
  </w:style>
  <w:style w:type="paragraph" w:styleId="a3">
    <w:name w:val="Body Text"/>
    <w:basedOn w:val="a"/>
    <w:link w:val="1"/>
    <w:uiPriority w:val="99"/>
    <w:rsid w:val="005B6783"/>
    <w:pPr>
      <w:shd w:val="clear" w:color="auto" w:fill="FFFFFF"/>
      <w:spacing w:after="300" w:line="240" w:lineRule="atLeast"/>
    </w:pPr>
    <w:rPr>
      <w:rFonts w:ascii="Times New Roman" w:eastAsiaTheme="minorHAnsi" w:hAnsi="Times New Roman" w:cs="Times New Roman"/>
      <w:color w:val="auto"/>
      <w:sz w:val="25"/>
      <w:szCs w:val="25"/>
      <w:lang w:eastAsia="en-US"/>
    </w:rPr>
  </w:style>
  <w:style w:type="character" w:customStyle="1" w:styleId="a4">
    <w:name w:val="Основной текст Знак"/>
    <w:basedOn w:val="a0"/>
    <w:uiPriority w:val="99"/>
    <w:semiHidden/>
    <w:rsid w:val="005B6783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Bodytext4">
    <w:name w:val="Body text (4)_"/>
    <w:basedOn w:val="a0"/>
    <w:link w:val="Bodytext41"/>
    <w:uiPriority w:val="99"/>
    <w:rsid w:val="005B6783"/>
    <w:rPr>
      <w:rFonts w:ascii="Times New Roman" w:hAnsi="Times New Roman" w:cs="Times New Roman"/>
      <w:b/>
      <w:bCs/>
      <w:spacing w:val="10"/>
      <w:sz w:val="25"/>
      <w:szCs w:val="25"/>
      <w:shd w:val="clear" w:color="auto" w:fill="FFFFFF"/>
    </w:rPr>
  </w:style>
  <w:style w:type="character" w:customStyle="1" w:styleId="Heading2">
    <w:name w:val="Heading #2_"/>
    <w:basedOn w:val="a0"/>
    <w:link w:val="Heading21"/>
    <w:uiPriority w:val="99"/>
    <w:rsid w:val="005B6783"/>
    <w:rPr>
      <w:rFonts w:ascii="Times New Roman" w:hAnsi="Times New Roman" w:cs="Times New Roman"/>
      <w:b/>
      <w:bCs/>
      <w:spacing w:val="10"/>
      <w:sz w:val="25"/>
      <w:szCs w:val="25"/>
      <w:shd w:val="clear" w:color="auto" w:fill="FFFFFF"/>
    </w:rPr>
  </w:style>
  <w:style w:type="character" w:customStyle="1" w:styleId="Bodytext8">
    <w:name w:val="Body text (8)_"/>
    <w:basedOn w:val="a0"/>
    <w:link w:val="Bodytext81"/>
    <w:uiPriority w:val="99"/>
    <w:rsid w:val="005B6783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Bodytext80">
    <w:name w:val="Body text (8)"/>
    <w:basedOn w:val="Bodytext8"/>
    <w:uiPriority w:val="99"/>
    <w:rsid w:val="005B6783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Heading22">
    <w:name w:val="Heading #22"/>
    <w:basedOn w:val="Heading2"/>
    <w:uiPriority w:val="99"/>
    <w:rsid w:val="005B6783"/>
    <w:rPr>
      <w:rFonts w:ascii="Times New Roman" w:hAnsi="Times New Roman" w:cs="Times New Roman"/>
      <w:b/>
      <w:bCs/>
      <w:spacing w:val="10"/>
      <w:sz w:val="25"/>
      <w:szCs w:val="25"/>
      <w:shd w:val="clear" w:color="auto" w:fill="FFFFFF"/>
    </w:rPr>
  </w:style>
  <w:style w:type="character" w:customStyle="1" w:styleId="Bodytext44">
    <w:name w:val="Body text (4)4"/>
    <w:basedOn w:val="Bodytext4"/>
    <w:uiPriority w:val="99"/>
    <w:rsid w:val="005B6783"/>
    <w:rPr>
      <w:rFonts w:ascii="Times New Roman" w:hAnsi="Times New Roman" w:cs="Times New Roman"/>
      <w:b/>
      <w:bCs/>
      <w:spacing w:val="10"/>
      <w:sz w:val="25"/>
      <w:szCs w:val="25"/>
      <w:shd w:val="clear" w:color="auto" w:fill="FFFFFF"/>
    </w:rPr>
  </w:style>
  <w:style w:type="character" w:customStyle="1" w:styleId="Bodytext9">
    <w:name w:val="Body text (9)_"/>
    <w:basedOn w:val="a0"/>
    <w:link w:val="Bodytext91"/>
    <w:uiPriority w:val="99"/>
    <w:rsid w:val="005B6783"/>
    <w:rPr>
      <w:rFonts w:ascii="Candara" w:hAnsi="Candara" w:cs="Candara"/>
      <w:noProof/>
      <w:sz w:val="30"/>
      <w:szCs w:val="30"/>
      <w:shd w:val="clear" w:color="auto" w:fill="FFFFFF"/>
    </w:rPr>
  </w:style>
  <w:style w:type="character" w:customStyle="1" w:styleId="Bodytext90">
    <w:name w:val="Body text (9)"/>
    <w:basedOn w:val="Bodytext9"/>
    <w:uiPriority w:val="99"/>
    <w:rsid w:val="005B6783"/>
    <w:rPr>
      <w:rFonts w:ascii="Candara" w:hAnsi="Candara" w:cs="Candara"/>
      <w:noProof/>
      <w:sz w:val="30"/>
      <w:szCs w:val="30"/>
      <w:shd w:val="clear" w:color="auto" w:fill="FFFFFF"/>
    </w:rPr>
  </w:style>
  <w:style w:type="character" w:customStyle="1" w:styleId="Bodytext43">
    <w:name w:val="Body text (4)3"/>
    <w:basedOn w:val="Bodytext4"/>
    <w:uiPriority w:val="99"/>
    <w:rsid w:val="005B6783"/>
    <w:rPr>
      <w:rFonts w:ascii="Times New Roman" w:hAnsi="Times New Roman" w:cs="Times New Roman"/>
      <w:b/>
      <w:bCs/>
      <w:spacing w:val="10"/>
      <w:sz w:val="25"/>
      <w:szCs w:val="25"/>
      <w:shd w:val="clear" w:color="auto" w:fill="FFFFFF"/>
    </w:rPr>
  </w:style>
  <w:style w:type="character" w:customStyle="1" w:styleId="BodytextBold">
    <w:name w:val="Body text + Bold"/>
    <w:aliases w:val="Spacing 0 pt1"/>
    <w:basedOn w:val="1"/>
    <w:uiPriority w:val="99"/>
    <w:rsid w:val="005B6783"/>
    <w:rPr>
      <w:rFonts w:ascii="Times New Roman" w:hAnsi="Times New Roman" w:cs="Times New Roman"/>
      <w:b/>
      <w:bCs/>
      <w:spacing w:val="10"/>
      <w:sz w:val="25"/>
      <w:szCs w:val="25"/>
      <w:shd w:val="clear" w:color="auto" w:fill="FFFFFF"/>
    </w:rPr>
  </w:style>
  <w:style w:type="character" w:customStyle="1" w:styleId="Bodytext42">
    <w:name w:val="Body text (4)2"/>
    <w:basedOn w:val="Bodytext4"/>
    <w:uiPriority w:val="99"/>
    <w:rsid w:val="005B6783"/>
    <w:rPr>
      <w:rFonts w:ascii="Times New Roman" w:hAnsi="Times New Roman" w:cs="Times New Roman"/>
      <w:b/>
      <w:bCs/>
      <w:noProof/>
      <w:spacing w:val="10"/>
      <w:sz w:val="25"/>
      <w:szCs w:val="25"/>
      <w:shd w:val="clear" w:color="auto" w:fill="FFFFFF"/>
    </w:rPr>
  </w:style>
  <w:style w:type="paragraph" w:customStyle="1" w:styleId="Bodytext41">
    <w:name w:val="Body text (4)1"/>
    <w:basedOn w:val="a"/>
    <w:link w:val="Bodytext4"/>
    <w:uiPriority w:val="99"/>
    <w:rsid w:val="005B6783"/>
    <w:pPr>
      <w:shd w:val="clear" w:color="auto" w:fill="FFFFFF"/>
      <w:spacing w:after="900" w:line="317" w:lineRule="exact"/>
      <w:jc w:val="center"/>
    </w:pPr>
    <w:rPr>
      <w:rFonts w:ascii="Times New Roman" w:eastAsiaTheme="minorHAnsi" w:hAnsi="Times New Roman" w:cs="Times New Roman"/>
      <w:b/>
      <w:bCs/>
      <w:color w:val="auto"/>
      <w:spacing w:val="10"/>
      <w:sz w:val="25"/>
      <w:szCs w:val="25"/>
      <w:lang w:eastAsia="en-US"/>
    </w:rPr>
  </w:style>
  <w:style w:type="paragraph" w:customStyle="1" w:styleId="Heading21">
    <w:name w:val="Heading #21"/>
    <w:basedOn w:val="a"/>
    <w:link w:val="Heading2"/>
    <w:uiPriority w:val="99"/>
    <w:rsid w:val="005B6783"/>
    <w:pPr>
      <w:shd w:val="clear" w:color="auto" w:fill="FFFFFF"/>
      <w:spacing w:before="1020" w:after="240" w:line="346" w:lineRule="exact"/>
      <w:jc w:val="center"/>
      <w:outlineLvl w:val="1"/>
    </w:pPr>
    <w:rPr>
      <w:rFonts w:ascii="Times New Roman" w:eastAsiaTheme="minorHAnsi" w:hAnsi="Times New Roman" w:cs="Times New Roman"/>
      <w:b/>
      <w:bCs/>
      <w:color w:val="auto"/>
      <w:spacing w:val="10"/>
      <w:sz w:val="25"/>
      <w:szCs w:val="25"/>
      <w:lang w:eastAsia="en-US"/>
    </w:rPr>
  </w:style>
  <w:style w:type="paragraph" w:customStyle="1" w:styleId="Bodytext81">
    <w:name w:val="Body text (8)1"/>
    <w:basedOn w:val="a"/>
    <w:link w:val="Bodytext8"/>
    <w:uiPriority w:val="99"/>
    <w:rsid w:val="005B6783"/>
    <w:pPr>
      <w:shd w:val="clear" w:color="auto" w:fill="FFFFFF"/>
      <w:spacing w:before="300" w:line="240" w:lineRule="atLeast"/>
    </w:pPr>
    <w:rPr>
      <w:rFonts w:ascii="Times New Roman" w:eastAsiaTheme="minorHAnsi" w:hAnsi="Times New Roman" w:cs="Times New Roman"/>
      <w:i/>
      <w:iCs/>
      <w:color w:val="auto"/>
      <w:sz w:val="26"/>
      <w:szCs w:val="26"/>
      <w:lang w:eastAsia="en-US"/>
    </w:rPr>
  </w:style>
  <w:style w:type="paragraph" w:customStyle="1" w:styleId="Bodytext91">
    <w:name w:val="Body text (9)1"/>
    <w:basedOn w:val="a"/>
    <w:link w:val="Bodytext9"/>
    <w:uiPriority w:val="99"/>
    <w:rsid w:val="005B6783"/>
    <w:pPr>
      <w:shd w:val="clear" w:color="auto" w:fill="FFFFFF"/>
      <w:spacing w:line="240" w:lineRule="atLeast"/>
    </w:pPr>
    <w:rPr>
      <w:rFonts w:ascii="Candara" w:eastAsiaTheme="minorHAnsi" w:hAnsi="Candara" w:cs="Candara"/>
      <w:noProof/>
      <w:color w:val="auto"/>
      <w:sz w:val="30"/>
      <w:szCs w:val="30"/>
      <w:lang w:eastAsia="en-US"/>
    </w:rPr>
  </w:style>
  <w:style w:type="paragraph" w:styleId="a5">
    <w:name w:val="header"/>
    <w:basedOn w:val="a"/>
    <w:link w:val="a6"/>
    <w:uiPriority w:val="99"/>
    <w:unhideWhenUsed/>
    <w:rsid w:val="009D09D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D09D6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D09D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D09D6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D09D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D09D6"/>
    <w:rPr>
      <w:rFonts w:ascii="Segoe UI" w:eastAsia="Arial Unicode MS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Арам Кинакцян</dc:creator>
  <cp:lastModifiedBy>Хандамиров Георгий Вячеславович</cp:lastModifiedBy>
  <cp:revision>5</cp:revision>
  <cp:lastPrinted>2019-03-29T09:56:00Z</cp:lastPrinted>
  <dcterms:created xsi:type="dcterms:W3CDTF">2022-09-14T09:09:00Z</dcterms:created>
  <dcterms:modified xsi:type="dcterms:W3CDTF">2023-11-28T14:48:00Z</dcterms:modified>
</cp:coreProperties>
</file>