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3676C" w14:textId="77777777" w:rsidR="00664DCB" w:rsidRPr="006074AE" w:rsidRDefault="00664DCB" w:rsidP="00445FC3">
      <w:pPr>
        <w:ind w:firstLine="540"/>
        <w:jc w:val="center"/>
        <w:rPr>
          <w:b/>
          <w:sz w:val="23"/>
          <w:szCs w:val="23"/>
        </w:rPr>
      </w:pPr>
      <w:r w:rsidRPr="006074AE">
        <w:rPr>
          <w:b/>
          <w:sz w:val="23"/>
          <w:szCs w:val="23"/>
        </w:rPr>
        <w:t xml:space="preserve">ДОГОВОР СУБПОДРЯДА </w:t>
      </w:r>
      <w:r w:rsidR="004C68D3" w:rsidRPr="006074AE">
        <w:rPr>
          <w:b/>
          <w:sz w:val="23"/>
          <w:szCs w:val="23"/>
        </w:rPr>
        <w:t xml:space="preserve"> </w:t>
      </w:r>
    </w:p>
    <w:p w14:paraId="4A73A081" w14:textId="4DD37F46" w:rsidR="004E2301" w:rsidRPr="006074AE" w:rsidRDefault="004E2301" w:rsidP="00445FC3">
      <w:pPr>
        <w:ind w:firstLine="540"/>
        <w:jc w:val="center"/>
        <w:rPr>
          <w:b/>
          <w:sz w:val="23"/>
          <w:szCs w:val="23"/>
        </w:rPr>
      </w:pPr>
      <w:r w:rsidRPr="006074AE">
        <w:rPr>
          <w:b/>
          <w:sz w:val="23"/>
          <w:szCs w:val="23"/>
        </w:rPr>
        <w:t xml:space="preserve">№ </w:t>
      </w:r>
      <w:r w:rsidR="00A5492C" w:rsidRPr="006074AE">
        <w:rPr>
          <w:b/>
          <w:sz w:val="23"/>
          <w:szCs w:val="23"/>
        </w:rPr>
        <w:t>АТ-</w:t>
      </w:r>
      <w:r w:rsidR="001721DB" w:rsidRPr="006074AE">
        <w:rPr>
          <w:b/>
          <w:sz w:val="23"/>
          <w:szCs w:val="23"/>
        </w:rPr>
        <w:t>2</w:t>
      </w:r>
      <w:r w:rsidR="00D32CBD">
        <w:rPr>
          <w:b/>
          <w:sz w:val="23"/>
          <w:szCs w:val="23"/>
        </w:rPr>
        <w:t>4</w:t>
      </w:r>
      <w:r w:rsidR="00A5492C" w:rsidRPr="006074AE">
        <w:rPr>
          <w:b/>
          <w:sz w:val="23"/>
          <w:szCs w:val="23"/>
        </w:rPr>
        <w:t>-Д____</w:t>
      </w:r>
    </w:p>
    <w:p w14:paraId="50E161E2" w14:textId="77777777" w:rsidR="001B1A4F" w:rsidRPr="006074AE" w:rsidRDefault="001B1A4F" w:rsidP="00445FC3">
      <w:pPr>
        <w:ind w:firstLine="540"/>
        <w:jc w:val="both"/>
        <w:rPr>
          <w:sz w:val="23"/>
          <w:szCs w:val="23"/>
        </w:rPr>
      </w:pPr>
      <w:r w:rsidRPr="006074AE">
        <w:rPr>
          <w:sz w:val="23"/>
          <w:szCs w:val="23"/>
        </w:rPr>
        <w:t xml:space="preserve"> </w:t>
      </w:r>
    </w:p>
    <w:p w14:paraId="7174FFF4" w14:textId="77777777" w:rsidR="004E2301" w:rsidRPr="006074AE" w:rsidRDefault="004E2301" w:rsidP="00445FC3">
      <w:pPr>
        <w:ind w:left="540"/>
        <w:jc w:val="both"/>
        <w:rPr>
          <w:i/>
          <w:sz w:val="23"/>
          <w:szCs w:val="23"/>
        </w:rPr>
      </w:pPr>
      <w:r w:rsidRPr="006074AE">
        <w:rPr>
          <w:i/>
          <w:sz w:val="23"/>
          <w:szCs w:val="23"/>
        </w:rPr>
        <w:t>г. Краснодар</w:t>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00893E0A" w:rsidRPr="006074AE">
        <w:rPr>
          <w:i/>
          <w:sz w:val="23"/>
          <w:szCs w:val="23"/>
        </w:rPr>
        <w:t xml:space="preserve">          </w:t>
      </w:r>
      <w:proofErr w:type="gramStart"/>
      <w:r w:rsidR="00893E0A" w:rsidRPr="006074AE">
        <w:rPr>
          <w:i/>
          <w:sz w:val="23"/>
          <w:szCs w:val="23"/>
        </w:rPr>
        <w:t xml:space="preserve">   </w:t>
      </w:r>
      <w:r w:rsidRPr="006074AE">
        <w:rPr>
          <w:i/>
          <w:sz w:val="23"/>
          <w:szCs w:val="23"/>
        </w:rPr>
        <w:t>«</w:t>
      </w:r>
      <w:proofErr w:type="gramEnd"/>
      <w:r w:rsidRPr="006074AE">
        <w:rPr>
          <w:i/>
          <w:sz w:val="23"/>
          <w:szCs w:val="23"/>
        </w:rPr>
        <w:t xml:space="preserve">_____» _________ </w:t>
      </w:r>
      <w:r w:rsidR="00634EA2" w:rsidRPr="006074AE">
        <w:rPr>
          <w:i/>
          <w:sz w:val="23"/>
          <w:szCs w:val="23"/>
        </w:rPr>
        <w:t>20</w:t>
      </w:r>
      <w:r w:rsidR="00FA0656" w:rsidRPr="006074AE">
        <w:rPr>
          <w:i/>
          <w:sz w:val="23"/>
          <w:szCs w:val="23"/>
        </w:rPr>
        <w:t>___</w:t>
      </w:r>
      <w:r w:rsidR="00893E0A" w:rsidRPr="006074AE">
        <w:rPr>
          <w:i/>
          <w:sz w:val="23"/>
          <w:szCs w:val="23"/>
        </w:rPr>
        <w:t xml:space="preserve"> </w:t>
      </w:r>
      <w:r w:rsidRPr="006074AE">
        <w:rPr>
          <w:i/>
          <w:sz w:val="23"/>
          <w:szCs w:val="23"/>
        </w:rPr>
        <w:t>г.</w:t>
      </w:r>
    </w:p>
    <w:p w14:paraId="308C2037" w14:textId="77777777" w:rsidR="00664DCB" w:rsidRPr="006074AE" w:rsidRDefault="00664DCB" w:rsidP="00445FC3">
      <w:pPr>
        <w:ind w:firstLine="540"/>
        <w:jc w:val="both"/>
        <w:rPr>
          <w:sz w:val="23"/>
          <w:szCs w:val="23"/>
        </w:rPr>
      </w:pPr>
      <w:r w:rsidRPr="006074AE">
        <w:rPr>
          <w:sz w:val="23"/>
          <w:szCs w:val="23"/>
        </w:rPr>
        <w:t xml:space="preserve">                        </w:t>
      </w:r>
      <w:r w:rsidRPr="006074AE">
        <w:rPr>
          <w:sz w:val="23"/>
          <w:szCs w:val="23"/>
        </w:rPr>
        <w:tab/>
        <w:t xml:space="preserve">    </w:t>
      </w:r>
      <w:r w:rsidRPr="006074AE">
        <w:rPr>
          <w:sz w:val="23"/>
          <w:szCs w:val="23"/>
        </w:rPr>
        <w:tab/>
        <w:t xml:space="preserve">        </w:t>
      </w:r>
    </w:p>
    <w:p w14:paraId="0ABC991A" w14:textId="45C68369" w:rsidR="004E2301" w:rsidRPr="006074AE" w:rsidRDefault="004E2301" w:rsidP="00445FC3">
      <w:pPr>
        <w:ind w:firstLine="540"/>
        <w:jc w:val="both"/>
        <w:rPr>
          <w:b/>
          <w:sz w:val="23"/>
          <w:szCs w:val="23"/>
        </w:rPr>
      </w:pPr>
      <w:r w:rsidRPr="006074AE">
        <w:rPr>
          <w:b/>
          <w:bCs/>
          <w:sz w:val="23"/>
          <w:szCs w:val="23"/>
        </w:rPr>
        <w:t>Общество с ограниченной ответственностью «АЭРОТЕРМИНАЛ»</w:t>
      </w:r>
      <w:r w:rsidRPr="006074AE">
        <w:rPr>
          <w:bCs/>
          <w:sz w:val="23"/>
          <w:szCs w:val="23"/>
        </w:rPr>
        <w:t xml:space="preserve"> (</w:t>
      </w:r>
      <w:r w:rsidR="00953B8E" w:rsidRPr="006074AE">
        <w:rPr>
          <w:bCs/>
          <w:sz w:val="23"/>
          <w:szCs w:val="23"/>
        </w:rPr>
        <w:t xml:space="preserve">сокращенное наименование - </w:t>
      </w:r>
      <w:r w:rsidRPr="006074AE">
        <w:rPr>
          <w:b/>
          <w:bCs/>
          <w:sz w:val="23"/>
          <w:szCs w:val="23"/>
        </w:rPr>
        <w:t>ООО «АЭРОТЕРМИНАЛ»</w:t>
      </w:r>
      <w:r w:rsidRPr="006074AE">
        <w:rPr>
          <w:bCs/>
          <w:sz w:val="23"/>
          <w:szCs w:val="23"/>
        </w:rPr>
        <w:t>)</w:t>
      </w:r>
      <w:r w:rsidRPr="006074AE">
        <w:rPr>
          <w:bCs/>
          <w:sz w:val="23"/>
          <w:szCs w:val="23"/>
        </w:rPr>
        <w:fldChar w:fldCharType="begin">
          <w:ffData>
            <w:name w:val="erpОрганизация"/>
            <w:enabled/>
            <w:calcOnExit w:val="0"/>
            <w:textInput>
              <w:default w:val="(ERP)Организация"/>
            </w:textInput>
          </w:ffData>
        </w:fldChar>
      </w:r>
      <w:bookmarkStart w:id="0" w:name="erpОрганизация"/>
      <w:r w:rsidRPr="006074AE">
        <w:rPr>
          <w:bCs/>
          <w:sz w:val="23"/>
          <w:szCs w:val="23"/>
        </w:rPr>
        <w:instrText xml:space="preserve"> FORMTEXT </w:instrText>
      </w:r>
      <w:r w:rsidR="00B124FC">
        <w:rPr>
          <w:bCs/>
          <w:sz w:val="23"/>
          <w:szCs w:val="23"/>
        </w:rPr>
      </w:r>
      <w:r w:rsidR="00B124FC">
        <w:rPr>
          <w:bCs/>
          <w:sz w:val="23"/>
          <w:szCs w:val="23"/>
        </w:rPr>
        <w:fldChar w:fldCharType="separate"/>
      </w:r>
      <w:r w:rsidRPr="006074AE">
        <w:rPr>
          <w:bCs/>
          <w:sz w:val="23"/>
          <w:szCs w:val="23"/>
        </w:rPr>
        <w:fldChar w:fldCharType="end"/>
      </w:r>
      <w:bookmarkEnd w:id="0"/>
      <w:r w:rsidRPr="006074AE">
        <w:rPr>
          <w:bCs/>
          <w:sz w:val="23"/>
          <w:szCs w:val="23"/>
        </w:rPr>
        <w:t xml:space="preserve">, именуемое в дальнейшем </w:t>
      </w:r>
      <w:r w:rsidRPr="006074AE">
        <w:rPr>
          <w:b/>
          <w:sz w:val="23"/>
          <w:szCs w:val="23"/>
        </w:rPr>
        <w:t>«Заказчик»</w:t>
      </w:r>
      <w:r w:rsidRPr="006074AE">
        <w:rPr>
          <w:bCs/>
          <w:sz w:val="23"/>
          <w:szCs w:val="23"/>
        </w:rPr>
        <w:t xml:space="preserve">, в лице генерального директора </w:t>
      </w:r>
      <w:r w:rsidR="00D32CBD">
        <w:rPr>
          <w:sz w:val="23"/>
          <w:szCs w:val="23"/>
        </w:rPr>
        <w:t>Ломакина Алексея Анатольевича</w:t>
      </w:r>
      <w:r w:rsidRPr="006074AE">
        <w:rPr>
          <w:bCs/>
          <w:sz w:val="23"/>
          <w:szCs w:val="23"/>
        </w:rPr>
        <w:fldChar w:fldCharType="begin">
          <w:ffData>
            <w:name w:val="erpДолжПодпОргСкл"/>
            <w:enabled/>
            <w:calcOnExit w:val="0"/>
            <w:textInput>
              <w:default w:val="(ERP)Должность от организации (склонение)"/>
            </w:textInput>
          </w:ffData>
        </w:fldChar>
      </w:r>
      <w:bookmarkStart w:id="1" w:name="erpДолжПодпОргСкл"/>
      <w:r w:rsidRPr="006074AE">
        <w:rPr>
          <w:bCs/>
          <w:sz w:val="23"/>
          <w:szCs w:val="23"/>
        </w:rPr>
        <w:instrText xml:space="preserve"> FORMTEXT </w:instrText>
      </w:r>
      <w:r w:rsidR="00B124FC">
        <w:rPr>
          <w:bCs/>
          <w:sz w:val="23"/>
          <w:szCs w:val="23"/>
        </w:rPr>
      </w:r>
      <w:r w:rsidR="00B124FC">
        <w:rPr>
          <w:bCs/>
          <w:sz w:val="23"/>
          <w:szCs w:val="23"/>
        </w:rPr>
        <w:fldChar w:fldCharType="separate"/>
      </w:r>
      <w:r w:rsidRPr="006074AE">
        <w:rPr>
          <w:bCs/>
          <w:sz w:val="23"/>
          <w:szCs w:val="23"/>
        </w:rPr>
        <w:fldChar w:fldCharType="end"/>
      </w:r>
      <w:bookmarkEnd w:id="1"/>
      <w:r w:rsidRPr="006074AE">
        <w:rPr>
          <w:bCs/>
          <w:sz w:val="23"/>
          <w:szCs w:val="23"/>
        </w:rPr>
        <w:fldChar w:fldCharType="begin">
          <w:ffData>
            <w:name w:val="erpПодпОргСкл"/>
            <w:enabled/>
            <w:calcOnExit w:val="0"/>
            <w:textInput>
              <w:default w:val="(ERP)Подписант от организации (склонение)"/>
            </w:textInput>
          </w:ffData>
        </w:fldChar>
      </w:r>
      <w:bookmarkStart w:id="2" w:name="erpПодпОргСкл"/>
      <w:r w:rsidRPr="006074AE">
        <w:rPr>
          <w:bCs/>
          <w:sz w:val="23"/>
          <w:szCs w:val="23"/>
        </w:rPr>
        <w:instrText xml:space="preserve"> FORMTEXT </w:instrText>
      </w:r>
      <w:r w:rsidR="00B124FC">
        <w:rPr>
          <w:bCs/>
          <w:sz w:val="23"/>
          <w:szCs w:val="23"/>
        </w:rPr>
      </w:r>
      <w:r w:rsidR="00B124FC">
        <w:rPr>
          <w:bCs/>
          <w:sz w:val="23"/>
          <w:szCs w:val="23"/>
        </w:rPr>
        <w:fldChar w:fldCharType="separate"/>
      </w:r>
      <w:r w:rsidRPr="006074AE">
        <w:rPr>
          <w:bCs/>
          <w:sz w:val="23"/>
          <w:szCs w:val="23"/>
        </w:rPr>
        <w:fldChar w:fldCharType="end"/>
      </w:r>
      <w:bookmarkEnd w:id="2"/>
      <w:r w:rsidRPr="006074AE">
        <w:rPr>
          <w:bCs/>
          <w:sz w:val="23"/>
          <w:szCs w:val="23"/>
        </w:rPr>
        <w:t>, действующего на основании Устава</w:t>
      </w:r>
      <w:r w:rsidRPr="006074AE">
        <w:rPr>
          <w:bCs/>
          <w:sz w:val="23"/>
          <w:szCs w:val="23"/>
        </w:rPr>
        <w:fldChar w:fldCharType="begin">
          <w:ffData>
            <w:name w:val="erpОснПодпОргСкл"/>
            <w:enabled/>
            <w:calcOnExit w:val="0"/>
            <w:textInput>
              <w:default w:val="(ERP)Основание от организации (склонение)"/>
            </w:textInput>
          </w:ffData>
        </w:fldChar>
      </w:r>
      <w:bookmarkStart w:id="3" w:name="erpОснПодпОргСкл"/>
      <w:r w:rsidRPr="006074AE">
        <w:rPr>
          <w:bCs/>
          <w:sz w:val="23"/>
          <w:szCs w:val="23"/>
        </w:rPr>
        <w:instrText xml:space="preserve"> FORMTEXT </w:instrText>
      </w:r>
      <w:r w:rsidR="00B124FC">
        <w:rPr>
          <w:bCs/>
          <w:sz w:val="23"/>
          <w:szCs w:val="23"/>
        </w:rPr>
      </w:r>
      <w:r w:rsidR="00B124FC">
        <w:rPr>
          <w:bCs/>
          <w:sz w:val="23"/>
          <w:szCs w:val="23"/>
        </w:rPr>
        <w:fldChar w:fldCharType="separate"/>
      </w:r>
      <w:r w:rsidRPr="006074AE">
        <w:rPr>
          <w:bCs/>
          <w:sz w:val="23"/>
          <w:szCs w:val="23"/>
        </w:rPr>
        <w:fldChar w:fldCharType="end"/>
      </w:r>
      <w:bookmarkEnd w:id="3"/>
      <w:r w:rsidRPr="006074AE">
        <w:rPr>
          <w:bCs/>
          <w:sz w:val="23"/>
          <w:szCs w:val="23"/>
        </w:rPr>
        <w:t xml:space="preserve">, </w:t>
      </w:r>
      <w:r w:rsidRPr="006074AE">
        <w:rPr>
          <w:sz w:val="23"/>
          <w:szCs w:val="23"/>
        </w:rPr>
        <w:t>с одной стороны, и</w:t>
      </w:r>
    </w:p>
    <w:p w14:paraId="004A39FD" w14:textId="5E3A7486" w:rsidR="00664DCB" w:rsidRPr="006074AE" w:rsidRDefault="004E2301" w:rsidP="00445FC3">
      <w:pPr>
        <w:ind w:firstLine="540"/>
        <w:jc w:val="both"/>
        <w:rPr>
          <w:sz w:val="23"/>
          <w:szCs w:val="23"/>
        </w:rPr>
      </w:pPr>
      <w:r w:rsidRPr="006074AE">
        <w:rPr>
          <w:b/>
          <w:sz w:val="23"/>
          <w:szCs w:val="23"/>
        </w:rPr>
        <w:t>_______________________________</w:t>
      </w:r>
      <w:r w:rsidR="00FA0656" w:rsidRPr="006074AE">
        <w:rPr>
          <w:b/>
          <w:sz w:val="23"/>
          <w:szCs w:val="23"/>
        </w:rPr>
        <w:t xml:space="preserve"> </w:t>
      </w:r>
      <w:r w:rsidR="00FA0656" w:rsidRPr="006074AE">
        <w:rPr>
          <w:bCs/>
          <w:sz w:val="23"/>
          <w:szCs w:val="23"/>
        </w:rPr>
        <w:t>(сокращенное наименование -</w:t>
      </w:r>
      <w:r w:rsidR="00FA0656" w:rsidRPr="006074AE">
        <w:rPr>
          <w:b/>
          <w:bCs/>
          <w:sz w:val="23"/>
          <w:szCs w:val="23"/>
        </w:rPr>
        <w:t xml:space="preserve"> ____________</w:t>
      </w:r>
      <w:r w:rsidR="00FA0656" w:rsidRPr="006074AE">
        <w:rPr>
          <w:bCs/>
          <w:sz w:val="23"/>
          <w:szCs w:val="23"/>
        </w:rPr>
        <w:t>)</w:t>
      </w:r>
      <w:r w:rsidRPr="006074AE">
        <w:rPr>
          <w:sz w:val="23"/>
          <w:szCs w:val="23"/>
        </w:rPr>
        <w:t xml:space="preserve">, именуемое в дальнейшем </w:t>
      </w:r>
      <w:r w:rsidRPr="006074AE">
        <w:rPr>
          <w:b/>
          <w:sz w:val="23"/>
          <w:szCs w:val="23"/>
        </w:rPr>
        <w:t>«Подрядчик»,</w:t>
      </w:r>
      <w:r w:rsidR="00623D13" w:rsidRPr="006074AE">
        <w:rPr>
          <w:b/>
          <w:sz w:val="23"/>
          <w:szCs w:val="23"/>
        </w:rPr>
        <w:t xml:space="preserve"> </w:t>
      </w:r>
      <w:r w:rsidR="00623D13" w:rsidRPr="006074AE">
        <w:rPr>
          <w:bCs/>
          <w:sz w:val="23"/>
          <w:szCs w:val="23"/>
        </w:rPr>
        <w:t>в лице ________________,</w:t>
      </w:r>
      <w:r w:rsidR="00623D13" w:rsidRPr="006074AE">
        <w:rPr>
          <w:sz w:val="23"/>
          <w:szCs w:val="23"/>
        </w:rPr>
        <w:t xml:space="preserve"> действующего </w:t>
      </w:r>
      <w:r w:rsidRPr="006074AE">
        <w:rPr>
          <w:sz w:val="23"/>
          <w:szCs w:val="23"/>
        </w:rPr>
        <w:t>на основании ___________, являющееся членом саморегулируемой организации _____________, с другой стороны, именуемые также совместно «Стороны», а по отдельности – «Сторона»,</w:t>
      </w:r>
      <w:r w:rsidR="00664DCB" w:rsidRPr="006074AE">
        <w:rPr>
          <w:sz w:val="23"/>
          <w:szCs w:val="23"/>
        </w:rPr>
        <w:t xml:space="preserve"> заключили настоящий договор субподряда (далее – «Договор») </w:t>
      </w:r>
      <w:r w:rsidRPr="006074AE">
        <w:rPr>
          <w:sz w:val="23"/>
          <w:szCs w:val="23"/>
        </w:rPr>
        <w:t>о нижеследующем</w:t>
      </w:r>
      <w:r w:rsidR="0082016A" w:rsidRPr="006074AE">
        <w:rPr>
          <w:sz w:val="23"/>
          <w:szCs w:val="23"/>
        </w:rPr>
        <w:t>:</w:t>
      </w:r>
    </w:p>
    <w:p w14:paraId="3A9F5396" w14:textId="77777777" w:rsidR="005F5903" w:rsidRPr="006074AE" w:rsidRDefault="005F5903" w:rsidP="00445FC3">
      <w:pPr>
        <w:ind w:firstLine="540"/>
        <w:jc w:val="both"/>
        <w:rPr>
          <w:sz w:val="23"/>
          <w:szCs w:val="23"/>
        </w:rPr>
      </w:pPr>
    </w:p>
    <w:p w14:paraId="0D566F93" w14:textId="77777777" w:rsidR="00B27A02" w:rsidRPr="006074AE" w:rsidRDefault="00B27A02" w:rsidP="00AF709D">
      <w:pPr>
        <w:pStyle w:val="3"/>
        <w:numPr>
          <w:ilvl w:val="0"/>
          <w:numId w:val="7"/>
        </w:numPr>
        <w:rPr>
          <w:caps/>
          <w:sz w:val="23"/>
          <w:szCs w:val="23"/>
        </w:rPr>
      </w:pPr>
      <w:r w:rsidRPr="006074AE">
        <w:rPr>
          <w:caps/>
          <w:sz w:val="23"/>
          <w:szCs w:val="23"/>
        </w:rPr>
        <w:t>ТЕРМИНЫ И ОПРЕДЕЛЕНИЯ</w:t>
      </w:r>
    </w:p>
    <w:p w14:paraId="7438F02A" w14:textId="77777777" w:rsidR="005A5214" w:rsidRPr="006074AE" w:rsidRDefault="00B27A02" w:rsidP="005A5214">
      <w:pPr>
        <w:ind w:firstLine="540"/>
        <w:jc w:val="both"/>
        <w:rPr>
          <w:bCs/>
          <w:sz w:val="23"/>
          <w:szCs w:val="23"/>
        </w:rPr>
      </w:pPr>
      <w:r w:rsidRPr="006074AE">
        <w:rPr>
          <w:b/>
          <w:sz w:val="23"/>
          <w:szCs w:val="23"/>
        </w:rPr>
        <w:t xml:space="preserve">«Объект» </w:t>
      </w:r>
      <w:r w:rsidR="00540C7E" w:rsidRPr="006074AE">
        <w:rPr>
          <w:sz w:val="23"/>
          <w:szCs w:val="23"/>
        </w:rPr>
        <w:t>–</w:t>
      </w:r>
      <w:r w:rsidRPr="006074AE">
        <w:rPr>
          <w:b/>
          <w:sz w:val="23"/>
          <w:szCs w:val="23"/>
        </w:rPr>
        <w:t xml:space="preserve"> </w:t>
      </w:r>
      <w:r w:rsidR="00D675EF" w:rsidRPr="006074AE">
        <w:rPr>
          <w:color w:val="000000"/>
          <w:sz w:val="23"/>
          <w:szCs w:val="23"/>
        </w:rPr>
        <w:t xml:space="preserve">для целей настоящего Договора, под термином «Объект» понимается каждый из следующих объектов: </w:t>
      </w:r>
      <w:r w:rsidRPr="006074AE">
        <w:rPr>
          <w:sz w:val="23"/>
          <w:szCs w:val="23"/>
        </w:rPr>
        <w:t>«</w:t>
      </w:r>
      <w:r w:rsidR="00C978BA" w:rsidRPr="006074AE">
        <w:rPr>
          <w:sz w:val="23"/>
          <w:szCs w:val="23"/>
        </w:rPr>
        <w:t>__________________</w:t>
      </w:r>
      <w:r w:rsidRPr="006074AE">
        <w:rPr>
          <w:sz w:val="23"/>
          <w:szCs w:val="23"/>
        </w:rPr>
        <w:t>»</w:t>
      </w:r>
      <w:r w:rsidR="00AE5EBF" w:rsidRPr="006074AE">
        <w:rPr>
          <w:sz w:val="23"/>
          <w:szCs w:val="23"/>
        </w:rPr>
        <w:t xml:space="preserve"> </w:t>
      </w:r>
      <w:r w:rsidR="00842343" w:rsidRPr="006074AE">
        <w:rPr>
          <w:sz w:val="23"/>
          <w:szCs w:val="23"/>
        </w:rPr>
        <w:t xml:space="preserve">- часть </w:t>
      </w:r>
      <w:r w:rsidR="005A5214" w:rsidRPr="006074AE">
        <w:rPr>
          <w:sz w:val="23"/>
          <w:szCs w:val="23"/>
        </w:rPr>
        <w:t>объекта капитального строительства</w:t>
      </w:r>
      <w:r w:rsidR="00AE5EBF" w:rsidRPr="006074AE">
        <w:rPr>
          <w:sz w:val="23"/>
          <w:szCs w:val="23"/>
        </w:rPr>
        <w:t xml:space="preserve"> «Строительство аэровокзального комплекса (АВК) и объектов служебно-технической территории аэропорта г. Краснодар»</w:t>
      </w:r>
      <w:r w:rsidR="00B244AA" w:rsidRPr="006074AE">
        <w:rPr>
          <w:sz w:val="23"/>
          <w:szCs w:val="23"/>
        </w:rPr>
        <w:t xml:space="preserve"> </w:t>
      </w:r>
      <w:r w:rsidR="00B244AA" w:rsidRPr="006074AE">
        <w:rPr>
          <w:sz w:val="23"/>
          <w:szCs w:val="23"/>
          <w:highlight w:val="green"/>
        </w:rPr>
        <w:t>(этап 1 или этап 2)</w:t>
      </w:r>
      <w:r w:rsidR="005A5214" w:rsidRPr="006074AE">
        <w:rPr>
          <w:sz w:val="23"/>
          <w:szCs w:val="23"/>
        </w:rPr>
        <w:t>, строящегося для Застройщика по разрешению на строительство</w:t>
      </w:r>
      <w:r w:rsidRPr="006074AE">
        <w:rPr>
          <w:sz w:val="23"/>
          <w:szCs w:val="23"/>
        </w:rPr>
        <w:t>.</w:t>
      </w:r>
      <w:r w:rsidRPr="006074AE">
        <w:rPr>
          <w:bCs/>
          <w:sz w:val="23"/>
          <w:szCs w:val="23"/>
        </w:rPr>
        <w:t xml:space="preserve"> </w:t>
      </w:r>
    </w:p>
    <w:p w14:paraId="362D19F3" w14:textId="1FD9E8F2" w:rsidR="00B27A02" w:rsidRPr="006074AE" w:rsidRDefault="00B27A02" w:rsidP="005A5214">
      <w:pPr>
        <w:ind w:firstLine="540"/>
        <w:jc w:val="both"/>
        <w:rPr>
          <w:sz w:val="23"/>
          <w:szCs w:val="23"/>
        </w:rPr>
      </w:pPr>
      <w:r w:rsidRPr="006074AE">
        <w:rPr>
          <w:sz w:val="23"/>
          <w:szCs w:val="23"/>
        </w:rPr>
        <w:t xml:space="preserve">Качественные, технические и эксплуатационные характеристики Объекта, которые должны быть достигнуты Подрядчиком, определяются </w:t>
      </w:r>
      <w:r w:rsidR="00897376" w:rsidRPr="006074AE">
        <w:rPr>
          <w:sz w:val="23"/>
          <w:szCs w:val="23"/>
        </w:rPr>
        <w:t xml:space="preserve">Технической </w:t>
      </w:r>
      <w:r w:rsidRPr="006074AE">
        <w:rPr>
          <w:sz w:val="23"/>
          <w:szCs w:val="23"/>
        </w:rPr>
        <w:t>документацией.</w:t>
      </w:r>
    </w:p>
    <w:p w14:paraId="7B49476E" w14:textId="47627A69" w:rsidR="004F3C32" w:rsidRPr="006074AE" w:rsidRDefault="004F3C32" w:rsidP="00445FC3">
      <w:pPr>
        <w:ind w:firstLine="540"/>
        <w:jc w:val="both"/>
        <w:rPr>
          <w:i/>
          <w:sz w:val="23"/>
          <w:szCs w:val="23"/>
        </w:rPr>
      </w:pPr>
      <w:r w:rsidRPr="006074AE">
        <w:rPr>
          <w:b/>
          <w:sz w:val="23"/>
          <w:szCs w:val="23"/>
        </w:rPr>
        <w:t xml:space="preserve">«Строительная площадка» </w:t>
      </w:r>
      <w:r w:rsidR="00540C7E" w:rsidRPr="006074AE">
        <w:rPr>
          <w:sz w:val="23"/>
          <w:szCs w:val="23"/>
        </w:rPr>
        <w:t>–</w:t>
      </w:r>
      <w:r w:rsidRPr="006074AE">
        <w:rPr>
          <w:sz w:val="23"/>
          <w:szCs w:val="23"/>
        </w:rPr>
        <w:t xml:space="preserve"> территория, предоставляемая Заказчиком Подрядчику по акту на период выполнения Работ. Строительная площадка расположена на з</w:t>
      </w:r>
      <w:r w:rsidR="00540C7E" w:rsidRPr="006074AE">
        <w:rPr>
          <w:sz w:val="23"/>
          <w:szCs w:val="23"/>
        </w:rPr>
        <w:t>емельн</w:t>
      </w:r>
      <w:r w:rsidR="000E5200" w:rsidRPr="006074AE">
        <w:rPr>
          <w:sz w:val="23"/>
          <w:szCs w:val="23"/>
        </w:rPr>
        <w:t>ом</w:t>
      </w:r>
      <w:r w:rsidR="00540C7E" w:rsidRPr="006074AE">
        <w:rPr>
          <w:sz w:val="23"/>
          <w:szCs w:val="23"/>
        </w:rPr>
        <w:t xml:space="preserve"> участк</w:t>
      </w:r>
      <w:r w:rsidR="000E5200" w:rsidRPr="006074AE">
        <w:rPr>
          <w:sz w:val="23"/>
          <w:szCs w:val="23"/>
        </w:rPr>
        <w:t>е</w:t>
      </w:r>
      <w:r w:rsidR="00540C7E" w:rsidRPr="006074AE">
        <w:rPr>
          <w:sz w:val="23"/>
          <w:szCs w:val="23"/>
        </w:rPr>
        <w:t xml:space="preserve"> с кадастровым</w:t>
      </w:r>
      <w:r w:rsidRPr="006074AE">
        <w:rPr>
          <w:sz w:val="23"/>
          <w:szCs w:val="23"/>
        </w:rPr>
        <w:t xml:space="preserve"> номер</w:t>
      </w:r>
      <w:r w:rsidR="00540C7E" w:rsidRPr="006074AE">
        <w:rPr>
          <w:sz w:val="23"/>
          <w:szCs w:val="23"/>
        </w:rPr>
        <w:t>ом</w:t>
      </w:r>
      <w:r w:rsidRPr="006074AE">
        <w:rPr>
          <w:sz w:val="23"/>
          <w:szCs w:val="23"/>
        </w:rPr>
        <w:t>:</w:t>
      </w:r>
      <w:r w:rsidR="00540C7E" w:rsidRPr="006074AE">
        <w:rPr>
          <w:sz w:val="23"/>
          <w:szCs w:val="23"/>
        </w:rPr>
        <w:t xml:space="preserve"> </w:t>
      </w:r>
      <w:r w:rsidR="00F854A7" w:rsidRPr="006074AE">
        <w:rPr>
          <w:sz w:val="23"/>
          <w:szCs w:val="23"/>
        </w:rPr>
        <w:t xml:space="preserve">23:43:0422002:2697 по адресу: 350912, Россия, Краснодарский край, г. Краснодар, ул. им. Евдокии </w:t>
      </w:r>
      <w:proofErr w:type="spellStart"/>
      <w:r w:rsidR="00F854A7" w:rsidRPr="006074AE">
        <w:rPr>
          <w:sz w:val="23"/>
          <w:szCs w:val="23"/>
        </w:rPr>
        <w:t>Бершанской</w:t>
      </w:r>
      <w:proofErr w:type="spellEnd"/>
      <w:r w:rsidR="00F854A7" w:rsidRPr="006074AE">
        <w:rPr>
          <w:sz w:val="23"/>
          <w:szCs w:val="23"/>
        </w:rPr>
        <w:t>, 355, с северной стороны от МРД и ИВПП-2.</w:t>
      </w:r>
      <w:r w:rsidRPr="006074AE">
        <w:rPr>
          <w:sz w:val="23"/>
          <w:szCs w:val="23"/>
        </w:rPr>
        <w:t xml:space="preserve"> </w:t>
      </w:r>
    </w:p>
    <w:p w14:paraId="45464417" w14:textId="77777777" w:rsidR="00B27A02" w:rsidRPr="006074AE" w:rsidRDefault="00B27A02" w:rsidP="00445FC3">
      <w:pPr>
        <w:ind w:firstLine="540"/>
        <w:jc w:val="both"/>
        <w:rPr>
          <w:sz w:val="23"/>
          <w:szCs w:val="23"/>
        </w:rPr>
      </w:pPr>
      <w:r w:rsidRPr="006074AE">
        <w:rPr>
          <w:b/>
          <w:sz w:val="23"/>
          <w:szCs w:val="23"/>
        </w:rPr>
        <w:t>«Работы»</w:t>
      </w:r>
      <w:r w:rsidRPr="006074AE">
        <w:rPr>
          <w:sz w:val="23"/>
          <w:szCs w:val="23"/>
        </w:rPr>
        <w:t xml:space="preserve"> </w:t>
      </w:r>
      <w:r w:rsidR="00540C7E" w:rsidRPr="006074AE">
        <w:rPr>
          <w:sz w:val="23"/>
          <w:szCs w:val="23"/>
        </w:rPr>
        <w:t>–</w:t>
      </w:r>
      <w:r w:rsidRPr="006074AE">
        <w:rPr>
          <w:sz w:val="23"/>
          <w:szCs w:val="23"/>
        </w:rPr>
        <w:t xml:space="preserve"> строительные, строительно-монтажные</w:t>
      </w:r>
      <w:r w:rsidR="002F74E7" w:rsidRPr="006074AE">
        <w:rPr>
          <w:sz w:val="23"/>
          <w:szCs w:val="23"/>
        </w:rPr>
        <w:t>, демонтажные</w:t>
      </w:r>
      <w:r w:rsidRPr="006074AE">
        <w:rPr>
          <w:sz w:val="23"/>
          <w:szCs w:val="23"/>
        </w:rPr>
        <w:t xml:space="preserve"> и иные </w:t>
      </w:r>
      <w:r w:rsidR="0049254B" w:rsidRPr="006074AE">
        <w:rPr>
          <w:sz w:val="23"/>
          <w:szCs w:val="23"/>
        </w:rPr>
        <w:t>р</w:t>
      </w:r>
      <w:r w:rsidRPr="006074AE">
        <w:rPr>
          <w:sz w:val="23"/>
          <w:szCs w:val="23"/>
        </w:rPr>
        <w:t xml:space="preserve">аботы, выполняемые </w:t>
      </w:r>
      <w:r w:rsidR="0049254B" w:rsidRPr="006074AE">
        <w:rPr>
          <w:sz w:val="23"/>
          <w:szCs w:val="23"/>
        </w:rPr>
        <w:t xml:space="preserve">Подрядчиком </w:t>
      </w:r>
      <w:r w:rsidRPr="006074AE">
        <w:rPr>
          <w:sz w:val="23"/>
          <w:szCs w:val="23"/>
        </w:rPr>
        <w:t xml:space="preserve">по Объекту, в соответствии с заданием Заказчика, </w:t>
      </w:r>
      <w:r w:rsidR="0049254B" w:rsidRPr="006074AE">
        <w:rPr>
          <w:sz w:val="23"/>
          <w:szCs w:val="23"/>
        </w:rPr>
        <w:t>Технической</w:t>
      </w:r>
      <w:r w:rsidRPr="006074AE">
        <w:rPr>
          <w:sz w:val="23"/>
          <w:szCs w:val="23"/>
        </w:rPr>
        <w:t xml:space="preserve"> документацией, </w:t>
      </w:r>
      <w:r w:rsidR="001A131C" w:rsidRPr="006074AE">
        <w:rPr>
          <w:sz w:val="23"/>
          <w:szCs w:val="23"/>
        </w:rPr>
        <w:t xml:space="preserve">требованиями технических регламентов (СП, </w:t>
      </w:r>
      <w:r w:rsidRPr="006074AE">
        <w:rPr>
          <w:sz w:val="23"/>
          <w:szCs w:val="23"/>
        </w:rPr>
        <w:t>СНиП, ГОСТ,</w:t>
      </w:r>
      <w:r w:rsidR="001A131C" w:rsidRPr="006074AE">
        <w:rPr>
          <w:sz w:val="23"/>
          <w:szCs w:val="23"/>
        </w:rPr>
        <w:t xml:space="preserve"> и др.) и</w:t>
      </w:r>
      <w:r w:rsidRPr="006074AE">
        <w:rPr>
          <w:sz w:val="23"/>
          <w:szCs w:val="23"/>
        </w:rPr>
        <w:t xml:space="preserve"> действующ</w:t>
      </w:r>
      <w:r w:rsidR="001A131C" w:rsidRPr="006074AE">
        <w:rPr>
          <w:sz w:val="23"/>
          <w:szCs w:val="23"/>
        </w:rPr>
        <w:t>его</w:t>
      </w:r>
      <w:r w:rsidRPr="006074AE">
        <w:rPr>
          <w:sz w:val="23"/>
          <w:szCs w:val="23"/>
        </w:rPr>
        <w:t xml:space="preserve"> законодательств</w:t>
      </w:r>
      <w:r w:rsidR="001A131C" w:rsidRPr="006074AE">
        <w:rPr>
          <w:sz w:val="23"/>
          <w:szCs w:val="23"/>
        </w:rPr>
        <w:t>а</w:t>
      </w:r>
      <w:r w:rsidRPr="006074AE">
        <w:rPr>
          <w:sz w:val="23"/>
          <w:szCs w:val="23"/>
        </w:rPr>
        <w:t xml:space="preserve"> РФ, Красно</w:t>
      </w:r>
      <w:r w:rsidR="00C978BA" w:rsidRPr="006074AE">
        <w:rPr>
          <w:sz w:val="23"/>
          <w:szCs w:val="23"/>
        </w:rPr>
        <w:t>да</w:t>
      </w:r>
      <w:r w:rsidR="00D844E2" w:rsidRPr="006074AE">
        <w:rPr>
          <w:sz w:val="23"/>
          <w:szCs w:val="23"/>
        </w:rPr>
        <w:t>р</w:t>
      </w:r>
      <w:r w:rsidR="00C978BA" w:rsidRPr="006074AE">
        <w:rPr>
          <w:sz w:val="23"/>
          <w:szCs w:val="23"/>
        </w:rPr>
        <w:t>ского</w:t>
      </w:r>
      <w:r w:rsidRPr="006074AE">
        <w:rPr>
          <w:sz w:val="23"/>
          <w:szCs w:val="23"/>
        </w:rPr>
        <w:t xml:space="preserve"> края, иными правовыми (нормативными и индивидуальными) актами</w:t>
      </w:r>
      <w:r w:rsidR="005B1DD7" w:rsidRPr="006074AE">
        <w:rPr>
          <w:sz w:val="23"/>
          <w:szCs w:val="23"/>
        </w:rPr>
        <w:t xml:space="preserve">, в объеме, установленном </w:t>
      </w:r>
      <w:r w:rsidR="00461AF3" w:rsidRPr="006074AE">
        <w:rPr>
          <w:sz w:val="23"/>
          <w:szCs w:val="23"/>
        </w:rPr>
        <w:t>Договором</w:t>
      </w:r>
      <w:r w:rsidR="005B1DD7" w:rsidRPr="006074AE">
        <w:rPr>
          <w:sz w:val="23"/>
          <w:szCs w:val="23"/>
        </w:rPr>
        <w:t xml:space="preserve">. </w:t>
      </w:r>
      <w:r w:rsidRPr="006074AE">
        <w:rPr>
          <w:sz w:val="23"/>
          <w:szCs w:val="23"/>
        </w:rPr>
        <w:t xml:space="preserve">Работы включают в себя приобретение материалов, изделий, конструкций и оборудования, погрузку, транспортировку, выгрузку, приемку, хранение и охрану материалов, конструкций, изделий и оборудования, </w:t>
      </w:r>
      <w:r w:rsidR="00DC245D" w:rsidRPr="006074AE">
        <w:rPr>
          <w:sz w:val="23"/>
          <w:szCs w:val="23"/>
        </w:rPr>
        <w:t xml:space="preserve">подготовку, оформление и </w:t>
      </w:r>
      <w:r w:rsidR="00461AF3" w:rsidRPr="006074AE">
        <w:rPr>
          <w:sz w:val="23"/>
          <w:szCs w:val="23"/>
        </w:rPr>
        <w:t>ведение</w:t>
      </w:r>
      <w:r w:rsidRPr="006074AE">
        <w:rPr>
          <w:sz w:val="23"/>
          <w:szCs w:val="23"/>
        </w:rPr>
        <w:t xml:space="preserve"> Исполнительной документации, сдачу выполненных Работ и Исполнительной документации Заказчику</w:t>
      </w:r>
      <w:r w:rsidR="00377C8A" w:rsidRPr="006074AE">
        <w:rPr>
          <w:sz w:val="23"/>
          <w:szCs w:val="23"/>
        </w:rPr>
        <w:t>, надзор и контроль за действиями Субподрядчика, в том числе соблюдением Субподрядчиком требований охраны труда, промышленной</w:t>
      </w:r>
      <w:r w:rsidR="005B1DD7" w:rsidRPr="006074AE">
        <w:rPr>
          <w:sz w:val="23"/>
          <w:szCs w:val="23"/>
        </w:rPr>
        <w:t xml:space="preserve"> и экологической</w:t>
      </w:r>
      <w:r w:rsidR="00377C8A" w:rsidRPr="006074AE">
        <w:rPr>
          <w:sz w:val="23"/>
          <w:szCs w:val="23"/>
        </w:rPr>
        <w:t xml:space="preserve"> безопасности, безопасности в строительстве и прочих правил и норм.</w:t>
      </w:r>
      <w:r w:rsidRPr="006074AE">
        <w:rPr>
          <w:sz w:val="23"/>
          <w:szCs w:val="23"/>
        </w:rPr>
        <w:t xml:space="preserve"> Работы должны обеспечивать нормальную эксплуатацию</w:t>
      </w:r>
      <w:r w:rsidR="00540C7E" w:rsidRPr="006074AE">
        <w:rPr>
          <w:sz w:val="23"/>
          <w:szCs w:val="23"/>
        </w:rPr>
        <w:t xml:space="preserve"> Объекта</w:t>
      </w:r>
      <w:r w:rsidRPr="006074AE">
        <w:rPr>
          <w:sz w:val="23"/>
          <w:szCs w:val="23"/>
        </w:rPr>
        <w:t>.</w:t>
      </w:r>
    </w:p>
    <w:p w14:paraId="33AF0D62" w14:textId="70112108" w:rsidR="0083408E" w:rsidRPr="006074AE" w:rsidRDefault="0083408E" w:rsidP="00445FC3">
      <w:pPr>
        <w:pStyle w:val="RUS111"/>
        <w:numPr>
          <w:ilvl w:val="0"/>
          <w:numId w:val="0"/>
        </w:numPr>
        <w:spacing w:before="0" w:after="0"/>
        <w:ind w:firstLine="540"/>
        <w:rPr>
          <w:sz w:val="23"/>
          <w:szCs w:val="23"/>
        </w:rPr>
      </w:pPr>
      <w:bookmarkStart w:id="4" w:name="_Ref33828581"/>
      <w:r w:rsidRPr="006074AE">
        <w:rPr>
          <w:sz w:val="23"/>
          <w:szCs w:val="23"/>
        </w:rPr>
        <w:t>«</w:t>
      </w:r>
      <w:r w:rsidRPr="006074AE">
        <w:rPr>
          <w:b/>
          <w:sz w:val="23"/>
          <w:szCs w:val="23"/>
        </w:rPr>
        <w:t>Материалы</w:t>
      </w:r>
      <w:r w:rsidRPr="006074AE">
        <w:rPr>
          <w:sz w:val="23"/>
          <w:szCs w:val="23"/>
        </w:rPr>
        <w:t xml:space="preserve">» </w:t>
      </w:r>
      <w:r w:rsidR="00C92BC3" w:rsidRPr="006074AE">
        <w:rPr>
          <w:sz w:val="23"/>
          <w:szCs w:val="23"/>
        </w:rPr>
        <w:t>–</w:t>
      </w:r>
      <w:r w:rsidRPr="006074AE">
        <w:rPr>
          <w:sz w:val="23"/>
          <w:szCs w:val="23"/>
        </w:rPr>
        <w:t xml:space="preserve">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w:t>
      </w:r>
      <w:r w:rsidR="005B1DD7" w:rsidRPr="006074AE">
        <w:rPr>
          <w:sz w:val="23"/>
          <w:szCs w:val="23"/>
        </w:rPr>
        <w:t xml:space="preserve">материалы </w:t>
      </w:r>
      <w:r w:rsidRPr="006074AE">
        <w:rPr>
          <w:sz w:val="23"/>
          <w:szCs w:val="23"/>
        </w:rPr>
        <w:t xml:space="preserve">должны иметь </w:t>
      </w:r>
      <w:r w:rsidR="0027686C" w:rsidRPr="006074AE">
        <w:rPr>
          <w:sz w:val="23"/>
          <w:szCs w:val="23"/>
        </w:rPr>
        <w:t>документ, подтверждающий качество</w:t>
      </w:r>
      <w:r w:rsidR="0036308A" w:rsidRPr="006074AE">
        <w:rPr>
          <w:sz w:val="23"/>
          <w:szCs w:val="23"/>
        </w:rPr>
        <w:t>,</w:t>
      </w:r>
      <w:r w:rsidRPr="006074AE">
        <w:rPr>
          <w:sz w:val="23"/>
          <w:szCs w:val="23"/>
        </w:rPr>
        <w:t xml:space="preserve"> в соответствии с законодательством Российской Федерации</w:t>
      </w:r>
      <w:r w:rsidR="0027686C" w:rsidRPr="006074AE">
        <w:rPr>
          <w:sz w:val="23"/>
          <w:szCs w:val="23"/>
        </w:rPr>
        <w:t xml:space="preserve"> (паспорт, сертификат соответствия, свидетельство о государственной регистрации, санитарно-эпидемиологическое заключение и т.п.)</w:t>
      </w:r>
      <w:r w:rsidRPr="006074AE">
        <w:rPr>
          <w:sz w:val="23"/>
          <w:szCs w:val="23"/>
        </w:rPr>
        <w:t xml:space="preserve">. Комплектацию Объекта </w:t>
      </w:r>
      <w:r w:rsidR="005B1DD7" w:rsidRPr="006074AE">
        <w:rPr>
          <w:sz w:val="23"/>
          <w:szCs w:val="23"/>
        </w:rPr>
        <w:t xml:space="preserve">материалами </w:t>
      </w:r>
      <w:r w:rsidRPr="006074AE">
        <w:rPr>
          <w:sz w:val="23"/>
          <w:szCs w:val="23"/>
        </w:rPr>
        <w:t xml:space="preserve">обеспечивает Подрядчик. Часть </w:t>
      </w:r>
      <w:r w:rsidR="005B1DD7" w:rsidRPr="006074AE">
        <w:rPr>
          <w:sz w:val="23"/>
          <w:szCs w:val="23"/>
        </w:rPr>
        <w:t>материалов</w:t>
      </w:r>
      <w:r w:rsidRPr="006074AE">
        <w:rPr>
          <w:sz w:val="23"/>
          <w:szCs w:val="23"/>
        </w:rPr>
        <w:t xml:space="preserve">, номенклатура и количество которых определяются в Приложении № </w:t>
      </w:r>
      <w:r w:rsidR="00D844E2" w:rsidRPr="006074AE">
        <w:rPr>
          <w:sz w:val="23"/>
          <w:szCs w:val="23"/>
        </w:rPr>
        <w:t>6</w:t>
      </w:r>
      <w:r w:rsidRPr="006074AE">
        <w:rPr>
          <w:sz w:val="23"/>
          <w:szCs w:val="23"/>
        </w:rPr>
        <w:t xml:space="preserve"> к Договору, передается Подрядчику Заказчиком (далее – </w:t>
      </w:r>
      <w:r w:rsidRPr="006074AE">
        <w:rPr>
          <w:b/>
          <w:sz w:val="23"/>
          <w:szCs w:val="23"/>
        </w:rPr>
        <w:t>«Давальческие материалы»</w:t>
      </w:r>
      <w:r w:rsidRPr="006074AE">
        <w:rPr>
          <w:sz w:val="23"/>
          <w:szCs w:val="23"/>
        </w:rPr>
        <w:t xml:space="preserve">) в порядке, установленном </w:t>
      </w:r>
      <w:r w:rsidR="000E5200" w:rsidRPr="006074AE">
        <w:rPr>
          <w:sz w:val="23"/>
          <w:szCs w:val="23"/>
        </w:rPr>
        <w:t xml:space="preserve">п. </w:t>
      </w:r>
      <w:r w:rsidR="00773F43" w:rsidRPr="006074AE">
        <w:rPr>
          <w:sz w:val="23"/>
          <w:szCs w:val="23"/>
        </w:rPr>
        <w:t xml:space="preserve">7.5 </w:t>
      </w:r>
      <w:r w:rsidRPr="006074AE">
        <w:rPr>
          <w:sz w:val="23"/>
          <w:szCs w:val="23"/>
        </w:rPr>
        <w:t>настоящего Договора.</w:t>
      </w:r>
      <w:bookmarkEnd w:id="4"/>
    </w:p>
    <w:p w14:paraId="5DA13913" w14:textId="77777777" w:rsidR="004B449B" w:rsidRPr="006074AE" w:rsidRDefault="004B449B" w:rsidP="00445FC3">
      <w:pPr>
        <w:pStyle w:val="RUS111"/>
        <w:numPr>
          <w:ilvl w:val="0"/>
          <w:numId w:val="0"/>
        </w:numPr>
        <w:spacing w:before="0" w:after="0"/>
        <w:ind w:firstLine="540"/>
        <w:rPr>
          <w:b/>
          <w:sz w:val="23"/>
          <w:szCs w:val="23"/>
        </w:rPr>
      </w:pPr>
      <w:r w:rsidRPr="006074AE">
        <w:rPr>
          <w:b/>
          <w:sz w:val="23"/>
          <w:szCs w:val="23"/>
        </w:rPr>
        <w:t>«</w:t>
      </w:r>
      <w:r w:rsidR="005B1DD7" w:rsidRPr="006074AE">
        <w:rPr>
          <w:b/>
          <w:sz w:val="23"/>
          <w:szCs w:val="23"/>
        </w:rPr>
        <w:t>Накладная на отпуск материалов на сторону»</w:t>
      </w:r>
      <w:r w:rsidR="000B78E8" w:rsidRPr="006074AE">
        <w:rPr>
          <w:sz w:val="23"/>
          <w:szCs w:val="23"/>
        </w:rPr>
        <w:t xml:space="preserve"> (также «Накладная М-15»)</w:t>
      </w:r>
      <w:r w:rsidR="005B1DD7" w:rsidRPr="006074AE">
        <w:rPr>
          <w:sz w:val="23"/>
          <w:szCs w:val="23"/>
        </w:rPr>
        <w:t xml:space="preserve"> – документ, составленный по </w:t>
      </w:r>
      <w:r w:rsidR="005B1DD7" w:rsidRPr="006074AE">
        <w:rPr>
          <w:bCs w:val="0"/>
          <w:sz w:val="23"/>
          <w:szCs w:val="23"/>
        </w:rPr>
        <w:t>унифицированной форме М-15, утвержденной Постановлением Госкомстата РФ от 30.10.1997 г. № 71а, свидетельствующий о передаче Подрядчику Давальческих материалов и оборудования Заказчика либо о возврате Заказчику остатков Давальческих материалов, неиспользованного оборудования</w:t>
      </w:r>
      <w:r w:rsidR="005B1DD7" w:rsidRPr="006074AE">
        <w:rPr>
          <w:sz w:val="23"/>
          <w:szCs w:val="23"/>
        </w:rPr>
        <w:t>.</w:t>
      </w:r>
      <w:r w:rsidR="005B1DD7" w:rsidRPr="006074AE" w:rsidDel="005B1DD7">
        <w:rPr>
          <w:b/>
          <w:sz w:val="23"/>
          <w:szCs w:val="23"/>
        </w:rPr>
        <w:t xml:space="preserve"> </w:t>
      </w:r>
    </w:p>
    <w:p w14:paraId="0D176AE4" w14:textId="1A8DC8F1" w:rsidR="0083408E" w:rsidRPr="006074AE" w:rsidRDefault="0083408E" w:rsidP="00445FC3">
      <w:pPr>
        <w:pStyle w:val="RUS111"/>
        <w:numPr>
          <w:ilvl w:val="0"/>
          <w:numId w:val="0"/>
        </w:numPr>
        <w:spacing w:before="0" w:after="0"/>
        <w:ind w:firstLine="540"/>
        <w:rPr>
          <w:sz w:val="23"/>
          <w:szCs w:val="23"/>
        </w:rPr>
      </w:pPr>
      <w:r w:rsidRPr="006074AE">
        <w:rPr>
          <w:sz w:val="23"/>
          <w:szCs w:val="23"/>
        </w:rPr>
        <w:t>«</w:t>
      </w:r>
      <w:r w:rsidRPr="006074AE">
        <w:rPr>
          <w:b/>
          <w:sz w:val="23"/>
          <w:szCs w:val="23"/>
        </w:rPr>
        <w:t>Оборудование</w:t>
      </w:r>
      <w:r w:rsidRPr="006074AE">
        <w:rPr>
          <w:sz w:val="23"/>
          <w:szCs w:val="23"/>
        </w:rPr>
        <w:t xml:space="preserve">» </w:t>
      </w:r>
      <w:r w:rsidR="00C92BC3" w:rsidRPr="006074AE">
        <w:rPr>
          <w:sz w:val="23"/>
          <w:szCs w:val="23"/>
        </w:rPr>
        <w:t>–</w:t>
      </w:r>
      <w:r w:rsidRPr="006074AE">
        <w:rPr>
          <w:sz w:val="23"/>
          <w:szCs w:val="23"/>
        </w:rPr>
        <w:t xml:space="preserve"> инженерное оборудование, необходимое для нормального функционирования всех инженерных и вспомогательных систем Объекта. Комплектацию Объекта </w:t>
      </w:r>
      <w:r w:rsidR="004B449B" w:rsidRPr="006074AE">
        <w:rPr>
          <w:sz w:val="23"/>
          <w:szCs w:val="23"/>
        </w:rPr>
        <w:t xml:space="preserve">оборудованием </w:t>
      </w:r>
      <w:r w:rsidRPr="006074AE">
        <w:rPr>
          <w:sz w:val="23"/>
          <w:szCs w:val="23"/>
        </w:rPr>
        <w:t xml:space="preserve">обеспечивает Подрядчик. Часть </w:t>
      </w:r>
      <w:r w:rsidR="005B1DD7" w:rsidRPr="006074AE">
        <w:rPr>
          <w:sz w:val="23"/>
          <w:szCs w:val="23"/>
        </w:rPr>
        <w:t>оборудования</w:t>
      </w:r>
      <w:r w:rsidRPr="006074AE">
        <w:rPr>
          <w:sz w:val="23"/>
          <w:szCs w:val="23"/>
        </w:rPr>
        <w:t xml:space="preserve">, номенклатура и количество которого определяются в Приложении № </w:t>
      </w:r>
      <w:r w:rsidR="00D844E2" w:rsidRPr="006074AE">
        <w:rPr>
          <w:sz w:val="23"/>
          <w:szCs w:val="23"/>
        </w:rPr>
        <w:t>6</w:t>
      </w:r>
      <w:r w:rsidRPr="006074AE">
        <w:rPr>
          <w:sz w:val="23"/>
          <w:szCs w:val="23"/>
        </w:rPr>
        <w:t xml:space="preserve"> к Договору, может быть передана Подрядчику Заказчиком (далее – </w:t>
      </w:r>
      <w:r w:rsidRPr="006074AE">
        <w:rPr>
          <w:b/>
          <w:sz w:val="23"/>
          <w:szCs w:val="23"/>
        </w:rPr>
        <w:t>«Оборудование Заказчика»</w:t>
      </w:r>
      <w:r w:rsidRPr="006074AE">
        <w:rPr>
          <w:sz w:val="23"/>
          <w:szCs w:val="23"/>
        </w:rPr>
        <w:t xml:space="preserve">) в порядке, установленном </w:t>
      </w:r>
      <w:r w:rsidR="002F5518" w:rsidRPr="006074AE">
        <w:rPr>
          <w:sz w:val="23"/>
          <w:szCs w:val="23"/>
        </w:rPr>
        <w:t xml:space="preserve">п. </w:t>
      </w:r>
      <w:r w:rsidR="00773F43" w:rsidRPr="006074AE">
        <w:rPr>
          <w:sz w:val="23"/>
          <w:szCs w:val="23"/>
        </w:rPr>
        <w:t>7.5 н</w:t>
      </w:r>
      <w:r w:rsidRPr="006074AE">
        <w:rPr>
          <w:sz w:val="23"/>
          <w:szCs w:val="23"/>
        </w:rPr>
        <w:t xml:space="preserve">астоящего Договора.  </w:t>
      </w:r>
    </w:p>
    <w:p w14:paraId="566C7043" w14:textId="77777777" w:rsidR="004F3C32" w:rsidRPr="006074AE" w:rsidRDefault="004F3C32" w:rsidP="006233F0">
      <w:pPr>
        <w:pStyle w:val="RUS111"/>
        <w:numPr>
          <w:ilvl w:val="0"/>
          <w:numId w:val="0"/>
        </w:numPr>
        <w:spacing w:before="0" w:after="0"/>
        <w:ind w:firstLine="540"/>
        <w:rPr>
          <w:sz w:val="23"/>
          <w:szCs w:val="23"/>
        </w:rPr>
      </w:pPr>
      <w:bookmarkStart w:id="5" w:name="_Hlk45615034"/>
      <w:r w:rsidRPr="006074AE">
        <w:rPr>
          <w:b/>
          <w:sz w:val="23"/>
          <w:szCs w:val="23"/>
        </w:rPr>
        <w:t xml:space="preserve">«Проектная документация» </w:t>
      </w:r>
      <w:r w:rsidR="00C92BC3" w:rsidRPr="006074AE">
        <w:rPr>
          <w:sz w:val="23"/>
          <w:szCs w:val="23"/>
        </w:rPr>
        <w:t>–</w:t>
      </w:r>
      <w:r w:rsidRPr="006074AE">
        <w:rPr>
          <w:sz w:val="23"/>
          <w:szCs w:val="23"/>
        </w:rPr>
        <w:t xml:space="preserve"> документация, состоящая из текстовой и графической частей, выполненная в соответствии с требованиями «</w:t>
      </w:r>
      <w:r w:rsidRPr="006074AE">
        <w:rPr>
          <w:bCs w:val="0"/>
          <w:sz w:val="23"/>
          <w:szCs w:val="23"/>
        </w:rPr>
        <w:t xml:space="preserve">нормативных актов в области проектирования и </w:t>
      </w:r>
      <w:r w:rsidRPr="006074AE">
        <w:rPr>
          <w:bCs w:val="0"/>
          <w:sz w:val="23"/>
          <w:szCs w:val="23"/>
        </w:rPr>
        <w:lastRenderedPageBreak/>
        <w:t>строительства»</w:t>
      </w:r>
      <w:r w:rsidRPr="006074AE">
        <w:rPr>
          <w:sz w:val="23"/>
          <w:szCs w:val="23"/>
        </w:rPr>
        <w:t xml:space="preserve"> в объеме, достаточном для </w:t>
      </w:r>
      <w:r w:rsidRPr="006074AE">
        <w:rPr>
          <w:iCs/>
          <w:sz w:val="23"/>
          <w:szCs w:val="23"/>
        </w:rPr>
        <w:t>строительства</w:t>
      </w:r>
      <w:r w:rsidRPr="006074AE">
        <w:rPr>
          <w:sz w:val="23"/>
          <w:szCs w:val="23"/>
        </w:rPr>
        <w:t xml:space="preserve"> Объекта, содержащая описание принятых архитектурных, инженерно-технических, функционально-технологических, конструктивных и иных решений в отношении Объекта, пояснения, результаты расчетов, обосновывающие принятые решения, сметную документацию, ссылки на нормативные акты в области проектирования и строительства, используемые при подготовке такой документации, а также документация в виде чертежей, схем, планов и других документов в графической форме, отражающая принятые решения. Состав разделов Проектной документации и требования к их содержанию устанавливаются постановлением Правительства Российской Федерации от 16.02.2008 № 87.</w:t>
      </w:r>
    </w:p>
    <w:p w14:paraId="191BA677" w14:textId="77777777" w:rsidR="0027686C" w:rsidRPr="006074AE" w:rsidRDefault="004F3C32" w:rsidP="0027686C">
      <w:pPr>
        <w:ind w:firstLine="540"/>
        <w:jc w:val="both"/>
        <w:rPr>
          <w:b/>
          <w:sz w:val="23"/>
          <w:szCs w:val="23"/>
        </w:rPr>
      </w:pPr>
      <w:r w:rsidRPr="006074AE">
        <w:rPr>
          <w:b/>
          <w:sz w:val="23"/>
          <w:szCs w:val="23"/>
        </w:rPr>
        <w:t>«Рабочая документация»</w:t>
      </w:r>
      <w:r w:rsidRPr="006074AE">
        <w:rPr>
          <w:sz w:val="23"/>
          <w:szCs w:val="23"/>
        </w:rPr>
        <w:t xml:space="preserve"> </w:t>
      </w:r>
      <w:r w:rsidR="00C92BC3" w:rsidRPr="006074AE">
        <w:rPr>
          <w:sz w:val="23"/>
          <w:szCs w:val="23"/>
        </w:rPr>
        <w:t>–</w:t>
      </w:r>
      <w:r w:rsidRPr="006074AE">
        <w:rPr>
          <w:sz w:val="23"/>
          <w:szCs w:val="23"/>
        </w:rPr>
        <w:t xml:space="preserve"> документация, разрабатываемая в целях реализации в процессе </w:t>
      </w:r>
      <w:r w:rsidRPr="006074AE">
        <w:rPr>
          <w:iCs/>
          <w:sz w:val="23"/>
          <w:szCs w:val="23"/>
        </w:rPr>
        <w:t xml:space="preserve">строительства </w:t>
      </w:r>
      <w:r w:rsidRPr="006074AE">
        <w:rPr>
          <w:sz w:val="23"/>
          <w:szCs w:val="23"/>
        </w:rPr>
        <w:t xml:space="preserve">Объекта архитектурных, технических и технологических решений, содержащихся в Проектной документации на Объект, состоящая из документов в текстовой и графической форме: рабочих чертежей, спецификаций оборудования и изделий, описаний, содержащих качественные и технические характеристики материалов, оборудования, конструкций, изделий, необходимых для производства работ и ввода Объекта в эксплуатацию, сметной документации. </w:t>
      </w:r>
      <w:bookmarkStart w:id="6" w:name="_Hlk45615157"/>
    </w:p>
    <w:p w14:paraId="54CDDAD4" w14:textId="77777777" w:rsidR="004F3C32" w:rsidRPr="006074AE" w:rsidRDefault="0027686C" w:rsidP="00445FC3">
      <w:pPr>
        <w:ind w:firstLine="540"/>
        <w:jc w:val="both"/>
        <w:rPr>
          <w:sz w:val="23"/>
          <w:szCs w:val="23"/>
        </w:rPr>
      </w:pPr>
      <w:r w:rsidRPr="006074AE">
        <w:rPr>
          <w:b/>
          <w:sz w:val="23"/>
          <w:szCs w:val="23"/>
        </w:rPr>
        <w:t xml:space="preserve">«Техническая документация» </w:t>
      </w:r>
      <w:r w:rsidRPr="006074AE">
        <w:rPr>
          <w:sz w:val="23"/>
          <w:szCs w:val="23"/>
        </w:rPr>
        <w:t xml:space="preserve">– документация, содержащая требования к выполняемым Подрядчиком работам, включая Проектную документацию, Рабочую документацию, планы, схемы, Технические задания, технические решения, переданные Заказчиком Подрядчику, либо подготовленные Подрядчиком. </w:t>
      </w:r>
      <w:bookmarkEnd w:id="5"/>
      <w:bookmarkEnd w:id="6"/>
    </w:p>
    <w:p w14:paraId="7850C84F" w14:textId="77777777" w:rsidR="004F3C32" w:rsidRPr="006074AE" w:rsidRDefault="004F3C32" w:rsidP="00445FC3">
      <w:pPr>
        <w:pStyle w:val="31"/>
        <w:ind w:firstLine="540"/>
        <w:rPr>
          <w:sz w:val="23"/>
          <w:szCs w:val="23"/>
          <w:u w:val="none"/>
        </w:rPr>
      </w:pPr>
      <w:r w:rsidRPr="006074AE">
        <w:rPr>
          <w:b/>
          <w:bCs/>
          <w:sz w:val="23"/>
          <w:szCs w:val="23"/>
          <w:u w:val="none"/>
        </w:rPr>
        <w:t xml:space="preserve">«Исполнительная документация» </w:t>
      </w:r>
      <w:r w:rsidR="00C92BC3" w:rsidRPr="006074AE">
        <w:rPr>
          <w:sz w:val="23"/>
          <w:szCs w:val="23"/>
          <w:u w:val="none"/>
        </w:rPr>
        <w:t>–</w:t>
      </w:r>
      <w:r w:rsidRPr="006074AE">
        <w:rPr>
          <w:sz w:val="23"/>
          <w:szCs w:val="23"/>
          <w:u w:val="none"/>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w:t>
      </w:r>
      <w:r w:rsidR="00730DE4" w:rsidRPr="006074AE">
        <w:rPr>
          <w:sz w:val="23"/>
          <w:szCs w:val="23"/>
          <w:u w:val="none"/>
          <w:lang w:val="ru-RU"/>
        </w:rPr>
        <w:t>Технической</w:t>
      </w:r>
      <w:r w:rsidRPr="006074AE">
        <w:rPr>
          <w:sz w:val="23"/>
          <w:szCs w:val="23"/>
          <w:u w:val="none"/>
        </w:rPr>
        <w:t xml:space="preserve"> документации по Объекту, по мере завершения строительно-монтажных и пусконаладочных работ. В состав исполнительной документации включаются (в том числе,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w:t>
      </w:r>
      <w:r w:rsidRPr="006074AE">
        <w:rPr>
          <w:snapToGrid w:val="0"/>
          <w:sz w:val="23"/>
          <w:szCs w:val="23"/>
          <w:u w:val="none"/>
        </w:rPr>
        <w:t>исполнительная геодезическая схема, исполнительная съемка вводимых объектов</w:t>
      </w:r>
      <w:r w:rsidRPr="006074AE">
        <w:rPr>
          <w:sz w:val="23"/>
          <w:szCs w:val="23"/>
          <w:u w:val="none"/>
        </w:rPr>
        <w:t xml:space="preserve"> и другая документация, отражающая ход выполнения работ и необходимая для эксплуатации Объекта. Исполнительная документация оформляется в соответствии </w:t>
      </w:r>
      <w:r w:rsidR="00D724E1" w:rsidRPr="006074AE">
        <w:rPr>
          <w:sz w:val="23"/>
          <w:szCs w:val="23"/>
          <w:u w:val="none"/>
        </w:rPr>
        <w:t xml:space="preserve">с Приказом </w:t>
      </w:r>
      <w:proofErr w:type="spellStart"/>
      <w:r w:rsidR="00D724E1" w:rsidRPr="006074AE">
        <w:rPr>
          <w:sz w:val="23"/>
          <w:szCs w:val="23"/>
          <w:u w:val="none"/>
        </w:rPr>
        <w:t>Ростехнадзора</w:t>
      </w:r>
      <w:proofErr w:type="spellEnd"/>
      <w:r w:rsidR="00D724E1" w:rsidRPr="006074AE">
        <w:rPr>
          <w:sz w:val="23"/>
          <w:szCs w:val="23"/>
          <w:u w:val="none"/>
        </w:rPr>
        <w:t xml:space="preserve"> от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(вместе с </w:t>
      </w:r>
      <w:r w:rsidRPr="006074AE">
        <w:rPr>
          <w:sz w:val="23"/>
          <w:szCs w:val="23"/>
          <w:u w:val="none"/>
        </w:rPr>
        <w:t>РД 11-02-2006</w:t>
      </w:r>
      <w:r w:rsidR="00D724E1" w:rsidRPr="006074AE">
        <w:rPr>
          <w:sz w:val="23"/>
          <w:szCs w:val="23"/>
          <w:u w:val="none"/>
          <w:lang w:val="ru-RU"/>
        </w:rPr>
        <w:t>)</w:t>
      </w:r>
      <w:r w:rsidRPr="006074AE">
        <w:rPr>
          <w:sz w:val="23"/>
          <w:szCs w:val="23"/>
          <w:u w:val="none"/>
        </w:rPr>
        <w:t>.</w:t>
      </w:r>
    </w:p>
    <w:p w14:paraId="4E2181F9" w14:textId="77777777" w:rsidR="0083408E" w:rsidRPr="006074AE" w:rsidRDefault="0083408E" w:rsidP="00445FC3">
      <w:pPr>
        <w:pStyle w:val="31"/>
        <w:ind w:firstLine="540"/>
        <w:rPr>
          <w:sz w:val="23"/>
          <w:szCs w:val="23"/>
          <w:u w:val="none"/>
          <w:lang w:val="ru-RU"/>
        </w:rPr>
      </w:pPr>
      <w:r w:rsidRPr="006074AE">
        <w:rPr>
          <w:b/>
          <w:sz w:val="23"/>
          <w:szCs w:val="23"/>
          <w:u w:val="none"/>
        </w:rPr>
        <w:t xml:space="preserve">«Скрытые работы» </w:t>
      </w:r>
      <w:r w:rsidR="00C92BC3" w:rsidRPr="006074AE">
        <w:rPr>
          <w:sz w:val="23"/>
          <w:szCs w:val="23"/>
          <w:u w:val="none"/>
        </w:rPr>
        <w:t>–</w:t>
      </w:r>
      <w:r w:rsidRPr="006074AE">
        <w:rPr>
          <w:b/>
          <w:sz w:val="23"/>
          <w:szCs w:val="23"/>
          <w:u w:val="none"/>
        </w:rPr>
        <w:t xml:space="preserve"> </w:t>
      </w:r>
      <w:r w:rsidRPr="006074AE">
        <w:rPr>
          <w:sz w:val="23"/>
          <w:szCs w:val="23"/>
          <w:u w:val="none"/>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6841049" w14:textId="46BFA42B" w:rsidR="00380370" w:rsidRPr="006074AE" w:rsidRDefault="00380370" w:rsidP="00445FC3">
      <w:pPr>
        <w:ind w:firstLine="540"/>
        <w:jc w:val="both"/>
        <w:rPr>
          <w:sz w:val="23"/>
          <w:szCs w:val="23"/>
        </w:rPr>
      </w:pPr>
      <w:r w:rsidRPr="006074AE">
        <w:rPr>
          <w:b/>
          <w:bCs/>
          <w:sz w:val="23"/>
          <w:szCs w:val="23"/>
        </w:rPr>
        <w:t>«Временные здания и сооружения</w:t>
      </w:r>
      <w:r w:rsidR="00760DA6" w:rsidRPr="006074AE">
        <w:rPr>
          <w:b/>
          <w:bCs/>
          <w:sz w:val="23"/>
          <w:szCs w:val="23"/>
        </w:rPr>
        <w:t xml:space="preserve"> Подрядчика</w:t>
      </w:r>
      <w:r w:rsidRPr="006074AE">
        <w:rPr>
          <w:b/>
          <w:bCs/>
          <w:sz w:val="23"/>
          <w:szCs w:val="23"/>
        </w:rPr>
        <w:t xml:space="preserve">» </w:t>
      </w:r>
      <w:r w:rsidR="00C92BC3" w:rsidRPr="006074AE">
        <w:rPr>
          <w:sz w:val="23"/>
          <w:szCs w:val="23"/>
        </w:rPr>
        <w:t>–</w:t>
      </w:r>
      <w:r w:rsidRPr="006074AE">
        <w:rPr>
          <w:sz w:val="23"/>
          <w:szCs w:val="23"/>
        </w:rPr>
        <w:t xml:space="preserve"> специально возводимые Подрядчиком или временно приспособленные им на период выполнения Работ здания, сооружения и коммуникации любого вида, необходимые для обслуживания выполнения Работ, которые после подписания </w:t>
      </w:r>
      <w:r w:rsidR="00C92BC3" w:rsidRPr="006074AE">
        <w:rPr>
          <w:sz w:val="23"/>
          <w:szCs w:val="23"/>
        </w:rPr>
        <w:t xml:space="preserve">последнего по времени Акта о приемки выполненных работ (формы КС-2) </w:t>
      </w:r>
      <w:r w:rsidRPr="006074AE">
        <w:rPr>
          <w:sz w:val="23"/>
          <w:szCs w:val="23"/>
        </w:rPr>
        <w:t xml:space="preserve">Подрядчик по требованию Заказчика своими силами и средствами убирает со Строительной площадки и прилегающих территорий. Перечень возводимых Подрядчиком на период выполнения Работ временных зданий и сооружений </w:t>
      </w:r>
      <w:r w:rsidR="005B1DD7" w:rsidRPr="006074AE">
        <w:rPr>
          <w:sz w:val="23"/>
          <w:szCs w:val="23"/>
        </w:rPr>
        <w:t xml:space="preserve">оформляется по форме Приложения </w:t>
      </w:r>
      <w:r w:rsidRPr="006074AE">
        <w:rPr>
          <w:sz w:val="23"/>
          <w:szCs w:val="23"/>
        </w:rPr>
        <w:t xml:space="preserve">№ </w:t>
      </w:r>
      <w:r w:rsidR="00D844E2" w:rsidRPr="006074AE">
        <w:rPr>
          <w:sz w:val="23"/>
          <w:szCs w:val="23"/>
        </w:rPr>
        <w:t>4</w:t>
      </w:r>
      <w:r w:rsidRPr="006074AE">
        <w:rPr>
          <w:sz w:val="23"/>
          <w:szCs w:val="23"/>
        </w:rPr>
        <w:t xml:space="preserve"> к Договору.</w:t>
      </w:r>
    </w:p>
    <w:p w14:paraId="4371B0C3" w14:textId="77777777" w:rsidR="00380370" w:rsidRPr="006074AE" w:rsidRDefault="00380370" w:rsidP="00445FC3">
      <w:pPr>
        <w:ind w:firstLine="540"/>
        <w:jc w:val="both"/>
        <w:rPr>
          <w:sz w:val="23"/>
          <w:szCs w:val="23"/>
        </w:rPr>
      </w:pPr>
      <w:r w:rsidRPr="006074AE">
        <w:rPr>
          <w:b/>
          <w:sz w:val="23"/>
          <w:szCs w:val="23"/>
        </w:rPr>
        <w:t>«Строительная техника»</w:t>
      </w:r>
      <w:r w:rsidRPr="006074AE">
        <w:rPr>
          <w:sz w:val="23"/>
          <w:szCs w:val="23"/>
        </w:rPr>
        <w:t xml:space="preserve"> </w:t>
      </w:r>
      <w:r w:rsidR="00C92BC3" w:rsidRPr="006074AE">
        <w:rPr>
          <w:sz w:val="23"/>
          <w:szCs w:val="23"/>
        </w:rPr>
        <w:t>–</w:t>
      </w:r>
      <w:r w:rsidRPr="006074AE">
        <w:rPr>
          <w:sz w:val="23"/>
          <w:szCs w:val="23"/>
        </w:rPr>
        <w:t xml:space="preserve"> различные виды машин, механизмов, оборудования, временные и передвижные источники тепла и энергии, все приборы, инструменты и всякого рода оснастка, необходимые Подрядчику и обеспечиваемые им для выполнения Работ.</w:t>
      </w:r>
    </w:p>
    <w:p w14:paraId="7B970692" w14:textId="77777777" w:rsidR="00C92BC3" w:rsidRPr="006074AE" w:rsidRDefault="00380370" w:rsidP="00445FC3">
      <w:pPr>
        <w:ind w:firstLine="540"/>
        <w:jc w:val="both"/>
        <w:rPr>
          <w:sz w:val="23"/>
          <w:szCs w:val="23"/>
        </w:rPr>
      </w:pPr>
      <w:bookmarkStart w:id="7" w:name="_Hlk45615114"/>
      <w:r w:rsidRPr="006074AE">
        <w:rPr>
          <w:b/>
          <w:sz w:val="23"/>
          <w:szCs w:val="23"/>
        </w:rPr>
        <w:t xml:space="preserve">«Гарантийный срок» </w:t>
      </w:r>
      <w:r w:rsidR="00C92BC3" w:rsidRPr="006074AE">
        <w:rPr>
          <w:sz w:val="23"/>
          <w:szCs w:val="23"/>
        </w:rPr>
        <w:t>–</w:t>
      </w:r>
      <w:r w:rsidRPr="006074AE">
        <w:rPr>
          <w:b/>
          <w:sz w:val="23"/>
          <w:szCs w:val="23"/>
        </w:rPr>
        <w:t xml:space="preserve"> </w:t>
      </w:r>
      <w:r w:rsidRPr="006074AE">
        <w:rPr>
          <w:sz w:val="23"/>
          <w:szCs w:val="23"/>
        </w:rPr>
        <w:t xml:space="preserve">период времени, в течение которого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строительно-монтажных работ, смонтированного оборудования), которые являются следствием неисполнения и/или ненадлежащего исполнения Подрядчиком обязательств по Договору. </w:t>
      </w:r>
    </w:p>
    <w:bookmarkEnd w:id="7"/>
    <w:p w14:paraId="6BE41828" w14:textId="77777777" w:rsidR="00380370" w:rsidRPr="006074AE" w:rsidRDefault="00380370" w:rsidP="00445FC3">
      <w:pPr>
        <w:ind w:firstLine="540"/>
        <w:jc w:val="both"/>
        <w:rPr>
          <w:sz w:val="23"/>
          <w:szCs w:val="23"/>
        </w:rPr>
      </w:pPr>
      <w:r w:rsidRPr="006074AE">
        <w:rPr>
          <w:b/>
          <w:sz w:val="23"/>
          <w:szCs w:val="23"/>
        </w:rPr>
        <w:t xml:space="preserve">«Качество» </w:t>
      </w:r>
      <w:r w:rsidR="00C92BC3" w:rsidRPr="006074AE">
        <w:rPr>
          <w:sz w:val="23"/>
          <w:szCs w:val="23"/>
        </w:rPr>
        <w:t>–</w:t>
      </w:r>
      <w:r w:rsidRPr="006074AE">
        <w:rPr>
          <w:sz w:val="23"/>
          <w:szCs w:val="23"/>
        </w:rPr>
        <w:t xml:space="preserve"> степень соответствия оборудования, комплектующих изделий, запасных частей к оборудованию, материалов, строительно-монтажных и пусконаладочных работ, процессов </w:t>
      </w:r>
      <w:r w:rsidRPr="006074AE">
        <w:rPr>
          <w:sz w:val="23"/>
          <w:szCs w:val="23"/>
        </w:rPr>
        <w:lastRenderedPageBreak/>
        <w:t xml:space="preserve">установленным требованиям </w:t>
      </w:r>
      <w:r w:rsidR="001E3FBB" w:rsidRPr="006074AE">
        <w:rPr>
          <w:sz w:val="23"/>
          <w:szCs w:val="23"/>
        </w:rPr>
        <w:t xml:space="preserve">Технической </w:t>
      </w:r>
      <w:r w:rsidRPr="006074AE">
        <w:rPr>
          <w:sz w:val="23"/>
          <w:szCs w:val="23"/>
        </w:rPr>
        <w:t>документации и/или нормативных актов в области проектирования и строительства.</w:t>
      </w:r>
    </w:p>
    <w:p w14:paraId="287F9FF5" w14:textId="77777777" w:rsidR="00380370" w:rsidRPr="006074AE" w:rsidRDefault="00380370" w:rsidP="00445FC3">
      <w:pPr>
        <w:ind w:firstLine="540"/>
        <w:jc w:val="both"/>
        <w:rPr>
          <w:b/>
          <w:bCs/>
          <w:sz w:val="23"/>
          <w:szCs w:val="23"/>
        </w:rPr>
      </w:pPr>
      <w:r w:rsidRPr="006074AE">
        <w:rPr>
          <w:b/>
          <w:sz w:val="23"/>
          <w:szCs w:val="23"/>
        </w:rPr>
        <w:t>«Заводские приемо-сдаточные испытания»</w:t>
      </w:r>
      <w:r w:rsidRPr="006074AE">
        <w:rPr>
          <w:sz w:val="23"/>
          <w:szCs w:val="23"/>
        </w:rPr>
        <w:t xml:space="preserve"> </w:t>
      </w:r>
      <w:r w:rsidR="00C92BC3" w:rsidRPr="006074AE">
        <w:rPr>
          <w:sz w:val="23"/>
          <w:szCs w:val="23"/>
        </w:rPr>
        <w:t>–</w:t>
      </w:r>
      <w:r w:rsidRPr="006074AE">
        <w:rPr>
          <w:sz w:val="23"/>
          <w:szCs w:val="23"/>
        </w:rPr>
        <w:t xml:space="preserve"> испытания, проводимые по программе и методике испытаний Подрядчика, согласованной с Заказчиком, на заводе-изготовителе с целью проверки соответствия поставляемых материалов, оборудования требованиям Договора и нормативным актам в области проектирования и строительства.</w:t>
      </w:r>
    </w:p>
    <w:p w14:paraId="4328435C" w14:textId="77777777" w:rsidR="00380370" w:rsidRPr="006074AE" w:rsidRDefault="00380370" w:rsidP="00445FC3">
      <w:pPr>
        <w:ind w:firstLine="540"/>
        <w:jc w:val="both"/>
        <w:rPr>
          <w:sz w:val="23"/>
          <w:szCs w:val="23"/>
        </w:rPr>
      </w:pPr>
      <w:bookmarkStart w:id="8" w:name="_Hlk45615181"/>
      <w:r w:rsidRPr="006074AE">
        <w:rPr>
          <w:b/>
          <w:bCs/>
          <w:sz w:val="23"/>
          <w:szCs w:val="23"/>
        </w:rPr>
        <w:t xml:space="preserve">«Дефекты» </w:t>
      </w:r>
      <w:r w:rsidR="00C92BC3" w:rsidRPr="006074AE">
        <w:rPr>
          <w:sz w:val="23"/>
          <w:szCs w:val="23"/>
        </w:rPr>
        <w:t>–</w:t>
      </w:r>
      <w:r w:rsidRPr="006074AE">
        <w:rPr>
          <w:b/>
          <w:bCs/>
          <w:sz w:val="23"/>
          <w:szCs w:val="23"/>
        </w:rPr>
        <w:t xml:space="preserve"> </w:t>
      </w:r>
      <w:r w:rsidRPr="006074AE">
        <w:rPr>
          <w:bCs/>
          <w:sz w:val="23"/>
          <w:szCs w:val="23"/>
        </w:rPr>
        <w:t>недоделки,</w:t>
      </w:r>
      <w:r w:rsidRPr="006074AE">
        <w:rPr>
          <w:b/>
          <w:bCs/>
          <w:sz w:val="23"/>
          <w:szCs w:val="23"/>
        </w:rPr>
        <w:t xml:space="preserve"> </w:t>
      </w:r>
      <w:r w:rsidRPr="006074AE">
        <w:rPr>
          <w:sz w:val="23"/>
          <w:szCs w:val="23"/>
        </w:rPr>
        <w:t>несоответствия выполненных Работ (в том числе поставленных Подрядчиком материалов, изделий, конструкций, оборудования) требованиям действующего</w:t>
      </w:r>
      <w:r w:rsidRPr="006074AE">
        <w:rPr>
          <w:b/>
          <w:bCs/>
          <w:sz w:val="23"/>
          <w:szCs w:val="23"/>
        </w:rPr>
        <w:t xml:space="preserve"> </w:t>
      </w:r>
      <w:r w:rsidRPr="006074AE">
        <w:rPr>
          <w:sz w:val="23"/>
          <w:szCs w:val="23"/>
        </w:rPr>
        <w:t xml:space="preserve">законодательства РФ, СНиП, ГОСТ, </w:t>
      </w:r>
      <w:r w:rsidR="00313901" w:rsidRPr="006074AE">
        <w:rPr>
          <w:sz w:val="23"/>
          <w:szCs w:val="23"/>
        </w:rPr>
        <w:t xml:space="preserve">Технической </w:t>
      </w:r>
      <w:r w:rsidRPr="006074AE">
        <w:rPr>
          <w:sz w:val="23"/>
          <w:szCs w:val="23"/>
        </w:rPr>
        <w:t>документации и условиям Договора.</w:t>
      </w:r>
    </w:p>
    <w:p w14:paraId="7AACF397" w14:textId="77777777" w:rsidR="00B27A02" w:rsidRPr="006074AE" w:rsidRDefault="00B27A02" w:rsidP="00445FC3">
      <w:pPr>
        <w:ind w:firstLine="540"/>
        <w:jc w:val="both"/>
        <w:rPr>
          <w:sz w:val="23"/>
          <w:szCs w:val="23"/>
        </w:rPr>
      </w:pPr>
      <w:bookmarkStart w:id="9" w:name="_Hlk45619682"/>
      <w:bookmarkEnd w:id="8"/>
      <w:r w:rsidRPr="006074AE">
        <w:rPr>
          <w:b/>
          <w:sz w:val="23"/>
          <w:szCs w:val="23"/>
        </w:rPr>
        <w:t>«Рабочая комиссия»</w:t>
      </w:r>
      <w:r w:rsidRPr="006074AE">
        <w:rPr>
          <w:sz w:val="23"/>
          <w:szCs w:val="23"/>
        </w:rPr>
        <w:t xml:space="preserve"> - комиссия, назначаемая Заказчиком для приемки всех Работ. </w:t>
      </w:r>
    </w:p>
    <w:bookmarkEnd w:id="9"/>
    <w:p w14:paraId="5809D985" w14:textId="13AAFFBC" w:rsidR="0079405E" w:rsidRPr="006074AE" w:rsidRDefault="00B27A02" w:rsidP="0079405E">
      <w:pPr>
        <w:ind w:firstLine="540"/>
        <w:jc w:val="both"/>
        <w:rPr>
          <w:sz w:val="23"/>
          <w:szCs w:val="23"/>
        </w:rPr>
      </w:pPr>
      <w:r w:rsidRPr="006074AE">
        <w:rPr>
          <w:b/>
          <w:sz w:val="23"/>
          <w:szCs w:val="23"/>
        </w:rPr>
        <w:t xml:space="preserve">«Акт о приемке выполненных работ» </w:t>
      </w:r>
      <w:r w:rsidRPr="006074AE">
        <w:rPr>
          <w:sz w:val="23"/>
          <w:szCs w:val="23"/>
        </w:rPr>
        <w:t>(также</w:t>
      </w:r>
      <w:r w:rsidRPr="006074AE">
        <w:rPr>
          <w:b/>
          <w:sz w:val="23"/>
          <w:szCs w:val="23"/>
        </w:rPr>
        <w:t xml:space="preserve"> «</w:t>
      </w:r>
      <w:r w:rsidRPr="006074AE">
        <w:rPr>
          <w:sz w:val="23"/>
          <w:szCs w:val="23"/>
        </w:rPr>
        <w:t xml:space="preserve">Акт КС-2») </w:t>
      </w:r>
      <w:r w:rsidR="00445FC3" w:rsidRPr="006074AE">
        <w:rPr>
          <w:sz w:val="23"/>
          <w:szCs w:val="23"/>
        </w:rPr>
        <w:t>–</w:t>
      </w:r>
      <w:r w:rsidRPr="006074AE">
        <w:rPr>
          <w:sz w:val="23"/>
          <w:szCs w:val="23"/>
        </w:rPr>
        <w:t xml:space="preserve"> документ, подготовленный по форме КС-2, утвержденной Постановлением Госкомстата РФ от 11 ноября 1999 года № 100 и подписываемый Сторонами</w:t>
      </w:r>
      <w:r w:rsidR="0079405E" w:rsidRPr="006074AE">
        <w:rPr>
          <w:sz w:val="23"/>
          <w:szCs w:val="23"/>
        </w:rPr>
        <w:t xml:space="preserve"> при наличии смет на данные виды Работ. В случае, если на какие-то виды работ сметы не предусмотрены, то составляется Акт о приемке выполненных работ по форме Приложения № 1</w:t>
      </w:r>
      <w:r w:rsidR="006B7813" w:rsidRPr="006074AE">
        <w:rPr>
          <w:sz w:val="23"/>
          <w:szCs w:val="23"/>
        </w:rPr>
        <w:t>6</w:t>
      </w:r>
      <w:r w:rsidR="0079405E" w:rsidRPr="006074AE">
        <w:rPr>
          <w:sz w:val="23"/>
          <w:szCs w:val="23"/>
        </w:rPr>
        <w:t xml:space="preserve"> к Договору, в рамках Цены Работ, указанной в Приложении № 1 к Договору</w:t>
      </w:r>
      <w:r w:rsidRPr="006074AE">
        <w:rPr>
          <w:sz w:val="23"/>
          <w:szCs w:val="23"/>
        </w:rPr>
        <w:t xml:space="preserve">. </w:t>
      </w:r>
    </w:p>
    <w:p w14:paraId="0CEAB24A" w14:textId="77777777" w:rsidR="00B27A02" w:rsidRPr="006074AE" w:rsidRDefault="00B27A02" w:rsidP="0079405E">
      <w:pPr>
        <w:ind w:firstLine="540"/>
        <w:jc w:val="both"/>
        <w:rPr>
          <w:sz w:val="23"/>
          <w:szCs w:val="23"/>
        </w:rPr>
      </w:pPr>
      <w:r w:rsidRPr="006074AE">
        <w:rPr>
          <w:sz w:val="23"/>
          <w:szCs w:val="23"/>
        </w:rPr>
        <w:t xml:space="preserve">Подписание Заказчиком этого Акта означает приемку выполненных Подрядчиком и перечисленных в этом Акте Работ (полностью или при наличии соответствующей оговорки - в соответствующей части) для целей последующей оплаты (полностью или в соответствующей части), при условии предоставления Подрядчиком предусмотренных Договором документов и </w:t>
      </w:r>
      <w:r w:rsidR="000E7338" w:rsidRPr="006074AE">
        <w:rPr>
          <w:sz w:val="23"/>
          <w:szCs w:val="23"/>
        </w:rPr>
        <w:t>И</w:t>
      </w:r>
      <w:r w:rsidRPr="006074AE">
        <w:rPr>
          <w:sz w:val="23"/>
          <w:szCs w:val="23"/>
        </w:rPr>
        <w:t xml:space="preserve">сполнительной документации. </w:t>
      </w:r>
    </w:p>
    <w:p w14:paraId="22C674BC" w14:textId="77777777" w:rsidR="00B27A02" w:rsidRPr="006074AE" w:rsidRDefault="00B27A02" w:rsidP="00445FC3">
      <w:pPr>
        <w:ind w:firstLine="540"/>
        <w:jc w:val="both"/>
        <w:rPr>
          <w:sz w:val="23"/>
          <w:szCs w:val="23"/>
        </w:rPr>
      </w:pPr>
      <w:r w:rsidRPr="006074AE">
        <w:rPr>
          <w:b/>
          <w:sz w:val="23"/>
          <w:szCs w:val="23"/>
        </w:rPr>
        <w:t>«Справка о стоимости выполненных работ и затрат»</w:t>
      </w:r>
      <w:r w:rsidR="00F307FD" w:rsidRPr="006074AE">
        <w:rPr>
          <w:b/>
          <w:sz w:val="23"/>
          <w:szCs w:val="23"/>
        </w:rPr>
        <w:t xml:space="preserve"> </w:t>
      </w:r>
      <w:r w:rsidR="00F307FD" w:rsidRPr="006074AE">
        <w:rPr>
          <w:sz w:val="23"/>
          <w:szCs w:val="23"/>
        </w:rPr>
        <w:t>(также «Справка КС-3»)</w:t>
      </w:r>
      <w:r w:rsidRPr="006074AE">
        <w:rPr>
          <w:b/>
          <w:sz w:val="23"/>
          <w:szCs w:val="23"/>
        </w:rPr>
        <w:t xml:space="preserve"> </w:t>
      </w:r>
      <w:r w:rsidR="00445FC3" w:rsidRPr="006074AE">
        <w:rPr>
          <w:sz w:val="23"/>
          <w:szCs w:val="23"/>
        </w:rPr>
        <w:t>–</w:t>
      </w:r>
      <w:r w:rsidRPr="006074AE">
        <w:rPr>
          <w:b/>
          <w:sz w:val="23"/>
          <w:szCs w:val="23"/>
        </w:rPr>
        <w:t xml:space="preserve"> </w:t>
      </w:r>
      <w:r w:rsidRPr="006074AE">
        <w:rPr>
          <w:sz w:val="23"/>
          <w:szCs w:val="23"/>
        </w:rPr>
        <w:t>документ, подготовленный по форме КС-3, утвержденной Постановлением Госкомстата РФ от 11 ноября 1999 года № 100, подписываемый Сторонами и являющийся основанием для оплаты выполненных Подрядчиком и принятых Заказчиком Работ.</w:t>
      </w:r>
    </w:p>
    <w:p w14:paraId="32791E73" w14:textId="77777777" w:rsidR="004B449B" w:rsidRPr="006074AE" w:rsidRDefault="0083408E" w:rsidP="00893E0A">
      <w:pPr>
        <w:pStyle w:val="1"/>
        <w:shd w:val="clear" w:color="auto" w:fill="FFFFFF"/>
        <w:ind w:firstLine="567"/>
        <w:jc w:val="both"/>
        <w:textAlignment w:val="baseline"/>
        <w:rPr>
          <w:sz w:val="23"/>
          <w:szCs w:val="23"/>
          <w:lang w:val="ru-RU"/>
        </w:rPr>
      </w:pPr>
      <w:r w:rsidRPr="006074AE">
        <w:rPr>
          <w:sz w:val="23"/>
          <w:szCs w:val="23"/>
        </w:rPr>
        <w:t>«Акт рабочей комиссии о приёмке оборудования после индивидуального испытания»</w:t>
      </w:r>
      <w:r w:rsidRPr="006074AE">
        <w:rPr>
          <w:b w:val="0"/>
          <w:sz w:val="23"/>
          <w:szCs w:val="23"/>
        </w:rPr>
        <w:t xml:space="preserve"> </w:t>
      </w:r>
      <w:r w:rsidR="00445FC3" w:rsidRPr="006074AE">
        <w:rPr>
          <w:b w:val="0"/>
          <w:sz w:val="23"/>
          <w:szCs w:val="23"/>
        </w:rPr>
        <w:t>–</w:t>
      </w:r>
      <w:r w:rsidR="00445FC3" w:rsidRPr="006074AE">
        <w:rPr>
          <w:b w:val="0"/>
          <w:sz w:val="23"/>
          <w:szCs w:val="23"/>
          <w:lang w:val="ru-RU"/>
        </w:rPr>
        <w:t xml:space="preserve"> </w:t>
      </w:r>
      <w:r w:rsidRPr="006074AE">
        <w:rPr>
          <w:b w:val="0"/>
          <w:sz w:val="23"/>
          <w:szCs w:val="23"/>
        </w:rPr>
        <w:t xml:space="preserve">составленный </w:t>
      </w:r>
      <w:r w:rsidR="007A00FF" w:rsidRPr="006074AE">
        <w:rPr>
          <w:b w:val="0"/>
          <w:sz w:val="23"/>
          <w:szCs w:val="23"/>
          <w:lang w:val="ru-RU"/>
        </w:rPr>
        <w:t>Р</w:t>
      </w:r>
      <w:proofErr w:type="spellStart"/>
      <w:r w:rsidRPr="006074AE">
        <w:rPr>
          <w:b w:val="0"/>
          <w:sz w:val="23"/>
          <w:szCs w:val="23"/>
        </w:rPr>
        <w:t>абочей</w:t>
      </w:r>
      <w:proofErr w:type="spellEnd"/>
      <w:r w:rsidRPr="006074AE">
        <w:rPr>
          <w:b w:val="0"/>
          <w:sz w:val="23"/>
          <w:szCs w:val="23"/>
        </w:rPr>
        <w:t xml:space="preserve"> комиссией документ о приемке смонтированного оборудования после индивидуальных испытаний, подтверждающий соответствие оборудования</w:t>
      </w:r>
      <w:r w:rsidR="00445FC3" w:rsidRPr="006074AE">
        <w:rPr>
          <w:b w:val="0"/>
          <w:sz w:val="23"/>
          <w:szCs w:val="23"/>
          <w:lang w:val="ru-RU"/>
        </w:rPr>
        <w:t xml:space="preserve"> </w:t>
      </w:r>
      <w:r w:rsidRPr="006074AE">
        <w:rPr>
          <w:b w:val="0"/>
          <w:sz w:val="23"/>
          <w:szCs w:val="23"/>
        </w:rPr>
        <w:t xml:space="preserve">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утверждённой </w:t>
      </w:r>
      <w:r w:rsidR="005B1DD7" w:rsidRPr="006074AE">
        <w:rPr>
          <w:b w:val="0"/>
          <w:sz w:val="23"/>
          <w:szCs w:val="23"/>
        </w:rPr>
        <w:t>СП 68.13330.2017</w:t>
      </w:r>
      <w:r w:rsidRPr="006074AE">
        <w:rPr>
          <w:b w:val="0"/>
          <w:sz w:val="23"/>
          <w:szCs w:val="23"/>
        </w:rPr>
        <w:t>.</w:t>
      </w:r>
    </w:p>
    <w:p w14:paraId="6B91E68F" w14:textId="77777777" w:rsidR="0083408E" w:rsidRPr="006074AE" w:rsidRDefault="0083408E" w:rsidP="00445FC3">
      <w:pPr>
        <w:pStyle w:val="31"/>
        <w:tabs>
          <w:tab w:val="num" w:pos="22490"/>
          <w:tab w:val="num" w:pos="22732"/>
        </w:tabs>
        <w:ind w:firstLine="540"/>
        <w:rPr>
          <w:sz w:val="23"/>
          <w:szCs w:val="23"/>
          <w:u w:val="none"/>
        </w:rPr>
      </w:pPr>
      <w:r w:rsidRPr="006074AE">
        <w:rPr>
          <w:b/>
          <w:sz w:val="23"/>
          <w:szCs w:val="23"/>
          <w:u w:val="none"/>
        </w:rPr>
        <w:t xml:space="preserve">«Акт рабочей комиссии о приёмке оборудования после комплексного опробования» </w:t>
      </w:r>
      <w:r w:rsidR="00445FC3" w:rsidRPr="006074AE">
        <w:rPr>
          <w:sz w:val="23"/>
          <w:szCs w:val="23"/>
          <w:u w:val="none"/>
        </w:rPr>
        <w:t>–</w:t>
      </w:r>
      <w:r w:rsidR="00445FC3" w:rsidRPr="006074AE">
        <w:rPr>
          <w:sz w:val="23"/>
          <w:szCs w:val="23"/>
          <w:u w:val="none"/>
          <w:lang w:val="ru-RU"/>
        </w:rPr>
        <w:t xml:space="preserve"> </w:t>
      </w:r>
      <w:r w:rsidRPr="006074AE">
        <w:rPr>
          <w:b/>
          <w:sz w:val="23"/>
          <w:szCs w:val="23"/>
          <w:u w:val="none"/>
        </w:rPr>
        <w:t xml:space="preserve"> </w:t>
      </w:r>
      <w:r w:rsidRPr="006074AE">
        <w:rPr>
          <w:sz w:val="23"/>
          <w:szCs w:val="23"/>
          <w:u w:val="none"/>
        </w:rPr>
        <w:t xml:space="preserve">составленный </w:t>
      </w:r>
      <w:r w:rsidR="007A00FF" w:rsidRPr="006074AE">
        <w:rPr>
          <w:sz w:val="23"/>
          <w:szCs w:val="23"/>
          <w:u w:val="none"/>
          <w:lang w:val="ru-RU"/>
        </w:rPr>
        <w:t>Р</w:t>
      </w:r>
      <w:proofErr w:type="spellStart"/>
      <w:r w:rsidRPr="006074AE">
        <w:rPr>
          <w:sz w:val="23"/>
          <w:szCs w:val="23"/>
          <w:u w:val="none"/>
        </w:rPr>
        <w:t>абочей</w:t>
      </w:r>
      <w:proofErr w:type="spellEnd"/>
      <w:r w:rsidRPr="006074AE">
        <w:rPr>
          <w:sz w:val="23"/>
          <w:szCs w:val="23"/>
          <w:u w:val="none"/>
        </w:rPr>
        <w:t xml:space="preserve">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Данный акт составляется по форме, утверждённой </w:t>
      </w:r>
      <w:r w:rsidR="005B1DD7" w:rsidRPr="006074AE">
        <w:rPr>
          <w:bCs/>
          <w:sz w:val="23"/>
          <w:szCs w:val="23"/>
          <w:u w:val="none"/>
        </w:rPr>
        <w:t>СП 68.13330.2017</w:t>
      </w:r>
      <w:r w:rsidRPr="006074AE">
        <w:rPr>
          <w:sz w:val="23"/>
          <w:szCs w:val="23"/>
          <w:u w:val="none"/>
        </w:rPr>
        <w:t>.</w:t>
      </w:r>
    </w:p>
    <w:p w14:paraId="5746F269" w14:textId="77777777" w:rsidR="0083408E" w:rsidRPr="006074AE" w:rsidRDefault="0083408E" w:rsidP="00445FC3">
      <w:pPr>
        <w:tabs>
          <w:tab w:val="num" w:pos="22490"/>
          <w:tab w:val="num" w:pos="22528"/>
          <w:tab w:val="num" w:pos="22732"/>
        </w:tabs>
        <w:ind w:firstLine="540"/>
        <w:jc w:val="both"/>
        <w:rPr>
          <w:sz w:val="23"/>
          <w:szCs w:val="23"/>
        </w:rPr>
      </w:pPr>
      <w:r w:rsidRPr="006074AE">
        <w:rPr>
          <w:sz w:val="23"/>
          <w:szCs w:val="23"/>
        </w:rPr>
        <w:t>«</w:t>
      </w:r>
      <w:r w:rsidRPr="006074AE">
        <w:rPr>
          <w:b/>
          <w:sz w:val="23"/>
          <w:szCs w:val="23"/>
        </w:rPr>
        <w:t>Акт осмотра оборудования</w:t>
      </w:r>
      <w:r w:rsidRPr="006074AE">
        <w:rPr>
          <w:sz w:val="23"/>
          <w:szCs w:val="23"/>
        </w:rPr>
        <w:t xml:space="preserve">» </w:t>
      </w:r>
      <w:r w:rsidR="00445FC3" w:rsidRPr="006074AE">
        <w:rPr>
          <w:sz w:val="23"/>
          <w:szCs w:val="23"/>
        </w:rPr>
        <w:t xml:space="preserve">– </w:t>
      </w:r>
      <w:r w:rsidRPr="006074AE">
        <w:rPr>
          <w:sz w:val="23"/>
          <w:szCs w:val="23"/>
        </w:rPr>
        <w:t xml:space="preserve">документ, подписываемый Сторонами в целях подтверждения доставки оборудования на Объект, а также фиксации недостатков поставляемого на Объект оборудования и его неотъемлемых частей. </w:t>
      </w:r>
    </w:p>
    <w:p w14:paraId="57CE86BA" w14:textId="77777777" w:rsidR="0083408E" w:rsidRPr="006074AE" w:rsidRDefault="0083408E" w:rsidP="009A373E">
      <w:pPr>
        <w:pStyle w:val="RUS111"/>
        <w:numPr>
          <w:ilvl w:val="0"/>
          <w:numId w:val="0"/>
        </w:numPr>
        <w:spacing w:before="0" w:after="0"/>
        <w:ind w:firstLine="567"/>
        <w:rPr>
          <w:sz w:val="23"/>
          <w:szCs w:val="23"/>
        </w:rPr>
      </w:pPr>
      <w:bookmarkStart w:id="10" w:name="_Hlk45615199"/>
      <w:r w:rsidRPr="006074AE">
        <w:rPr>
          <w:sz w:val="23"/>
          <w:szCs w:val="23"/>
        </w:rPr>
        <w:t>«</w:t>
      </w:r>
      <w:r w:rsidRPr="006074AE">
        <w:rPr>
          <w:b/>
          <w:sz w:val="23"/>
          <w:szCs w:val="23"/>
        </w:rPr>
        <w:t>Гарантийный фонд</w:t>
      </w:r>
      <w:r w:rsidRPr="006074AE">
        <w:rPr>
          <w:sz w:val="23"/>
          <w:szCs w:val="23"/>
        </w:rPr>
        <w:t xml:space="preserve">» </w:t>
      </w:r>
      <w:r w:rsidR="00445FC3" w:rsidRPr="006074AE">
        <w:rPr>
          <w:sz w:val="23"/>
          <w:szCs w:val="23"/>
        </w:rPr>
        <w:t>–</w:t>
      </w:r>
      <w:r w:rsidR="00456576" w:rsidRPr="006074AE">
        <w:rPr>
          <w:sz w:val="23"/>
          <w:szCs w:val="23"/>
        </w:rPr>
        <w:t xml:space="preserve"> </w:t>
      </w:r>
      <w:r w:rsidRPr="006074AE">
        <w:rPr>
          <w:sz w:val="23"/>
          <w:szCs w:val="23"/>
        </w:rPr>
        <w:t>сумм</w:t>
      </w:r>
      <w:r w:rsidR="00456576" w:rsidRPr="006074AE">
        <w:rPr>
          <w:sz w:val="23"/>
          <w:szCs w:val="23"/>
        </w:rPr>
        <w:t>а</w:t>
      </w:r>
      <w:r w:rsidR="001E0A63" w:rsidRPr="006074AE">
        <w:rPr>
          <w:sz w:val="23"/>
          <w:szCs w:val="23"/>
        </w:rPr>
        <w:t xml:space="preserve"> денежных средств</w:t>
      </w:r>
      <w:r w:rsidRPr="006074AE">
        <w:rPr>
          <w:sz w:val="23"/>
          <w:szCs w:val="23"/>
        </w:rPr>
        <w:t>, удерживаем</w:t>
      </w:r>
      <w:r w:rsidR="001E0A63" w:rsidRPr="006074AE">
        <w:rPr>
          <w:sz w:val="23"/>
          <w:szCs w:val="23"/>
        </w:rPr>
        <w:t>ых</w:t>
      </w:r>
      <w:r w:rsidRPr="006074AE">
        <w:rPr>
          <w:sz w:val="23"/>
          <w:szCs w:val="23"/>
        </w:rPr>
        <w:t xml:space="preserve"> Заказчиком согласно условиям настоящего Договора</w:t>
      </w:r>
      <w:r w:rsidR="001E0A63" w:rsidRPr="006074AE">
        <w:rPr>
          <w:sz w:val="23"/>
          <w:szCs w:val="23"/>
        </w:rPr>
        <w:t>, в целях обеспечения исполнения обязательств Подрядчиком по Договору</w:t>
      </w:r>
      <w:r w:rsidRPr="006074AE">
        <w:rPr>
          <w:sz w:val="23"/>
          <w:szCs w:val="23"/>
        </w:rPr>
        <w:t>. Заказчик имеет право использовать Гарантийный фонд в случае ненадлежащего исполнения Подрядчиком своих обязательств по Договору</w:t>
      </w:r>
      <w:r w:rsidR="007A00FF" w:rsidRPr="006074AE">
        <w:rPr>
          <w:sz w:val="23"/>
          <w:szCs w:val="23"/>
        </w:rPr>
        <w:t>, предварительно письменно уведомив Подрядчика.</w:t>
      </w:r>
    </w:p>
    <w:p w14:paraId="1022E0FA" w14:textId="77777777" w:rsidR="0083408E" w:rsidRPr="006074AE" w:rsidRDefault="0083408E" w:rsidP="00445FC3">
      <w:pPr>
        <w:ind w:firstLine="540"/>
        <w:jc w:val="both"/>
        <w:rPr>
          <w:sz w:val="23"/>
          <w:szCs w:val="23"/>
        </w:rPr>
      </w:pPr>
      <w:r w:rsidRPr="006074AE">
        <w:rPr>
          <w:b/>
          <w:sz w:val="23"/>
          <w:szCs w:val="23"/>
        </w:rPr>
        <w:t xml:space="preserve">«Банковская </w:t>
      </w:r>
      <w:r w:rsidR="00111DFE" w:rsidRPr="006074AE">
        <w:rPr>
          <w:b/>
          <w:sz w:val="23"/>
          <w:szCs w:val="23"/>
        </w:rPr>
        <w:t>г</w:t>
      </w:r>
      <w:r w:rsidRPr="006074AE">
        <w:rPr>
          <w:b/>
          <w:sz w:val="23"/>
          <w:szCs w:val="23"/>
        </w:rPr>
        <w:t xml:space="preserve">арантия» </w:t>
      </w:r>
      <w:r w:rsidR="00445FC3" w:rsidRPr="006074AE">
        <w:rPr>
          <w:sz w:val="23"/>
          <w:szCs w:val="23"/>
        </w:rPr>
        <w:t>–</w:t>
      </w:r>
      <w:r w:rsidRPr="006074AE">
        <w:rPr>
          <w:b/>
          <w:sz w:val="23"/>
          <w:szCs w:val="23"/>
        </w:rPr>
        <w:t xml:space="preserve"> </w:t>
      </w:r>
      <w:r w:rsidRPr="006074AE">
        <w:rPr>
          <w:sz w:val="23"/>
          <w:szCs w:val="23"/>
        </w:rPr>
        <w:t>средство обеспечения обязательств Подрядчика</w:t>
      </w:r>
      <w:r w:rsidR="00D724E1" w:rsidRPr="006074AE">
        <w:rPr>
          <w:sz w:val="23"/>
          <w:szCs w:val="23"/>
        </w:rPr>
        <w:t xml:space="preserve"> по возврату аванса</w:t>
      </w:r>
      <w:r w:rsidRPr="006074AE">
        <w:rPr>
          <w:sz w:val="23"/>
          <w:szCs w:val="23"/>
        </w:rPr>
        <w:t xml:space="preserve"> по Договору и/или обязательств Подрядчика по </w:t>
      </w:r>
      <w:r w:rsidR="00D724E1" w:rsidRPr="006074AE">
        <w:rPr>
          <w:sz w:val="23"/>
          <w:szCs w:val="23"/>
        </w:rPr>
        <w:t>Договору (за исключением обязательства по возврату аванса)</w:t>
      </w:r>
      <w:r w:rsidRPr="006074AE">
        <w:rPr>
          <w:sz w:val="23"/>
          <w:szCs w:val="23"/>
        </w:rPr>
        <w:t xml:space="preserve">, предоставляемое Подрядчиком Заказчику и являющееся необходимым условием </w:t>
      </w:r>
      <w:r w:rsidR="00D724E1" w:rsidRPr="006074AE">
        <w:rPr>
          <w:sz w:val="23"/>
          <w:szCs w:val="23"/>
        </w:rPr>
        <w:t xml:space="preserve">для выплаты аванса по Договору или </w:t>
      </w:r>
      <w:r w:rsidR="007C5452" w:rsidRPr="006074AE">
        <w:rPr>
          <w:sz w:val="23"/>
          <w:szCs w:val="23"/>
        </w:rPr>
        <w:t xml:space="preserve">изменения порядка </w:t>
      </w:r>
      <w:r w:rsidR="00D724E1" w:rsidRPr="006074AE">
        <w:rPr>
          <w:sz w:val="23"/>
          <w:szCs w:val="23"/>
        </w:rPr>
        <w:t>возврата (</w:t>
      </w:r>
      <w:r w:rsidR="007C5452" w:rsidRPr="006074AE">
        <w:rPr>
          <w:sz w:val="23"/>
          <w:szCs w:val="23"/>
        </w:rPr>
        <w:t>оплаты</w:t>
      </w:r>
      <w:r w:rsidR="00D724E1" w:rsidRPr="006074AE">
        <w:rPr>
          <w:sz w:val="23"/>
          <w:szCs w:val="23"/>
        </w:rPr>
        <w:t>)</w:t>
      </w:r>
      <w:r w:rsidR="007C5452" w:rsidRPr="006074AE">
        <w:rPr>
          <w:sz w:val="23"/>
          <w:szCs w:val="23"/>
        </w:rPr>
        <w:t xml:space="preserve"> Гарантийного фонда</w:t>
      </w:r>
      <w:r w:rsidRPr="006074AE">
        <w:rPr>
          <w:sz w:val="23"/>
          <w:szCs w:val="23"/>
        </w:rPr>
        <w:t xml:space="preserve">.  </w:t>
      </w:r>
    </w:p>
    <w:bookmarkEnd w:id="10"/>
    <w:p w14:paraId="5774E6A4" w14:textId="09EE9C8D" w:rsidR="00B27A02" w:rsidRPr="006074AE" w:rsidRDefault="00B27A02" w:rsidP="00A040D5">
      <w:pPr>
        <w:ind w:firstLine="540"/>
        <w:jc w:val="both"/>
        <w:rPr>
          <w:sz w:val="23"/>
          <w:szCs w:val="23"/>
        </w:rPr>
      </w:pPr>
      <w:r w:rsidRPr="006074AE">
        <w:rPr>
          <w:b/>
          <w:sz w:val="23"/>
          <w:szCs w:val="23"/>
        </w:rPr>
        <w:t>«Субподрядчик»</w:t>
      </w:r>
      <w:r w:rsidRPr="006074AE">
        <w:rPr>
          <w:sz w:val="23"/>
          <w:szCs w:val="23"/>
        </w:rPr>
        <w:t xml:space="preserve"> </w:t>
      </w:r>
      <w:r w:rsidR="00445FC3" w:rsidRPr="006074AE">
        <w:rPr>
          <w:sz w:val="23"/>
          <w:szCs w:val="23"/>
        </w:rPr>
        <w:t>–</w:t>
      </w:r>
      <w:r w:rsidR="001F14C6" w:rsidRPr="006074AE">
        <w:rPr>
          <w:sz w:val="23"/>
          <w:szCs w:val="23"/>
        </w:rPr>
        <w:t xml:space="preserve"> </w:t>
      </w:r>
      <w:r w:rsidRPr="006074AE">
        <w:rPr>
          <w:sz w:val="23"/>
          <w:szCs w:val="23"/>
        </w:rPr>
        <w:t xml:space="preserve">лицо, </w:t>
      </w:r>
      <w:r w:rsidR="00111DFE" w:rsidRPr="006074AE">
        <w:rPr>
          <w:sz w:val="23"/>
          <w:szCs w:val="23"/>
        </w:rPr>
        <w:t>привлекаемое с предварительного согласия Заказчика Подрядчиком для выполнения части Работ,</w:t>
      </w:r>
      <w:r w:rsidR="00111DFE" w:rsidRPr="006074AE" w:rsidDel="00C83329">
        <w:rPr>
          <w:sz w:val="23"/>
          <w:szCs w:val="23"/>
        </w:rPr>
        <w:t xml:space="preserve"> </w:t>
      </w:r>
      <w:r w:rsidR="00111DFE" w:rsidRPr="006074AE">
        <w:rPr>
          <w:sz w:val="23"/>
          <w:szCs w:val="23"/>
        </w:rPr>
        <w:t>являющееся членом саморегулируемой организации, имеющее необходимые разрешения (лицензии)</w:t>
      </w:r>
      <w:r w:rsidRPr="006074AE">
        <w:rPr>
          <w:sz w:val="23"/>
          <w:szCs w:val="23"/>
        </w:rPr>
        <w:t>.</w:t>
      </w:r>
    </w:p>
    <w:p w14:paraId="3AC106E2" w14:textId="77777777" w:rsidR="0083408E" w:rsidRPr="006074AE" w:rsidRDefault="0083408E" w:rsidP="00A040D5">
      <w:pPr>
        <w:ind w:firstLine="540"/>
        <w:jc w:val="both"/>
        <w:rPr>
          <w:sz w:val="23"/>
          <w:szCs w:val="23"/>
        </w:rPr>
      </w:pPr>
      <w:r w:rsidRPr="006074AE">
        <w:rPr>
          <w:b/>
          <w:sz w:val="23"/>
          <w:szCs w:val="23"/>
        </w:rPr>
        <w:t>«Представитель Заказчика»</w:t>
      </w:r>
      <w:r w:rsidR="00445FC3" w:rsidRPr="006074AE">
        <w:rPr>
          <w:sz w:val="23"/>
          <w:szCs w:val="23"/>
        </w:rPr>
        <w:t xml:space="preserve"> –</w:t>
      </w:r>
      <w:r w:rsidR="00456576" w:rsidRPr="006074AE">
        <w:rPr>
          <w:sz w:val="23"/>
          <w:szCs w:val="23"/>
        </w:rPr>
        <w:t xml:space="preserve"> </w:t>
      </w:r>
      <w:r w:rsidRPr="006074AE">
        <w:rPr>
          <w:sz w:val="23"/>
          <w:szCs w:val="23"/>
        </w:rPr>
        <w:t xml:space="preserve">лицо, уполномоченное Заказчиком на период выполнения Сторонами взаимных обязательств по Договору </w:t>
      </w:r>
      <w:r w:rsidR="00570551" w:rsidRPr="006074AE">
        <w:rPr>
          <w:sz w:val="23"/>
          <w:szCs w:val="23"/>
        </w:rPr>
        <w:t xml:space="preserve">представлять его интересы и </w:t>
      </w:r>
      <w:r w:rsidRPr="006074AE">
        <w:rPr>
          <w:sz w:val="23"/>
          <w:szCs w:val="23"/>
        </w:rPr>
        <w:t xml:space="preserve">для осуществления контроля за ходом и качеством выполняемых Подрядчиком Работ, согласования использования </w:t>
      </w:r>
      <w:r w:rsidR="005B1DD7" w:rsidRPr="006074AE">
        <w:rPr>
          <w:sz w:val="23"/>
          <w:szCs w:val="23"/>
        </w:rPr>
        <w:t xml:space="preserve">материалов </w:t>
      </w:r>
      <w:r w:rsidRPr="006074AE">
        <w:rPr>
          <w:sz w:val="23"/>
          <w:szCs w:val="23"/>
        </w:rPr>
        <w:t xml:space="preserve">и </w:t>
      </w:r>
      <w:r w:rsidR="005B1DD7" w:rsidRPr="006074AE">
        <w:rPr>
          <w:sz w:val="23"/>
          <w:szCs w:val="23"/>
        </w:rPr>
        <w:t>оборудования</w:t>
      </w:r>
      <w:r w:rsidRPr="006074AE">
        <w:rPr>
          <w:sz w:val="23"/>
          <w:szCs w:val="23"/>
        </w:rPr>
        <w:t xml:space="preserve">, организации решения всех технических вопросов с </w:t>
      </w:r>
      <w:r w:rsidR="00570551" w:rsidRPr="006074AE">
        <w:rPr>
          <w:sz w:val="23"/>
          <w:szCs w:val="23"/>
        </w:rPr>
        <w:t>п</w:t>
      </w:r>
      <w:r w:rsidRPr="006074AE">
        <w:rPr>
          <w:sz w:val="23"/>
          <w:szCs w:val="23"/>
        </w:rPr>
        <w:t xml:space="preserve">редставителем Подрядчика, для проверки и подписания Актов </w:t>
      </w:r>
      <w:r w:rsidR="00570551" w:rsidRPr="006074AE">
        <w:rPr>
          <w:sz w:val="23"/>
          <w:szCs w:val="23"/>
        </w:rPr>
        <w:t>КС-2</w:t>
      </w:r>
      <w:r w:rsidRPr="006074AE">
        <w:rPr>
          <w:sz w:val="23"/>
          <w:szCs w:val="23"/>
        </w:rPr>
        <w:t xml:space="preserve"> и Справок</w:t>
      </w:r>
      <w:r w:rsidR="00570551" w:rsidRPr="006074AE">
        <w:rPr>
          <w:sz w:val="23"/>
          <w:szCs w:val="23"/>
        </w:rPr>
        <w:t xml:space="preserve"> КС-3, а также выполнения других полномочий</w:t>
      </w:r>
      <w:r w:rsidRPr="006074AE">
        <w:rPr>
          <w:sz w:val="23"/>
          <w:szCs w:val="23"/>
        </w:rPr>
        <w:t>.</w:t>
      </w:r>
    </w:p>
    <w:p w14:paraId="1A31D5C2" w14:textId="77777777" w:rsidR="0083408E" w:rsidRPr="006074AE" w:rsidRDefault="0083408E" w:rsidP="00445FC3">
      <w:pPr>
        <w:pStyle w:val="RUS111"/>
        <w:numPr>
          <w:ilvl w:val="0"/>
          <w:numId w:val="0"/>
        </w:numPr>
        <w:spacing w:before="0" w:after="0"/>
        <w:ind w:firstLine="540"/>
        <w:rPr>
          <w:sz w:val="23"/>
          <w:szCs w:val="23"/>
        </w:rPr>
      </w:pPr>
      <w:r w:rsidRPr="006074AE">
        <w:rPr>
          <w:b/>
          <w:sz w:val="23"/>
          <w:szCs w:val="23"/>
        </w:rPr>
        <w:t>«Представитель Подрядчика»</w:t>
      </w:r>
      <w:r w:rsidR="00445FC3" w:rsidRPr="006074AE">
        <w:rPr>
          <w:sz w:val="23"/>
          <w:szCs w:val="23"/>
        </w:rPr>
        <w:t xml:space="preserve"> –</w:t>
      </w:r>
      <w:r w:rsidRPr="006074AE">
        <w:rPr>
          <w:sz w:val="23"/>
          <w:szCs w:val="23"/>
        </w:rPr>
        <w:t xml:space="preserve"> лицо, уполномоченное Подрядчиком на период выполнения Сторонами взаимных обязательств по Договору</w:t>
      </w:r>
      <w:r w:rsidR="00570551" w:rsidRPr="006074AE">
        <w:rPr>
          <w:sz w:val="23"/>
          <w:szCs w:val="23"/>
        </w:rPr>
        <w:t xml:space="preserve"> представлять его интересы и</w:t>
      </w:r>
      <w:r w:rsidRPr="006074AE">
        <w:rPr>
          <w:sz w:val="23"/>
          <w:szCs w:val="23"/>
        </w:rPr>
        <w:t xml:space="preserve"> для организации, выполнения и координации Работ</w:t>
      </w:r>
      <w:r w:rsidR="00570551" w:rsidRPr="006074AE">
        <w:rPr>
          <w:sz w:val="23"/>
          <w:szCs w:val="23"/>
        </w:rPr>
        <w:t>, осуществления иных полномочий</w:t>
      </w:r>
      <w:r w:rsidRPr="006074AE">
        <w:rPr>
          <w:sz w:val="23"/>
          <w:szCs w:val="23"/>
        </w:rPr>
        <w:t xml:space="preserve">, а также решения вопросов с Представителем Заказчика на Объекте. </w:t>
      </w:r>
    </w:p>
    <w:p w14:paraId="04E23C29" w14:textId="77777777" w:rsidR="00574E25" w:rsidRPr="006074AE" w:rsidRDefault="00574E25" w:rsidP="00445FC3">
      <w:pPr>
        <w:ind w:firstLine="540"/>
        <w:jc w:val="both"/>
        <w:rPr>
          <w:sz w:val="23"/>
          <w:szCs w:val="23"/>
        </w:rPr>
      </w:pPr>
      <w:r w:rsidRPr="006074AE">
        <w:rPr>
          <w:b/>
          <w:sz w:val="23"/>
          <w:szCs w:val="23"/>
        </w:rPr>
        <w:lastRenderedPageBreak/>
        <w:t xml:space="preserve">«Поставщик» </w:t>
      </w:r>
      <w:r w:rsidR="00445FC3" w:rsidRPr="006074AE">
        <w:rPr>
          <w:sz w:val="23"/>
          <w:szCs w:val="23"/>
        </w:rPr>
        <w:t>–</w:t>
      </w:r>
      <w:r w:rsidRPr="006074AE">
        <w:rPr>
          <w:b/>
          <w:sz w:val="23"/>
          <w:szCs w:val="23"/>
        </w:rPr>
        <w:t xml:space="preserve"> </w:t>
      </w:r>
      <w:r w:rsidRPr="006074AE">
        <w:rPr>
          <w:sz w:val="23"/>
          <w:szCs w:val="23"/>
        </w:rPr>
        <w:t xml:space="preserve">юридическое лицо, индивидуальный предприниматель, заключивший с Подрядчиком договор поставки </w:t>
      </w:r>
      <w:r w:rsidR="004F76E3" w:rsidRPr="006074AE">
        <w:rPr>
          <w:sz w:val="23"/>
          <w:szCs w:val="23"/>
        </w:rPr>
        <w:t>о</w:t>
      </w:r>
      <w:r w:rsidRPr="006074AE">
        <w:rPr>
          <w:sz w:val="23"/>
          <w:szCs w:val="23"/>
        </w:rPr>
        <w:t xml:space="preserve">борудования, материалов, конструкций, необходимых для выполнения Подрядчиком Работ по настоящему Договору. </w:t>
      </w:r>
    </w:p>
    <w:p w14:paraId="7A80AFEC" w14:textId="77777777" w:rsidR="007D2980" w:rsidRPr="006074AE" w:rsidRDefault="00B926A7" w:rsidP="005F67A9">
      <w:pPr>
        <w:ind w:firstLine="539"/>
        <w:jc w:val="both"/>
        <w:rPr>
          <w:sz w:val="23"/>
          <w:szCs w:val="23"/>
          <w:lang w:eastAsia="en-US"/>
        </w:rPr>
      </w:pPr>
      <w:r w:rsidRPr="006074AE">
        <w:rPr>
          <w:b/>
          <w:sz w:val="23"/>
          <w:szCs w:val="23"/>
        </w:rPr>
        <w:t xml:space="preserve">«Застройщик» </w:t>
      </w:r>
      <w:r w:rsidRPr="006074AE">
        <w:rPr>
          <w:sz w:val="23"/>
          <w:szCs w:val="23"/>
        </w:rPr>
        <w:t xml:space="preserve">– </w:t>
      </w:r>
      <w:r w:rsidR="00AE5EBF" w:rsidRPr="006074AE">
        <w:rPr>
          <w:sz w:val="23"/>
          <w:szCs w:val="23"/>
        </w:rPr>
        <w:t>Акционерное общество «Международный аэропорт «Краснодар», расположенное по адресу:</w:t>
      </w:r>
      <w:r w:rsidR="00AE5EBF" w:rsidRPr="006074AE">
        <w:rPr>
          <w:sz w:val="23"/>
          <w:szCs w:val="23"/>
          <w:lang w:eastAsia="en-US"/>
        </w:rPr>
        <w:t xml:space="preserve"> </w:t>
      </w:r>
      <w:r w:rsidR="00AE5EBF" w:rsidRPr="006074AE">
        <w:rPr>
          <w:sz w:val="23"/>
          <w:szCs w:val="23"/>
        </w:rPr>
        <w:t xml:space="preserve">350912, Россия, Краснодарский край, г. Краснодар, ул. им. Евдокии </w:t>
      </w:r>
      <w:proofErr w:type="spellStart"/>
      <w:r w:rsidR="00AE5EBF" w:rsidRPr="006074AE">
        <w:rPr>
          <w:sz w:val="23"/>
          <w:szCs w:val="23"/>
        </w:rPr>
        <w:t>Бершанской</w:t>
      </w:r>
      <w:proofErr w:type="spellEnd"/>
      <w:r w:rsidR="00AE5EBF" w:rsidRPr="006074AE">
        <w:rPr>
          <w:sz w:val="23"/>
          <w:szCs w:val="23"/>
        </w:rPr>
        <w:t>, 355</w:t>
      </w:r>
      <w:r w:rsidR="00AE5EBF" w:rsidRPr="006074AE">
        <w:rPr>
          <w:sz w:val="23"/>
          <w:szCs w:val="23"/>
          <w:lang w:eastAsia="en-US"/>
        </w:rPr>
        <w:t xml:space="preserve">, ИНН </w:t>
      </w:r>
      <w:r w:rsidR="00AE5EBF" w:rsidRPr="006074AE">
        <w:rPr>
          <w:bCs/>
          <w:sz w:val="23"/>
          <w:szCs w:val="23"/>
        </w:rPr>
        <w:t>2312126429</w:t>
      </w:r>
      <w:r w:rsidR="00AE5EBF" w:rsidRPr="006074AE">
        <w:rPr>
          <w:sz w:val="23"/>
          <w:szCs w:val="23"/>
          <w:lang w:eastAsia="en-US"/>
        </w:rPr>
        <w:t xml:space="preserve">, КПП </w:t>
      </w:r>
      <w:r w:rsidR="00AE5EBF" w:rsidRPr="006074AE">
        <w:rPr>
          <w:bCs/>
          <w:sz w:val="23"/>
          <w:szCs w:val="23"/>
        </w:rPr>
        <w:t>231201001</w:t>
      </w:r>
      <w:r w:rsidR="00D31A9D" w:rsidRPr="006074AE">
        <w:rPr>
          <w:sz w:val="23"/>
          <w:szCs w:val="23"/>
          <w:lang w:eastAsia="en-US"/>
        </w:rPr>
        <w:t>.</w:t>
      </w:r>
    </w:p>
    <w:p w14:paraId="5E0A5582" w14:textId="77777777" w:rsidR="00231C0E" w:rsidRPr="006074AE" w:rsidRDefault="00231C0E" w:rsidP="005F67A9">
      <w:pPr>
        <w:ind w:firstLine="539"/>
        <w:jc w:val="both"/>
        <w:rPr>
          <w:sz w:val="23"/>
          <w:szCs w:val="23"/>
        </w:rPr>
      </w:pPr>
    </w:p>
    <w:p w14:paraId="4D7F47C0" w14:textId="77777777" w:rsidR="005C1AC5" w:rsidRPr="006074AE" w:rsidRDefault="005C1AC5" w:rsidP="005F67A9">
      <w:pPr>
        <w:pStyle w:val="3"/>
        <w:ind w:left="0" w:firstLine="539"/>
        <w:rPr>
          <w:sz w:val="23"/>
          <w:szCs w:val="23"/>
        </w:rPr>
      </w:pPr>
      <w:r w:rsidRPr="006074AE">
        <w:rPr>
          <w:sz w:val="23"/>
          <w:szCs w:val="23"/>
        </w:rPr>
        <w:t xml:space="preserve">2. </w:t>
      </w:r>
      <w:r w:rsidRPr="006074AE">
        <w:rPr>
          <w:caps/>
          <w:sz w:val="23"/>
          <w:szCs w:val="23"/>
        </w:rPr>
        <w:t>Предмет договора</w:t>
      </w:r>
    </w:p>
    <w:p w14:paraId="26F05D54" w14:textId="063295A2" w:rsidR="00AE4922" w:rsidRPr="006074AE" w:rsidRDefault="005C1AC5" w:rsidP="00445FC3">
      <w:pPr>
        <w:ind w:firstLine="540"/>
        <w:jc w:val="both"/>
        <w:rPr>
          <w:b/>
          <w:sz w:val="23"/>
          <w:szCs w:val="23"/>
        </w:rPr>
      </w:pPr>
      <w:r w:rsidRPr="006074AE">
        <w:rPr>
          <w:sz w:val="23"/>
          <w:szCs w:val="23"/>
        </w:rPr>
        <w:t>2.1.</w:t>
      </w:r>
      <w:r w:rsidR="003C2DEF" w:rsidRPr="006074AE">
        <w:rPr>
          <w:sz w:val="23"/>
          <w:szCs w:val="23"/>
        </w:rPr>
        <w:t xml:space="preserve"> </w:t>
      </w:r>
      <w:r w:rsidR="00E15852" w:rsidRPr="006074AE">
        <w:rPr>
          <w:sz w:val="23"/>
          <w:szCs w:val="23"/>
        </w:rPr>
        <w:t xml:space="preserve">В порядке и на условиях, установленных настоящим </w:t>
      </w:r>
      <w:r w:rsidR="00B21474" w:rsidRPr="006074AE">
        <w:rPr>
          <w:sz w:val="23"/>
          <w:szCs w:val="23"/>
        </w:rPr>
        <w:t>Д</w:t>
      </w:r>
      <w:r w:rsidR="00E15852" w:rsidRPr="006074AE">
        <w:rPr>
          <w:sz w:val="23"/>
          <w:szCs w:val="23"/>
        </w:rPr>
        <w:t xml:space="preserve">оговором, </w:t>
      </w:r>
      <w:r w:rsidR="002841CF" w:rsidRPr="006074AE">
        <w:rPr>
          <w:sz w:val="23"/>
          <w:szCs w:val="23"/>
        </w:rPr>
        <w:t>Технической</w:t>
      </w:r>
      <w:r w:rsidR="00E15852" w:rsidRPr="006074AE">
        <w:rPr>
          <w:sz w:val="23"/>
          <w:szCs w:val="23"/>
        </w:rPr>
        <w:t xml:space="preserve"> документацией, </w:t>
      </w:r>
      <w:r w:rsidR="0030112D" w:rsidRPr="006074AE">
        <w:rPr>
          <w:sz w:val="23"/>
          <w:szCs w:val="23"/>
        </w:rPr>
        <w:t xml:space="preserve">Техническим заданием (Приложение № </w:t>
      </w:r>
      <w:r w:rsidR="006B7813" w:rsidRPr="006074AE">
        <w:rPr>
          <w:sz w:val="23"/>
          <w:szCs w:val="23"/>
        </w:rPr>
        <w:t>7</w:t>
      </w:r>
      <w:r w:rsidR="0030112D" w:rsidRPr="006074AE">
        <w:rPr>
          <w:sz w:val="23"/>
          <w:szCs w:val="23"/>
        </w:rPr>
        <w:t xml:space="preserve"> к Договору), </w:t>
      </w:r>
      <w:r w:rsidR="00E15852" w:rsidRPr="006074AE">
        <w:rPr>
          <w:sz w:val="23"/>
          <w:szCs w:val="23"/>
        </w:rPr>
        <w:t>Календарным графиком выполнения</w:t>
      </w:r>
      <w:r w:rsidR="00267378" w:rsidRPr="006074AE">
        <w:rPr>
          <w:sz w:val="23"/>
          <w:szCs w:val="23"/>
        </w:rPr>
        <w:t xml:space="preserve"> </w:t>
      </w:r>
      <w:r w:rsidR="00E15852" w:rsidRPr="006074AE">
        <w:rPr>
          <w:sz w:val="23"/>
          <w:szCs w:val="23"/>
        </w:rPr>
        <w:t>работ</w:t>
      </w:r>
      <w:r w:rsidR="0030112D" w:rsidRPr="006074AE">
        <w:rPr>
          <w:sz w:val="23"/>
          <w:szCs w:val="23"/>
        </w:rPr>
        <w:t xml:space="preserve"> (Приложение № 2 к Договору)</w:t>
      </w:r>
      <w:r w:rsidR="00BB4EA7" w:rsidRPr="006074AE">
        <w:rPr>
          <w:sz w:val="23"/>
          <w:szCs w:val="23"/>
        </w:rPr>
        <w:t>,</w:t>
      </w:r>
      <w:r w:rsidR="00E15852" w:rsidRPr="006074AE">
        <w:rPr>
          <w:sz w:val="23"/>
          <w:szCs w:val="23"/>
        </w:rPr>
        <w:t xml:space="preserve"> в соответствии </w:t>
      </w:r>
      <w:r w:rsidR="001A131C" w:rsidRPr="006074AE">
        <w:rPr>
          <w:sz w:val="23"/>
          <w:szCs w:val="23"/>
        </w:rPr>
        <w:t xml:space="preserve">с требованиями технических регламентов (СП, </w:t>
      </w:r>
      <w:r w:rsidR="00E15852" w:rsidRPr="006074AE">
        <w:rPr>
          <w:sz w:val="23"/>
          <w:szCs w:val="23"/>
        </w:rPr>
        <w:t>СНиП, ГОСТ</w:t>
      </w:r>
      <w:r w:rsidR="001A131C" w:rsidRPr="006074AE">
        <w:rPr>
          <w:sz w:val="23"/>
          <w:szCs w:val="23"/>
        </w:rPr>
        <w:t>, др.)</w:t>
      </w:r>
      <w:r w:rsidR="00E15852" w:rsidRPr="006074AE">
        <w:rPr>
          <w:sz w:val="23"/>
          <w:szCs w:val="23"/>
        </w:rPr>
        <w:t xml:space="preserve"> и действующ</w:t>
      </w:r>
      <w:r w:rsidR="001A131C" w:rsidRPr="006074AE">
        <w:rPr>
          <w:sz w:val="23"/>
          <w:szCs w:val="23"/>
        </w:rPr>
        <w:t>его</w:t>
      </w:r>
      <w:r w:rsidR="00E15852" w:rsidRPr="006074AE">
        <w:rPr>
          <w:sz w:val="23"/>
          <w:szCs w:val="23"/>
        </w:rPr>
        <w:t xml:space="preserve"> законодательств</w:t>
      </w:r>
      <w:r w:rsidR="001A131C" w:rsidRPr="006074AE">
        <w:rPr>
          <w:sz w:val="23"/>
          <w:szCs w:val="23"/>
        </w:rPr>
        <w:t>а РФ</w:t>
      </w:r>
      <w:r w:rsidR="00FA0656" w:rsidRPr="006074AE">
        <w:rPr>
          <w:sz w:val="23"/>
          <w:szCs w:val="23"/>
        </w:rPr>
        <w:t>,</w:t>
      </w:r>
      <w:r w:rsidR="00E15852" w:rsidRPr="006074AE">
        <w:rPr>
          <w:sz w:val="23"/>
          <w:szCs w:val="23"/>
        </w:rPr>
        <w:t xml:space="preserve"> Подрядчик обязуется по заданию Заказчика </w:t>
      </w:r>
      <w:r w:rsidR="0045669D" w:rsidRPr="006074AE">
        <w:rPr>
          <w:sz w:val="23"/>
          <w:szCs w:val="23"/>
        </w:rPr>
        <w:t xml:space="preserve">выполнить следующие </w:t>
      </w:r>
      <w:r w:rsidR="00910BFF" w:rsidRPr="006074AE">
        <w:rPr>
          <w:sz w:val="23"/>
          <w:szCs w:val="23"/>
        </w:rPr>
        <w:t>работы</w:t>
      </w:r>
      <w:r w:rsidR="001A131C" w:rsidRPr="006074AE">
        <w:rPr>
          <w:sz w:val="23"/>
          <w:szCs w:val="23"/>
        </w:rPr>
        <w:t xml:space="preserve"> на Объекте</w:t>
      </w:r>
      <w:r w:rsidR="00593728" w:rsidRPr="006074AE">
        <w:rPr>
          <w:sz w:val="23"/>
          <w:szCs w:val="23"/>
        </w:rPr>
        <w:t>:</w:t>
      </w:r>
      <w:r w:rsidR="00910BFF" w:rsidRPr="006074AE">
        <w:rPr>
          <w:b/>
          <w:sz w:val="23"/>
          <w:szCs w:val="23"/>
        </w:rPr>
        <w:t xml:space="preserve"> </w:t>
      </w:r>
    </w:p>
    <w:p w14:paraId="0E7E83D3" w14:textId="77777777" w:rsidR="00DC245D" w:rsidRPr="006074AE" w:rsidRDefault="00996151" w:rsidP="00445FC3">
      <w:pPr>
        <w:ind w:firstLine="540"/>
        <w:jc w:val="both"/>
        <w:rPr>
          <w:sz w:val="23"/>
          <w:szCs w:val="23"/>
        </w:rPr>
      </w:pPr>
      <w:r w:rsidRPr="006074AE">
        <w:rPr>
          <w:sz w:val="23"/>
          <w:szCs w:val="23"/>
          <w:highlight w:val="green"/>
        </w:rPr>
        <w:t>__________</w:t>
      </w:r>
      <w:r w:rsidRPr="006074AE">
        <w:rPr>
          <w:sz w:val="23"/>
          <w:szCs w:val="23"/>
        </w:rPr>
        <w:t xml:space="preserve"> </w:t>
      </w:r>
      <w:r w:rsidR="00DC245D" w:rsidRPr="006074AE">
        <w:rPr>
          <w:sz w:val="23"/>
          <w:szCs w:val="23"/>
        </w:rPr>
        <w:t>,</w:t>
      </w:r>
    </w:p>
    <w:p w14:paraId="56A92CA9" w14:textId="3772F7CC" w:rsidR="005C1AC5" w:rsidRPr="006074AE" w:rsidRDefault="00DC245D" w:rsidP="00A040D5">
      <w:pPr>
        <w:ind w:firstLine="540"/>
        <w:jc w:val="both"/>
        <w:rPr>
          <w:sz w:val="23"/>
          <w:szCs w:val="23"/>
        </w:rPr>
      </w:pPr>
      <w:r w:rsidRPr="006074AE">
        <w:rPr>
          <w:sz w:val="23"/>
          <w:szCs w:val="23"/>
        </w:rPr>
        <w:t xml:space="preserve">подготовку, оформление и ведение Исполнительной документации </w:t>
      </w:r>
      <w:r w:rsidR="00996151" w:rsidRPr="006074AE">
        <w:rPr>
          <w:sz w:val="23"/>
          <w:szCs w:val="23"/>
        </w:rPr>
        <w:t>(далее «Работы»)</w:t>
      </w:r>
      <w:r w:rsidR="0045669D" w:rsidRPr="006074AE">
        <w:rPr>
          <w:sz w:val="23"/>
          <w:szCs w:val="23"/>
        </w:rPr>
        <w:t>, обеспечивающие ввод его в эксплуатацию</w:t>
      </w:r>
      <w:r w:rsidR="00672960" w:rsidRPr="006074AE">
        <w:rPr>
          <w:sz w:val="23"/>
          <w:szCs w:val="23"/>
        </w:rPr>
        <w:t xml:space="preserve">, </w:t>
      </w:r>
      <w:r w:rsidR="00E15852" w:rsidRPr="006074AE">
        <w:rPr>
          <w:sz w:val="23"/>
          <w:szCs w:val="23"/>
        </w:rPr>
        <w:t>а Заказчик обязуется принять результаты Работ и оплатить их.</w:t>
      </w:r>
      <w:r w:rsidR="005C1AC5" w:rsidRPr="006074AE">
        <w:rPr>
          <w:sz w:val="23"/>
          <w:szCs w:val="23"/>
        </w:rPr>
        <w:t xml:space="preserve"> </w:t>
      </w:r>
    </w:p>
    <w:p w14:paraId="3323445C" w14:textId="77777777" w:rsidR="00DC245D" w:rsidRPr="006074AE" w:rsidRDefault="00DC245D" w:rsidP="00DC245D">
      <w:pPr>
        <w:ind w:firstLine="540"/>
        <w:jc w:val="both"/>
        <w:rPr>
          <w:sz w:val="23"/>
          <w:szCs w:val="23"/>
        </w:rPr>
      </w:pPr>
      <w:r w:rsidRPr="006074AE">
        <w:rPr>
          <w:sz w:val="23"/>
          <w:szCs w:val="23"/>
        </w:rPr>
        <w:t>Во избежание сомнений подготовка, оформление и ведение Подрядчиком Исполнительной документации является существенным условием Договора.</w:t>
      </w:r>
    </w:p>
    <w:p w14:paraId="6B0245A7" w14:textId="6B384270" w:rsidR="00437C52" w:rsidRPr="006074AE" w:rsidRDefault="00437C52" w:rsidP="00DC245D">
      <w:pPr>
        <w:ind w:firstLine="540"/>
        <w:jc w:val="both"/>
        <w:rPr>
          <w:sz w:val="23"/>
          <w:szCs w:val="23"/>
        </w:rPr>
      </w:pPr>
      <w:r w:rsidRPr="006074AE">
        <w:rPr>
          <w:sz w:val="23"/>
          <w:szCs w:val="23"/>
        </w:rPr>
        <w:t xml:space="preserve">Результатом Работ по настоящему Договору являются готовые </w:t>
      </w:r>
      <w:r w:rsidR="00A040D5" w:rsidRPr="006074AE">
        <w:rPr>
          <w:sz w:val="23"/>
          <w:szCs w:val="23"/>
          <w:highlight w:val="green"/>
        </w:rPr>
        <w:t>___________</w:t>
      </w:r>
      <w:r w:rsidRPr="006074AE">
        <w:rPr>
          <w:sz w:val="23"/>
          <w:szCs w:val="23"/>
          <w:highlight w:val="green"/>
        </w:rPr>
        <w:t>,</w:t>
      </w:r>
      <w:r w:rsidRPr="006074AE">
        <w:rPr>
          <w:sz w:val="23"/>
          <w:szCs w:val="23"/>
        </w:rPr>
        <w:t xml:space="preserve"> полностью соответствующие </w:t>
      </w:r>
      <w:r w:rsidR="00187208" w:rsidRPr="006074AE">
        <w:rPr>
          <w:sz w:val="23"/>
          <w:szCs w:val="23"/>
        </w:rPr>
        <w:t xml:space="preserve">условиям Договора, </w:t>
      </w:r>
      <w:r w:rsidRPr="006074AE">
        <w:rPr>
          <w:sz w:val="23"/>
          <w:szCs w:val="23"/>
        </w:rPr>
        <w:t>Техническому заданию, Технической документации, требованиям действующих технических регламентов и иных нормативных правовых актов РФ</w:t>
      </w:r>
      <w:r w:rsidR="00187208" w:rsidRPr="006074AE">
        <w:rPr>
          <w:sz w:val="23"/>
          <w:szCs w:val="23"/>
        </w:rPr>
        <w:t>, объем и качество которых подтверждены Исполнительной документацией, подписанной Сторонами</w:t>
      </w:r>
      <w:r w:rsidR="009A373E" w:rsidRPr="006074AE">
        <w:rPr>
          <w:sz w:val="23"/>
          <w:szCs w:val="23"/>
        </w:rPr>
        <w:t xml:space="preserve"> и строительным контролем Застройщика</w:t>
      </w:r>
      <w:r w:rsidRPr="006074AE">
        <w:rPr>
          <w:sz w:val="23"/>
          <w:szCs w:val="23"/>
        </w:rPr>
        <w:t>.</w:t>
      </w:r>
    </w:p>
    <w:p w14:paraId="5136F567" w14:textId="197EAC03" w:rsidR="00145995" w:rsidRPr="006074AE" w:rsidRDefault="005C1AC5" w:rsidP="00445FC3">
      <w:pPr>
        <w:shd w:val="clear" w:color="auto" w:fill="FFFFFF"/>
        <w:tabs>
          <w:tab w:val="left" w:pos="1130"/>
        </w:tabs>
        <w:ind w:firstLine="540"/>
        <w:jc w:val="both"/>
        <w:rPr>
          <w:sz w:val="23"/>
          <w:szCs w:val="23"/>
        </w:rPr>
      </w:pPr>
      <w:r w:rsidRPr="006074AE">
        <w:rPr>
          <w:sz w:val="23"/>
          <w:szCs w:val="23"/>
        </w:rPr>
        <w:t xml:space="preserve">2.2. </w:t>
      </w:r>
      <w:r w:rsidR="00145995" w:rsidRPr="006074AE">
        <w:rPr>
          <w:sz w:val="23"/>
          <w:szCs w:val="23"/>
        </w:rPr>
        <w:t>Наименования</w:t>
      </w:r>
      <w:r w:rsidR="006233F0" w:rsidRPr="006074AE">
        <w:rPr>
          <w:sz w:val="23"/>
          <w:szCs w:val="23"/>
        </w:rPr>
        <w:t xml:space="preserve"> и</w:t>
      </w:r>
      <w:r w:rsidR="00145995" w:rsidRPr="006074AE">
        <w:rPr>
          <w:sz w:val="23"/>
          <w:szCs w:val="23"/>
        </w:rPr>
        <w:t xml:space="preserve"> объемы Работ согласованы Сторонами в </w:t>
      </w:r>
      <w:r w:rsidR="006233F0" w:rsidRPr="006074AE">
        <w:rPr>
          <w:sz w:val="23"/>
          <w:szCs w:val="23"/>
        </w:rPr>
        <w:t>Техническом задании, локальных ресурсных сметных расчетах и/или расчетах договорной цены работ</w:t>
      </w:r>
      <w:r w:rsidR="00145995" w:rsidRPr="006074AE">
        <w:rPr>
          <w:sz w:val="23"/>
          <w:szCs w:val="23"/>
        </w:rPr>
        <w:t>.</w:t>
      </w:r>
      <w:r w:rsidR="00145995" w:rsidRPr="006074AE">
        <w:rPr>
          <w:spacing w:val="-1"/>
          <w:sz w:val="23"/>
          <w:szCs w:val="23"/>
        </w:rPr>
        <w:t xml:space="preserve"> </w:t>
      </w:r>
    </w:p>
    <w:p w14:paraId="44715340" w14:textId="77777777" w:rsidR="00BA5159" w:rsidRPr="006074AE" w:rsidRDefault="00145995" w:rsidP="00445FC3">
      <w:pPr>
        <w:ind w:firstLine="540"/>
        <w:jc w:val="both"/>
        <w:rPr>
          <w:sz w:val="23"/>
          <w:szCs w:val="23"/>
        </w:rPr>
      </w:pPr>
      <w:r w:rsidRPr="006074AE">
        <w:rPr>
          <w:sz w:val="23"/>
          <w:szCs w:val="23"/>
        </w:rPr>
        <w:t>Изменение наименований</w:t>
      </w:r>
      <w:r w:rsidR="006233F0" w:rsidRPr="006074AE">
        <w:rPr>
          <w:sz w:val="23"/>
          <w:szCs w:val="23"/>
        </w:rPr>
        <w:t xml:space="preserve"> и</w:t>
      </w:r>
      <w:r w:rsidRPr="006074AE">
        <w:rPr>
          <w:sz w:val="23"/>
          <w:szCs w:val="23"/>
        </w:rPr>
        <w:t xml:space="preserve"> объемов Работ осуществляется путем подписания Сторонами дополнительных соглашений к Договору.</w:t>
      </w:r>
    </w:p>
    <w:p w14:paraId="4A938821" w14:textId="77777777" w:rsidR="00042FC6" w:rsidRPr="006074AE" w:rsidRDefault="005C1AC5" w:rsidP="00445FC3">
      <w:pPr>
        <w:ind w:firstLine="540"/>
        <w:jc w:val="both"/>
        <w:rPr>
          <w:sz w:val="23"/>
          <w:szCs w:val="23"/>
        </w:rPr>
      </w:pPr>
      <w:r w:rsidRPr="006074AE">
        <w:rPr>
          <w:sz w:val="23"/>
          <w:szCs w:val="23"/>
        </w:rPr>
        <w:t>2.</w:t>
      </w:r>
      <w:r w:rsidR="00BA5159" w:rsidRPr="006074AE">
        <w:rPr>
          <w:sz w:val="23"/>
          <w:szCs w:val="23"/>
        </w:rPr>
        <w:t>3</w:t>
      </w:r>
      <w:r w:rsidRPr="006074AE">
        <w:rPr>
          <w:sz w:val="23"/>
          <w:szCs w:val="23"/>
        </w:rPr>
        <w:t>.</w:t>
      </w:r>
      <w:r w:rsidR="00664DCB" w:rsidRPr="006074AE">
        <w:rPr>
          <w:sz w:val="23"/>
          <w:szCs w:val="23"/>
        </w:rPr>
        <w:t xml:space="preserve"> </w:t>
      </w:r>
      <w:r w:rsidR="00042FC6" w:rsidRPr="006074AE">
        <w:rPr>
          <w:sz w:val="23"/>
          <w:szCs w:val="23"/>
        </w:rPr>
        <w:t xml:space="preserve">Подрядчик обязуется выполнить все Работы, согласованные Сторонами в настоящем Договоре, из своих материалов, изделий, конструкций, оборудования (за исключением случаев, прямо предусмотренных Договором и/или дополнительными соглашениями к нему), собственными силами и средствами, а также силами привлеченных </w:t>
      </w:r>
      <w:r w:rsidR="00756495" w:rsidRPr="006074AE">
        <w:rPr>
          <w:sz w:val="23"/>
          <w:szCs w:val="23"/>
        </w:rPr>
        <w:t>Субподрядчиков</w:t>
      </w:r>
      <w:r w:rsidR="00042FC6" w:rsidRPr="006074AE">
        <w:rPr>
          <w:sz w:val="23"/>
          <w:szCs w:val="23"/>
        </w:rPr>
        <w:t>.</w:t>
      </w:r>
    </w:p>
    <w:p w14:paraId="165A4685" w14:textId="295B2BDB" w:rsidR="0021440F" w:rsidRPr="006074AE" w:rsidRDefault="0021440F" w:rsidP="0021440F">
      <w:pPr>
        <w:ind w:firstLine="540"/>
        <w:jc w:val="both"/>
        <w:rPr>
          <w:sz w:val="23"/>
          <w:szCs w:val="23"/>
        </w:rPr>
      </w:pPr>
      <w:r w:rsidRPr="006074AE">
        <w:rPr>
          <w:sz w:val="23"/>
          <w:szCs w:val="23"/>
        </w:rPr>
        <w:t xml:space="preserve">Размер обязательств по Договору, передаваемых Субподрядчикам, не может превышать </w:t>
      </w:r>
      <w:r w:rsidR="002C33F1" w:rsidRPr="006074AE">
        <w:rPr>
          <w:sz w:val="23"/>
          <w:szCs w:val="23"/>
        </w:rPr>
        <w:t>5</w:t>
      </w:r>
      <w:r w:rsidRPr="006074AE">
        <w:rPr>
          <w:sz w:val="23"/>
          <w:szCs w:val="23"/>
        </w:rPr>
        <w:t>0 % (</w:t>
      </w:r>
      <w:r w:rsidR="002C33F1" w:rsidRPr="006074AE">
        <w:rPr>
          <w:sz w:val="23"/>
          <w:szCs w:val="23"/>
        </w:rPr>
        <w:t xml:space="preserve">Пятидесяти </w:t>
      </w:r>
      <w:r w:rsidRPr="006074AE">
        <w:rPr>
          <w:sz w:val="23"/>
          <w:szCs w:val="23"/>
        </w:rPr>
        <w:t>процентов) от Цены Работ по Договору.</w:t>
      </w:r>
    </w:p>
    <w:p w14:paraId="0692D73A" w14:textId="029EB30B" w:rsidR="00570551" w:rsidRPr="006074AE" w:rsidRDefault="0079405E" w:rsidP="00445FC3">
      <w:pPr>
        <w:ind w:firstLine="540"/>
        <w:jc w:val="both"/>
        <w:rPr>
          <w:sz w:val="23"/>
          <w:szCs w:val="23"/>
        </w:rPr>
      </w:pPr>
      <w:r w:rsidRPr="006074AE">
        <w:rPr>
          <w:sz w:val="23"/>
          <w:szCs w:val="23"/>
        </w:rPr>
        <w:t>В случае привлечения Подрядчиком Субподрядчиков для выполнения Работ по Договору, Подрядчик в полном объеме несет ответственность за последствия неисполнения и/или</w:t>
      </w:r>
      <w:r w:rsidR="001A6031">
        <w:rPr>
          <w:sz w:val="23"/>
          <w:szCs w:val="23"/>
        </w:rPr>
        <w:t xml:space="preserve"> за</w:t>
      </w:r>
      <w:r w:rsidRPr="006074AE">
        <w:rPr>
          <w:sz w:val="23"/>
          <w:szCs w:val="23"/>
        </w:rPr>
        <w:t xml:space="preserve"> ненадлежащее исполнение Субподрядчиком обязательств, а также ответственность за причиненные Субподрядчиком убытки Заказчику и/или третьим лицам.</w:t>
      </w:r>
    </w:p>
    <w:p w14:paraId="4A5770DC" w14:textId="1DD75EAD" w:rsidR="00FA0656" w:rsidRPr="006074AE" w:rsidRDefault="00BA5159" w:rsidP="00445FC3">
      <w:pPr>
        <w:ind w:firstLine="540"/>
        <w:jc w:val="both"/>
        <w:rPr>
          <w:sz w:val="23"/>
          <w:szCs w:val="23"/>
        </w:rPr>
      </w:pPr>
      <w:r w:rsidRPr="006074AE">
        <w:rPr>
          <w:sz w:val="23"/>
          <w:szCs w:val="23"/>
        </w:rPr>
        <w:t xml:space="preserve">2.4. </w:t>
      </w:r>
      <w:r w:rsidR="001F68E3" w:rsidRPr="006074AE">
        <w:rPr>
          <w:sz w:val="23"/>
          <w:szCs w:val="23"/>
        </w:rPr>
        <w:t>М</w:t>
      </w:r>
      <w:r w:rsidR="00042FC6" w:rsidRPr="006074AE">
        <w:rPr>
          <w:sz w:val="23"/>
          <w:szCs w:val="23"/>
        </w:rPr>
        <w:t>атериалы, изделия, конструкции, оборудование, приобретаемые Подрядчиком для исполнения Работ</w:t>
      </w:r>
      <w:r w:rsidR="00DC245D" w:rsidRPr="006074AE">
        <w:rPr>
          <w:sz w:val="23"/>
          <w:szCs w:val="23"/>
        </w:rPr>
        <w:t xml:space="preserve">, </w:t>
      </w:r>
      <w:r w:rsidR="00042FC6" w:rsidRPr="006074AE">
        <w:rPr>
          <w:sz w:val="23"/>
          <w:szCs w:val="23"/>
        </w:rPr>
        <w:t xml:space="preserve">не менее чем за 5 (Пять) </w:t>
      </w:r>
      <w:r w:rsidR="00ED186E" w:rsidRPr="006074AE">
        <w:rPr>
          <w:sz w:val="23"/>
          <w:szCs w:val="23"/>
        </w:rPr>
        <w:t xml:space="preserve">календарных </w:t>
      </w:r>
      <w:r w:rsidR="00042FC6" w:rsidRPr="006074AE">
        <w:rPr>
          <w:sz w:val="23"/>
          <w:szCs w:val="23"/>
        </w:rPr>
        <w:t>дней до планируемой даты приобретения, письменно согласовываются с Заказчиком</w:t>
      </w:r>
      <w:r w:rsidR="005C1AC5" w:rsidRPr="006074AE">
        <w:rPr>
          <w:sz w:val="23"/>
          <w:szCs w:val="23"/>
        </w:rPr>
        <w:t>.</w:t>
      </w:r>
      <w:r w:rsidR="002E5E89" w:rsidRPr="006074AE">
        <w:rPr>
          <w:sz w:val="23"/>
          <w:szCs w:val="23"/>
        </w:rPr>
        <w:t xml:space="preserve"> Документом, подтверждающим согласование цен</w:t>
      </w:r>
      <w:r w:rsidR="008C1672" w:rsidRPr="006074AE">
        <w:rPr>
          <w:sz w:val="23"/>
          <w:szCs w:val="23"/>
        </w:rPr>
        <w:t>,</w:t>
      </w:r>
      <w:r w:rsidR="002E5E89" w:rsidRPr="006074AE">
        <w:rPr>
          <w:sz w:val="23"/>
          <w:szCs w:val="23"/>
        </w:rPr>
        <w:t xml:space="preserve"> является Протокол согласования цен на материалы. </w:t>
      </w:r>
      <w:r w:rsidR="005C1AC5" w:rsidRPr="006074AE">
        <w:rPr>
          <w:sz w:val="23"/>
          <w:szCs w:val="23"/>
        </w:rPr>
        <w:t xml:space="preserve">В порядке согласования цен Заказчик может определить </w:t>
      </w:r>
      <w:r w:rsidR="008C1672" w:rsidRPr="006074AE">
        <w:rPr>
          <w:sz w:val="23"/>
          <w:szCs w:val="23"/>
        </w:rPr>
        <w:t>П</w:t>
      </w:r>
      <w:r w:rsidR="005C1AC5" w:rsidRPr="006074AE">
        <w:rPr>
          <w:sz w:val="23"/>
          <w:szCs w:val="23"/>
        </w:rPr>
        <w:t xml:space="preserve">оставщика, у которого Подрядчик вправе закупать соответствующее имущество для выполнения Работ. В случае отказа </w:t>
      </w:r>
      <w:r w:rsidR="00860A72" w:rsidRPr="006074AE">
        <w:rPr>
          <w:sz w:val="23"/>
          <w:szCs w:val="23"/>
        </w:rPr>
        <w:t>определенного Заказчиком П</w:t>
      </w:r>
      <w:r w:rsidR="005C1AC5" w:rsidRPr="006074AE">
        <w:rPr>
          <w:sz w:val="23"/>
          <w:szCs w:val="23"/>
        </w:rPr>
        <w:t>оставщика от продажи материалов, изделий, конструкций, оборудования Подрядчику, последний самостоятельно приобретает имущество, необходимое для выполнения Работ, по ценам, предварительно согласованным с Заказчиком.</w:t>
      </w:r>
      <w:r w:rsidR="00664DCB" w:rsidRPr="006074AE">
        <w:rPr>
          <w:sz w:val="23"/>
          <w:szCs w:val="23"/>
        </w:rPr>
        <w:t xml:space="preserve"> </w:t>
      </w:r>
      <w:r w:rsidR="004E6E0E" w:rsidRPr="006074AE">
        <w:rPr>
          <w:sz w:val="23"/>
          <w:szCs w:val="23"/>
        </w:rPr>
        <w:t xml:space="preserve">Подрядчик вправе приобрести материалы, </w:t>
      </w:r>
      <w:r w:rsidR="00860A72" w:rsidRPr="006074AE">
        <w:rPr>
          <w:sz w:val="23"/>
          <w:szCs w:val="23"/>
        </w:rPr>
        <w:t>о</w:t>
      </w:r>
      <w:r w:rsidR="004E6E0E" w:rsidRPr="006074AE">
        <w:rPr>
          <w:sz w:val="23"/>
          <w:szCs w:val="23"/>
        </w:rPr>
        <w:t>б</w:t>
      </w:r>
      <w:r w:rsidR="00042FC6" w:rsidRPr="006074AE">
        <w:rPr>
          <w:sz w:val="23"/>
          <w:szCs w:val="23"/>
        </w:rPr>
        <w:t>орудование по ценам, превышающим</w:t>
      </w:r>
      <w:r w:rsidR="00860A72" w:rsidRPr="006074AE">
        <w:rPr>
          <w:sz w:val="23"/>
          <w:szCs w:val="23"/>
        </w:rPr>
        <w:t xml:space="preserve"> </w:t>
      </w:r>
      <w:r w:rsidR="004E6E0E" w:rsidRPr="006074AE">
        <w:rPr>
          <w:sz w:val="23"/>
          <w:szCs w:val="23"/>
        </w:rPr>
        <w:t>согласованные Заказчиком, однако при оплате Работ стоимость материалов и оборудования будет определяться исходя из цены</w:t>
      </w:r>
      <w:r w:rsidR="00042FC6" w:rsidRPr="006074AE">
        <w:rPr>
          <w:sz w:val="23"/>
          <w:szCs w:val="23"/>
        </w:rPr>
        <w:t>,</w:t>
      </w:r>
      <w:r w:rsidR="004E6E0E" w:rsidRPr="006074AE">
        <w:rPr>
          <w:sz w:val="23"/>
          <w:szCs w:val="23"/>
        </w:rPr>
        <w:t xml:space="preserve"> согласованной Заказчиком. </w:t>
      </w:r>
    </w:p>
    <w:p w14:paraId="179188E2" w14:textId="77777777" w:rsidR="00A95EBB" w:rsidRPr="006074AE" w:rsidRDefault="005C1AC5" w:rsidP="005F67A9">
      <w:pPr>
        <w:ind w:firstLine="540"/>
        <w:jc w:val="both"/>
        <w:rPr>
          <w:sz w:val="23"/>
          <w:szCs w:val="23"/>
        </w:rPr>
      </w:pPr>
      <w:bookmarkStart w:id="11" w:name="_Hlk45615418"/>
      <w:r w:rsidRPr="006074AE">
        <w:rPr>
          <w:sz w:val="23"/>
          <w:szCs w:val="23"/>
        </w:rPr>
        <w:t xml:space="preserve">2.5. </w:t>
      </w:r>
      <w:r w:rsidR="00C81048" w:rsidRPr="006074AE">
        <w:rPr>
          <w:sz w:val="23"/>
          <w:szCs w:val="23"/>
        </w:rPr>
        <w:t xml:space="preserve">Подрядчик вправе привлекать </w:t>
      </w:r>
      <w:r w:rsidR="00756495" w:rsidRPr="006074AE">
        <w:rPr>
          <w:sz w:val="23"/>
          <w:szCs w:val="23"/>
        </w:rPr>
        <w:t xml:space="preserve">Субподрядчиков </w:t>
      </w:r>
      <w:r w:rsidR="00C81048" w:rsidRPr="006074AE">
        <w:rPr>
          <w:sz w:val="23"/>
          <w:szCs w:val="23"/>
        </w:rPr>
        <w:t xml:space="preserve">для выполнения Работ по Договору только после письменного согласия Заказчика на передачу оговоренного объема Работ на субподряд, а также только после утверждения Заказчиком </w:t>
      </w:r>
      <w:r w:rsidR="004D4A49" w:rsidRPr="006074AE">
        <w:rPr>
          <w:sz w:val="23"/>
          <w:szCs w:val="23"/>
        </w:rPr>
        <w:t>кандидатуры</w:t>
      </w:r>
      <w:r w:rsidR="00C81048" w:rsidRPr="006074AE">
        <w:rPr>
          <w:sz w:val="23"/>
          <w:szCs w:val="23"/>
        </w:rPr>
        <w:t xml:space="preserve"> </w:t>
      </w:r>
      <w:r w:rsidR="000C1164" w:rsidRPr="006074AE">
        <w:rPr>
          <w:sz w:val="23"/>
          <w:szCs w:val="23"/>
        </w:rPr>
        <w:t>Субподрядчика</w:t>
      </w:r>
      <w:r w:rsidR="00C81048" w:rsidRPr="006074AE">
        <w:rPr>
          <w:sz w:val="23"/>
          <w:szCs w:val="23"/>
        </w:rPr>
        <w:t>.</w:t>
      </w:r>
    </w:p>
    <w:p w14:paraId="453CFB3A" w14:textId="77777777" w:rsidR="00BD4859" w:rsidRPr="006074AE" w:rsidRDefault="00BA5159" w:rsidP="00BD4859">
      <w:pPr>
        <w:tabs>
          <w:tab w:val="left" w:pos="1134"/>
        </w:tabs>
        <w:ind w:firstLine="540"/>
        <w:jc w:val="both"/>
        <w:rPr>
          <w:sz w:val="23"/>
          <w:szCs w:val="23"/>
        </w:rPr>
      </w:pPr>
      <w:r w:rsidRPr="006074AE">
        <w:rPr>
          <w:sz w:val="23"/>
          <w:szCs w:val="23"/>
        </w:rPr>
        <w:t xml:space="preserve">2.6. </w:t>
      </w:r>
      <w:r w:rsidR="00BD4859" w:rsidRPr="006074AE">
        <w:rPr>
          <w:sz w:val="23"/>
          <w:szCs w:val="23"/>
        </w:rPr>
        <w:t>Подрядчик предоставляет Заказчику на утверждение Субподрядчика с указанием предмета договора (какие именно Работы/поставку какого Оборудования и/или Материалов) предполагается поручить Субподрядчику и их объем), а также цены соответствующего договора.</w:t>
      </w:r>
    </w:p>
    <w:p w14:paraId="4F7EB197" w14:textId="25FEF220" w:rsidR="00BD4859" w:rsidRPr="006074AE" w:rsidRDefault="00BD4859" w:rsidP="00BD4859">
      <w:pPr>
        <w:tabs>
          <w:tab w:val="left" w:pos="1134"/>
        </w:tabs>
        <w:ind w:firstLine="540"/>
        <w:jc w:val="both"/>
        <w:rPr>
          <w:sz w:val="23"/>
          <w:szCs w:val="23"/>
        </w:rPr>
      </w:pPr>
      <w:bookmarkStart w:id="12" w:name="_Ref497406208"/>
      <w:r w:rsidRPr="006074AE">
        <w:rPr>
          <w:sz w:val="23"/>
          <w:szCs w:val="23"/>
        </w:rPr>
        <w:t>2.6.1. По каждому планируемому к привлечению Субподрядчику Подрядчик предоставляет Заказчику</w:t>
      </w:r>
      <w:r w:rsidR="004D4A49" w:rsidRPr="006074AE">
        <w:rPr>
          <w:sz w:val="23"/>
          <w:szCs w:val="23"/>
        </w:rPr>
        <w:t xml:space="preserve"> в электронно</w:t>
      </w:r>
      <w:r w:rsidR="005239AF" w:rsidRPr="006074AE">
        <w:rPr>
          <w:sz w:val="23"/>
          <w:szCs w:val="23"/>
        </w:rPr>
        <w:t>м виде</w:t>
      </w:r>
      <w:r w:rsidRPr="006074AE">
        <w:rPr>
          <w:sz w:val="23"/>
          <w:szCs w:val="23"/>
        </w:rPr>
        <w:t>:</w:t>
      </w:r>
      <w:bookmarkEnd w:id="12"/>
    </w:p>
    <w:p w14:paraId="4A6FDFAC"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полное наименование, адрес, банковские реквизиты;</w:t>
      </w:r>
    </w:p>
    <w:p w14:paraId="40E49FF4"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lastRenderedPageBreak/>
        <w:t>сведения о гарантийном периоде на выполняемые Работы/поставляемые Материалы/Оборудование;</w:t>
      </w:r>
    </w:p>
    <w:p w14:paraId="1DD91EA5"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учредительных документов (если применимо);</w:t>
      </w:r>
    </w:p>
    <w:p w14:paraId="2D7972F7"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свидетельств о государственной регистрации, о постановке на налоговый учет;</w:t>
      </w:r>
    </w:p>
    <w:p w14:paraId="4A4E2EDB"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копию выписки из реестра членов соответствующей саморегулируемой организации (если применимо для Работ, передаваемых Субподрядчику);</w:t>
      </w:r>
    </w:p>
    <w:p w14:paraId="34685A0E"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бухгалтерского баланса за 3 (</w:t>
      </w:r>
      <w:r w:rsidR="0079405E" w:rsidRPr="006074AE">
        <w:rPr>
          <w:sz w:val="23"/>
          <w:szCs w:val="23"/>
        </w:rPr>
        <w:t>Т</w:t>
      </w:r>
      <w:r w:rsidRPr="006074AE">
        <w:rPr>
          <w:sz w:val="23"/>
          <w:szCs w:val="23"/>
        </w:rPr>
        <w:t>ри) года, предшествующих году пред</w:t>
      </w:r>
      <w:r w:rsidR="004D4A49" w:rsidRPr="006074AE">
        <w:rPr>
          <w:sz w:val="23"/>
          <w:szCs w:val="23"/>
        </w:rPr>
        <w:t>о</w:t>
      </w:r>
      <w:r w:rsidRPr="006074AE">
        <w:rPr>
          <w:sz w:val="23"/>
          <w:szCs w:val="23"/>
        </w:rPr>
        <w:t>ставления документации;</w:t>
      </w:r>
    </w:p>
    <w:p w14:paraId="2253A467"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копию разрешительной документации на выполнение Работ;</w:t>
      </w:r>
    </w:p>
    <w:p w14:paraId="7DD6CAAC" w14:textId="77777777" w:rsidR="00BD4859" w:rsidRPr="006074AE" w:rsidRDefault="00BD4859" w:rsidP="00BD4859">
      <w:pPr>
        <w:pStyle w:val="RUS10"/>
        <w:tabs>
          <w:tab w:val="left" w:pos="1134"/>
        </w:tabs>
        <w:spacing w:before="0" w:after="0"/>
        <w:ind w:left="0" w:firstLine="540"/>
        <w:rPr>
          <w:bCs/>
          <w:sz w:val="23"/>
          <w:szCs w:val="23"/>
          <w:shd w:val="clear" w:color="auto" w:fill="FFFFFF"/>
        </w:rPr>
      </w:pPr>
      <w:r w:rsidRPr="006074AE">
        <w:rPr>
          <w:sz w:val="23"/>
          <w:szCs w:val="23"/>
        </w:rPr>
        <w:t xml:space="preserve">сведения о наличии успешного опыта </w:t>
      </w:r>
      <w:r w:rsidRPr="006074AE">
        <w:rPr>
          <w:bCs/>
          <w:sz w:val="23"/>
          <w:szCs w:val="23"/>
          <w:shd w:val="clear" w:color="auto" w:fill="FFFFFF"/>
        </w:rPr>
        <w:t>выполнения аналогичных Работ;</w:t>
      </w:r>
    </w:p>
    <w:p w14:paraId="342A1EB9" w14:textId="6A57D36F" w:rsidR="00BD4859" w:rsidRPr="006074AE" w:rsidRDefault="004B19D8" w:rsidP="00BD4859">
      <w:pPr>
        <w:pStyle w:val="RUS10"/>
        <w:tabs>
          <w:tab w:val="left" w:pos="1134"/>
        </w:tabs>
        <w:spacing w:before="0" w:after="0"/>
        <w:ind w:left="0" w:firstLine="540"/>
        <w:rPr>
          <w:bCs/>
          <w:sz w:val="23"/>
          <w:szCs w:val="23"/>
          <w:shd w:val="clear" w:color="auto" w:fill="FFFFFF"/>
        </w:rPr>
      </w:pPr>
      <w:r w:rsidRPr="006074AE">
        <w:rPr>
          <w:bCs/>
          <w:sz w:val="23"/>
          <w:szCs w:val="23"/>
          <w:shd w:val="clear" w:color="auto" w:fill="FFFFFF"/>
        </w:rPr>
        <w:t>документ</w:t>
      </w:r>
      <w:r w:rsidR="00BD4859" w:rsidRPr="006074AE">
        <w:rPr>
          <w:bCs/>
          <w:sz w:val="23"/>
          <w:szCs w:val="23"/>
          <w:shd w:val="clear" w:color="auto" w:fill="FFFFFF"/>
        </w:rPr>
        <w:t>, подтверждающ</w:t>
      </w:r>
      <w:r w:rsidRPr="006074AE">
        <w:rPr>
          <w:bCs/>
          <w:sz w:val="23"/>
          <w:szCs w:val="23"/>
          <w:shd w:val="clear" w:color="auto" w:fill="FFFFFF"/>
        </w:rPr>
        <w:t xml:space="preserve">ий </w:t>
      </w:r>
      <w:r w:rsidR="00BD4859" w:rsidRPr="006074AE">
        <w:rPr>
          <w:bCs/>
          <w:sz w:val="23"/>
          <w:szCs w:val="23"/>
          <w:shd w:val="clear" w:color="auto" w:fill="FFFFFF"/>
        </w:rPr>
        <w:t>отсутствие задолженности перед бюджетом и внебюджетными фондами;</w:t>
      </w:r>
    </w:p>
    <w:p w14:paraId="4EE96AF5" w14:textId="32BBF268" w:rsidR="00BD4859" w:rsidRPr="006074AE" w:rsidRDefault="00BD4859" w:rsidP="00BD4859">
      <w:pPr>
        <w:pStyle w:val="RUS10"/>
        <w:tabs>
          <w:tab w:val="left" w:pos="1134"/>
        </w:tabs>
        <w:spacing w:before="0" w:after="0"/>
        <w:ind w:left="0" w:firstLine="540"/>
        <w:rPr>
          <w:sz w:val="23"/>
          <w:szCs w:val="23"/>
        </w:rPr>
      </w:pPr>
      <w:r w:rsidRPr="006074AE">
        <w:rPr>
          <w:sz w:val="23"/>
          <w:szCs w:val="23"/>
        </w:rPr>
        <w:t>штатное расписание;</w:t>
      </w:r>
    </w:p>
    <w:p w14:paraId="6BB92B58" w14:textId="58EA83DF" w:rsidR="00BD4859" w:rsidRPr="006074AE" w:rsidRDefault="00BD4859" w:rsidP="00BD4859">
      <w:pPr>
        <w:pStyle w:val="RUS10"/>
        <w:tabs>
          <w:tab w:val="left" w:pos="1134"/>
        </w:tabs>
        <w:spacing w:before="0" w:after="0"/>
        <w:ind w:left="0" w:firstLine="540"/>
        <w:rPr>
          <w:sz w:val="23"/>
          <w:szCs w:val="23"/>
        </w:rPr>
      </w:pPr>
      <w:r w:rsidRPr="006074AE">
        <w:rPr>
          <w:sz w:val="23"/>
          <w:szCs w:val="23"/>
        </w:rPr>
        <w:t xml:space="preserve"> сведения о наличии и составе основных фондов на последнюю календарную дату месяца, предшествующего дате представления документов. </w:t>
      </w:r>
    </w:p>
    <w:p w14:paraId="39C0AFDA" w14:textId="77777777" w:rsidR="00BD4859" w:rsidRPr="006074AE" w:rsidRDefault="00BD4859" w:rsidP="00BD4859">
      <w:pPr>
        <w:pStyle w:val="RUS10"/>
        <w:numPr>
          <w:ilvl w:val="0"/>
          <w:numId w:val="0"/>
        </w:numPr>
        <w:tabs>
          <w:tab w:val="left" w:pos="1134"/>
        </w:tabs>
        <w:spacing w:before="0" w:after="0"/>
        <w:ind w:firstLine="540"/>
        <w:rPr>
          <w:sz w:val="23"/>
          <w:szCs w:val="23"/>
        </w:rPr>
      </w:pPr>
      <w:r w:rsidRPr="006074AE">
        <w:rPr>
          <w:sz w:val="23"/>
          <w:szCs w:val="23"/>
        </w:rPr>
        <w:t xml:space="preserve">Копии документов должны быть заверены </w:t>
      </w:r>
      <w:r w:rsidR="004D4A49" w:rsidRPr="006074AE">
        <w:rPr>
          <w:sz w:val="23"/>
          <w:szCs w:val="23"/>
        </w:rPr>
        <w:t xml:space="preserve">подписью руководителя </w:t>
      </w:r>
      <w:r w:rsidRPr="006074AE">
        <w:rPr>
          <w:sz w:val="23"/>
          <w:szCs w:val="23"/>
        </w:rPr>
        <w:t>Подрядчик</w:t>
      </w:r>
      <w:r w:rsidR="004D4A49" w:rsidRPr="006074AE">
        <w:rPr>
          <w:sz w:val="23"/>
          <w:szCs w:val="23"/>
        </w:rPr>
        <w:t xml:space="preserve">а </w:t>
      </w:r>
      <w:r w:rsidR="00C35A84" w:rsidRPr="006074AE">
        <w:rPr>
          <w:sz w:val="23"/>
          <w:szCs w:val="23"/>
        </w:rPr>
        <w:t>(</w:t>
      </w:r>
      <w:r w:rsidR="004D4A49" w:rsidRPr="006074AE">
        <w:rPr>
          <w:sz w:val="23"/>
          <w:szCs w:val="23"/>
        </w:rPr>
        <w:t>с указанием должности</w:t>
      </w:r>
      <w:r w:rsidR="00C35A84" w:rsidRPr="006074AE">
        <w:rPr>
          <w:sz w:val="23"/>
          <w:szCs w:val="23"/>
        </w:rPr>
        <w:t xml:space="preserve"> и</w:t>
      </w:r>
      <w:r w:rsidR="004D4A49" w:rsidRPr="006074AE">
        <w:rPr>
          <w:sz w:val="23"/>
          <w:szCs w:val="23"/>
        </w:rPr>
        <w:t xml:space="preserve"> ее расшифровки) и печатью Подрядчика (при наличии)</w:t>
      </w:r>
      <w:r w:rsidRPr="006074AE">
        <w:rPr>
          <w:sz w:val="23"/>
          <w:szCs w:val="23"/>
        </w:rPr>
        <w:t>.</w:t>
      </w:r>
    </w:p>
    <w:p w14:paraId="302712CA" w14:textId="77777777" w:rsidR="00BD4859" w:rsidRPr="006074AE" w:rsidRDefault="00BD4859" w:rsidP="00BD4859">
      <w:pPr>
        <w:tabs>
          <w:tab w:val="left" w:pos="1134"/>
        </w:tabs>
        <w:ind w:firstLine="540"/>
        <w:jc w:val="both"/>
        <w:rPr>
          <w:sz w:val="23"/>
          <w:szCs w:val="23"/>
        </w:rPr>
      </w:pPr>
      <w:r w:rsidRPr="006074AE">
        <w:rPr>
          <w:sz w:val="23"/>
          <w:szCs w:val="23"/>
        </w:rPr>
        <w:t>2.6.2. Субподрядчик должен соответствовать следующим требованиям:</w:t>
      </w:r>
    </w:p>
    <w:p w14:paraId="6608ABFE"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у Субподрядчика должна отсутствовать просроченная задолженность по уплате налогов и сборов;</w:t>
      </w:r>
    </w:p>
    <w:p w14:paraId="75BB1C97"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не должен находиться в стадии банкротства или ликвидации;</w:t>
      </w:r>
    </w:p>
    <w:p w14:paraId="2644CD96"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Субподрядчика не должно быть возбуждено производство о признании несостоятельным (банкротом);</w:t>
      </w:r>
    </w:p>
    <w:p w14:paraId="388FA95E"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 xml:space="preserve">у Субподрядчика должны отсутствовать признаки фирмы-однодневки, установленные в официальных разъяснениях </w:t>
      </w:r>
      <w:r w:rsidR="004D4A49" w:rsidRPr="006074AE">
        <w:rPr>
          <w:sz w:val="23"/>
          <w:szCs w:val="23"/>
        </w:rPr>
        <w:t>г</w:t>
      </w:r>
      <w:r w:rsidRPr="006074AE">
        <w:rPr>
          <w:sz w:val="23"/>
          <w:szCs w:val="23"/>
        </w:rPr>
        <w:t>осударственных органов, а его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w:t>
      </w:r>
      <w:r w:rsidR="004D4A49" w:rsidRPr="006074AE">
        <w:rPr>
          <w:sz w:val="23"/>
          <w:szCs w:val="23"/>
        </w:rPr>
        <w:t>К</w:t>
      </w:r>
      <w:r w:rsidRPr="006074AE">
        <w:rPr>
          <w:sz w:val="23"/>
          <w:szCs w:val="23"/>
        </w:rPr>
        <w:t xml:space="preserve"> РФ);</w:t>
      </w:r>
    </w:p>
    <w:p w14:paraId="7A6145A0"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должен располагать собственным персоналом и/или материально-технической базой для выполнения Работ;</w:t>
      </w:r>
    </w:p>
    <w:p w14:paraId="00B8FA19" w14:textId="60509BD5"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руководителя, участника или акционера Субподрядчика должны отсутствовать открытые или рассмотренные уголовные дела;</w:t>
      </w:r>
    </w:p>
    <w:p w14:paraId="535F4502" w14:textId="63157805"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Субподрядчика можно установить (проверить) его бенефициаров (в том числе, конечных);</w:t>
      </w:r>
    </w:p>
    <w:p w14:paraId="08E732DA" w14:textId="79D7D29B"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отсутствуют отрицательные отзывы о работе Субподрядчика;</w:t>
      </w:r>
    </w:p>
    <w:p w14:paraId="28967AF6" w14:textId="7B2B60D2"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не включен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FF7F7D3"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2.6.3. Подрядчик несет ответственность за достоверность предоставленных документации и сведений, а также за наличие у Субподрядчика разрешительной документации для выполнения Работ.</w:t>
      </w:r>
    </w:p>
    <w:p w14:paraId="56EB25EE" w14:textId="567240A9"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 xml:space="preserve">2.6.4. В течение 5 (Пяти) календарных дней Заказчик рассматривает информацию о Субподрядчике и согласовывает его или отказывает в согласовании. Заказчик вправе отказать в согласовании Субподрядчика в случае непредоставления Подрядчиком документов, перечисленных в </w:t>
      </w:r>
      <w:r w:rsidR="002F5518" w:rsidRPr="006074AE">
        <w:rPr>
          <w:sz w:val="23"/>
          <w:szCs w:val="23"/>
        </w:rPr>
        <w:t xml:space="preserve">п. </w:t>
      </w:r>
      <w:r w:rsidRPr="006074AE">
        <w:rPr>
          <w:sz w:val="23"/>
          <w:szCs w:val="23"/>
        </w:rPr>
        <w:t>2.6.1</w:t>
      </w:r>
      <w:r w:rsidR="0079405E" w:rsidRPr="006074AE">
        <w:rPr>
          <w:sz w:val="23"/>
          <w:szCs w:val="23"/>
        </w:rPr>
        <w:t xml:space="preserve"> Договора</w:t>
      </w:r>
      <w:r w:rsidRPr="006074AE">
        <w:rPr>
          <w:sz w:val="23"/>
          <w:szCs w:val="23"/>
        </w:rPr>
        <w:t>, либо по причине несоответствия Субподрядчика указанным в Договоре требованиям.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Субподрядчика.</w:t>
      </w:r>
    </w:p>
    <w:p w14:paraId="161AF1DB"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2.6.5. Подрядчик обеспечивает Заказчику возможность проведения проверок документации и/или деятельности Субподрядчика, связанной с исполнением Договора, в любое время в период выполнения Работ.</w:t>
      </w:r>
    </w:p>
    <w:p w14:paraId="22BD2298"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2.6.6. Подрядчик обязан произвести замену Субподрядчика по требованию Заказчика без увеличения Цены Работ в следующих случаях:</w:t>
      </w:r>
    </w:p>
    <w:p w14:paraId="4CE4F85C"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отсутствие предварительного согласования Субподрядчика Заказчиком;</w:t>
      </w:r>
    </w:p>
    <w:p w14:paraId="0718C4C8"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выявление недостоверности сведений и/или документации, предоставленной Заказчику для согласования Субподрядчика;</w:t>
      </w:r>
    </w:p>
    <w:p w14:paraId="5C41DA96"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несоответствие Субподрядчика требованиям Договора (на любом этапе исполнения Договора);</w:t>
      </w:r>
    </w:p>
    <w:p w14:paraId="656B9397"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lastRenderedPageBreak/>
        <w:t>выполнение Субподрядчиком Работ с нарушением условий Договора или требований обязательных норм и правил;</w:t>
      </w:r>
    </w:p>
    <w:p w14:paraId="6B0A05A8"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отсутствие у Субподрядчика разрешительной документации, необходимой для выполнения Работ.</w:t>
      </w:r>
    </w:p>
    <w:p w14:paraId="7A87FD42"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2.6.7. При замене Субподрядчика, Подрядчик согласовывает нового Субподрядчика с Заказчиком в порядке, установленном Договором.</w:t>
      </w:r>
    </w:p>
    <w:p w14:paraId="4E0BB74D" w14:textId="77777777" w:rsidR="00BD4859" w:rsidRPr="006074AE" w:rsidRDefault="00BD4859" w:rsidP="00BD4859">
      <w:pPr>
        <w:tabs>
          <w:tab w:val="left" w:pos="1134"/>
        </w:tabs>
        <w:ind w:firstLine="540"/>
        <w:jc w:val="both"/>
        <w:rPr>
          <w:sz w:val="23"/>
          <w:szCs w:val="23"/>
        </w:rPr>
      </w:pPr>
      <w:r w:rsidRPr="006074AE">
        <w:rPr>
          <w:sz w:val="23"/>
          <w:szCs w:val="23"/>
        </w:rPr>
        <w:t>2.6.8. В течение 2 (Двух) рабочих дней с даты подписания с Субподрядчиком соответствующего договора, дополнительного соглашения, спецификации или иного приложения к договору, Подрядчик обязан предоставлять Заказчику заверенную Подрядчиком копию такого договорного документа. Подрядчик обязан обеспечить наличие в каждом договоре с Субподрядчиком условия о том, что он имеет право передавать копию договора Заказчику.</w:t>
      </w:r>
    </w:p>
    <w:p w14:paraId="3283D539" w14:textId="77777777" w:rsidR="00BD4859" w:rsidRPr="006074AE" w:rsidRDefault="00BD4859" w:rsidP="00BD4859">
      <w:pPr>
        <w:tabs>
          <w:tab w:val="left" w:pos="1134"/>
        </w:tabs>
        <w:ind w:firstLine="540"/>
        <w:jc w:val="both"/>
        <w:rPr>
          <w:sz w:val="23"/>
          <w:szCs w:val="23"/>
        </w:rPr>
      </w:pPr>
      <w:r w:rsidRPr="006074AE">
        <w:rPr>
          <w:sz w:val="23"/>
          <w:szCs w:val="23"/>
        </w:rPr>
        <w:t>2.6.9. Все расчеты с Субподряд</w:t>
      </w:r>
      <w:r w:rsidR="004D4A49" w:rsidRPr="006074AE">
        <w:rPr>
          <w:sz w:val="23"/>
          <w:szCs w:val="23"/>
        </w:rPr>
        <w:t>чиками</w:t>
      </w:r>
      <w:r w:rsidRPr="006074AE">
        <w:rPr>
          <w:sz w:val="23"/>
          <w:szCs w:val="23"/>
        </w:rPr>
        <w:t xml:space="preserve"> осуществляет Подрядчик.</w:t>
      </w:r>
    </w:p>
    <w:p w14:paraId="0697B3CB" w14:textId="2E4C03B2" w:rsidR="004E64D6" w:rsidRPr="006074AE" w:rsidRDefault="00BD4859" w:rsidP="00BD4859">
      <w:pPr>
        <w:tabs>
          <w:tab w:val="left" w:pos="1134"/>
        </w:tabs>
        <w:ind w:firstLine="540"/>
        <w:jc w:val="both"/>
        <w:rPr>
          <w:sz w:val="23"/>
          <w:szCs w:val="23"/>
        </w:rPr>
      </w:pPr>
      <w:bookmarkStart w:id="13" w:name="_Ref497412744"/>
      <w:r w:rsidRPr="006074AE">
        <w:rPr>
          <w:sz w:val="23"/>
          <w:szCs w:val="23"/>
        </w:rPr>
        <w:t>2.6.10. При привлечении Подрядчиком с письменного согласия Заказчика Субподрядчиков</w:t>
      </w:r>
      <w:r w:rsidR="004D4A49" w:rsidRPr="006074AE">
        <w:rPr>
          <w:sz w:val="23"/>
          <w:szCs w:val="23"/>
        </w:rPr>
        <w:t>,</w:t>
      </w:r>
      <w:r w:rsidRPr="006074AE">
        <w:rPr>
          <w:sz w:val="23"/>
          <w:szCs w:val="23"/>
        </w:rPr>
        <w:t xml:space="preserve"> Подрядчик обязан </w:t>
      </w:r>
      <w:r w:rsidR="001F68E3" w:rsidRPr="006074AE">
        <w:rPr>
          <w:sz w:val="23"/>
          <w:szCs w:val="23"/>
        </w:rPr>
        <w:t>обеспечить исполнение Субподрядчиком</w:t>
      </w:r>
      <w:r w:rsidRPr="006074AE">
        <w:rPr>
          <w:sz w:val="23"/>
          <w:szCs w:val="23"/>
        </w:rPr>
        <w:t xml:space="preserve"> все</w:t>
      </w:r>
      <w:r w:rsidR="001F68E3" w:rsidRPr="006074AE">
        <w:rPr>
          <w:sz w:val="23"/>
          <w:szCs w:val="23"/>
        </w:rPr>
        <w:t>х требований Договора,</w:t>
      </w:r>
      <w:r w:rsidRPr="006074AE">
        <w:rPr>
          <w:sz w:val="23"/>
          <w:szCs w:val="23"/>
        </w:rPr>
        <w:t xml:space="preserve"> распространяющи</w:t>
      </w:r>
      <w:r w:rsidR="001F68E3" w:rsidRPr="006074AE">
        <w:rPr>
          <w:sz w:val="23"/>
          <w:szCs w:val="23"/>
        </w:rPr>
        <w:t>х</w:t>
      </w:r>
      <w:r w:rsidRPr="006074AE">
        <w:rPr>
          <w:sz w:val="23"/>
          <w:szCs w:val="23"/>
        </w:rPr>
        <w:t xml:space="preserve">ся на Подрядчика. </w:t>
      </w:r>
    </w:p>
    <w:p w14:paraId="04D91C2F" w14:textId="77777777" w:rsidR="00BD4859" w:rsidRPr="006074AE" w:rsidRDefault="00BD4859" w:rsidP="00BD4859">
      <w:pPr>
        <w:tabs>
          <w:tab w:val="left" w:pos="1134"/>
        </w:tabs>
        <w:ind w:firstLine="540"/>
        <w:jc w:val="both"/>
        <w:rPr>
          <w:sz w:val="23"/>
          <w:szCs w:val="23"/>
        </w:rPr>
      </w:pPr>
      <w:r w:rsidRPr="006074AE">
        <w:rPr>
          <w:sz w:val="23"/>
          <w:szCs w:val="23"/>
        </w:rPr>
        <w:t>Подрядчик несет ответственность за соблюдение Субподрядчиками указанных условий. В случае выявления нарушений Субподрядчиками, привлеченными Подрядчиком, указанных условий</w:t>
      </w:r>
      <w:r w:rsidR="007457C1" w:rsidRPr="006074AE">
        <w:rPr>
          <w:sz w:val="23"/>
          <w:szCs w:val="23"/>
        </w:rPr>
        <w:t>,</w:t>
      </w:r>
      <w:r w:rsidRPr="006074AE">
        <w:rPr>
          <w:sz w:val="23"/>
          <w:szCs w:val="23"/>
        </w:rPr>
        <w:t xml:space="preserve"> Подрядчик несет ответственность за все эти нарушения.</w:t>
      </w:r>
    </w:p>
    <w:p w14:paraId="181AFBB6" w14:textId="77777777" w:rsidR="00913C3A" w:rsidRPr="006074AE" w:rsidRDefault="00913C3A" w:rsidP="00BD4859">
      <w:pPr>
        <w:tabs>
          <w:tab w:val="left" w:pos="1134"/>
        </w:tabs>
        <w:ind w:firstLine="540"/>
        <w:jc w:val="both"/>
        <w:rPr>
          <w:sz w:val="23"/>
          <w:szCs w:val="23"/>
        </w:rPr>
      </w:pPr>
    </w:p>
    <w:bookmarkEnd w:id="11"/>
    <w:bookmarkEnd w:id="13"/>
    <w:p w14:paraId="5E373747" w14:textId="77777777" w:rsidR="005C1AC5" w:rsidRPr="006074AE" w:rsidRDefault="005C1AC5" w:rsidP="00445FC3">
      <w:pPr>
        <w:pStyle w:val="3"/>
        <w:ind w:left="0" w:firstLine="540"/>
        <w:rPr>
          <w:sz w:val="23"/>
          <w:szCs w:val="23"/>
        </w:rPr>
      </w:pPr>
      <w:r w:rsidRPr="006074AE">
        <w:rPr>
          <w:sz w:val="23"/>
          <w:szCs w:val="23"/>
        </w:rPr>
        <w:t xml:space="preserve">3. </w:t>
      </w:r>
      <w:r w:rsidRPr="006074AE">
        <w:rPr>
          <w:caps/>
          <w:sz w:val="23"/>
          <w:szCs w:val="23"/>
        </w:rPr>
        <w:t>Сроки выполнения Работ</w:t>
      </w:r>
    </w:p>
    <w:p w14:paraId="0750878C" w14:textId="3FBBC21E" w:rsidR="005C1AC5" w:rsidRPr="006074AE" w:rsidRDefault="005C1AC5" w:rsidP="00445FC3">
      <w:pPr>
        <w:pStyle w:val="a6"/>
        <w:ind w:firstLine="540"/>
        <w:rPr>
          <w:b/>
          <w:sz w:val="23"/>
          <w:szCs w:val="23"/>
        </w:rPr>
      </w:pPr>
      <w:bookmarkStart w:id="14" w:name="_Hlk45615484"/>
      <w:r w:rsidRPr="006074AE">
        <w:rPr>
          <w:sz w:val="23"/>
          <w:szCs w:val="23"/>
        </w:rPr>
        <w:t>3.1. Сроки выполнения</w:t>
      </w:r>
      <w:r w:rsidR="005647D0" w:rsidRPr="006074AE">
        <w:rPr>
          <w:sz w:val="23"/>
          <w:szCs w:val="23"/>
        </w:rPr>
        <w:t xml:space="preserve"> </w:t>
      </w:r>
      <w:r w:rsidRPr="006074AE">
        <w:rPr>
          <w:sz w:val="23"/>
          <w:szCs w:val="23"/>
        </w:rPr>
        <w:t xml:space="preserve">Работ </w:t>
      </w:r>
      <w:r w:rsidR="00A0268E" w:rsidRPr="006074AE">
        <w:rPr>
          <w:sz w:val="23"/>
          <w:szCs w:val="23"/>
          <w:lang w:val="ru-RU"/>
        </w:rPr>
        <w:t>согласованы Сторонами</w:t>
      </w:r>
      <w:r w:rsidR="00A0268E" w:rsidRPr="006074AE">
        <w:rPr>
          <w:sz w:val="23"/>
          <w:szCs w:val="23"/>
        </w:rPr>
        <w:t xml:space="preserve"> </w:t>
      </w:r>
      <w:r w:rsidRPr="006074AE">
        <w:rPr>
          <w:sz w:val="23"/>
          <w:szCs w:val="23"/>
        </w:rPr>
        <w:t xml:space="preserve">в </w:t>
      </w:r>
      <w:r w:rsidRPr="006074AE">
        <w:rPr>
          <w:bCs/>
          <w:sz w:val="23"/>
          <w:szCs w:val="23"/>
        </w:rPr>
        <w:t xml:space="preserve">Календарном </w:t>
      </w:r>
      <w:r w:rsidR="009101A7" w:rsidRPr="006074AE">
        <w:rPr>
          <w:bCs/>
          <w:sz w:val="23"/>
          <w:szCs w:val="23"/>
        </w:rPr>
        <w:t>графике выполнения</w:t>
      </w:r>
      <w:r w:rsidR="00A604CD" w:rsidRPr="006074AE">
        <w:rPr>
          <w:sz w:val="23"/>
          <w:szCs w:val="23"/>
        </w:rPr>
        <w:t xml:space="preserve"> работ</w:t>
      </w:r>
      <w:r w:rsidRPr="006074AE">
        <w:rPr>
          <w:bCs/>
          <w:sz w:val="23"/>
          <w:szCs w:val="23"/>
        </w:rPr>
        <w:t xml:space="preserve"> </w:t>
      </w:r>
      <w:r w:rsidR="00B03EA3" w:rsidRPr="006074AE">
        <w:rPr>
          <w:bCs/>
          <w:sz w:val="23"/>
          <w:szCs w:val="23"/>
        </w:rPr>
        <w:t>(Приложение №</w:t>
      </w:r>
      <w:r w:rsidR="00B03EA3" w:rsidRPr="006074AE">
        <w:rPr>
          <w:bCs/>
          <w:sz w:val="23"/>
          <w:szCs w:val="23"/>
          <w:lang w:val="ru-RU"/>
        </w:rPr>
        <w:t xml:space="preserve"> 2 к Договору</w:t>
      </w:r>
      <w:r w:rsidRPr="006074AE">
        <w:rPr>
          <w:bCs/>
          <w:sz w:val="23"/>
          <w:szCs w:val="23"/>
        </w:rPr>
        <w:t xml:space="preserve">). </w:t>
      </w:r>
      <w:r w:rsidRPr="006074AE">
        <w:rPr>
          <w:b/>
          <w:sz w:val="23"/>
          <w:szCs w:val="23"/>
        </w:rPr>
        <w:t>Дата начала Работ – «____»__________</w:t>
      </w:r>
      <w:r w:rsidR="00450799" w:rsidRPr="006074AE">
        <w:rPr>
          <w:b/>
          <w:sz w:val="23"/>
          <w:szCs w:val="23"/>
        </w:rPr>
        <w:t xml:space="preserve">20 </w:t>
      </w:r>
      <w:r w:rsidRPr="006074AE">
        <w:rPr>
          <w:b/>
          <w:sz w:val="23"/>
          <w:szCs w:val="23"/>
        </w:rPr>
        <w:t>_</w:t>
      </w:r>
      <w:r w:rsidR="007457C1" w:rsidRPr="006074AE">
        <w:rPr>
          <w:b/>
          <w:sz w:val="23"/>
          <w:szCs w:val="23"/>
          <w:lang w:val="ru-RU"/>
        </w:rPr>
        <w:t xml:space="preserve"> </w:t>
      </w:r>
      <w:r w:rsidRPr="006074AE">
        <w:rPr>
          <w:b/>
          <w:sz w:val="23"/>
          <w:szCs w:val="23"/>
        </w:rPr>
        <w:t xml:space="preserve">г. Дата окончания Работ </w:t>
      </w:r>
      <w:r w:rsidRPr="006074AE">
        <w:rPr>
          <w:sz w:val="23"/>
          <w:szCs w:val="23"/>
        </w:rPr>
        <w:t xml:space="preserve">(за исключением </w:t>
      </w:r>
      <w:r w:rsidR="00D95D3C" w:rsidRPr="006074AE">
        <w:rPr>
          <w:sz w:val="23"/>
          <w:szCs w:val="23"/>
        </w:rPr>
        <w:t>р</w:t>
      </w:r>
      <w:r w:rsidRPr="006074AE">
        <w:rPr>
          <w:sz w:val="23"/>
          <w:szCs w:val="23"/>
        </w:rPr>
        <w:t xml:space="preserve">абот, выполняемых в Гарантийный срок) </w:t>
      </w:r>
      <w:r w:rsidR="00B03EA3" w:rsidRPr="006074AE">
        <w:rPr>
          <w:b/>
          <w:sz w:val="23"/>
          <w:szCs w:val="23"/>
        </w:rPr>
        <w:t>–</w:t>
      </w:r>
      <w:r w:rsidRPr="006074AE">
        <w:rPr>
          <w:b/>
          <w:sz w:val="23"/>
          <w:szCs w:val="23"/>
        </w:rPr>
        <w:t xml:space="preserve"> «____»_________</w:t>
      </w:r>
      <w:r w:rsidR="00450799" w:rsidRPr="006074AE">
        <w:rPr>
          <w:b/>
          <w:sz w:val="23"/>
          <w:szCs w:val="23"/>
        </w:rPr>
        <w:t xml:space="preserve">20 </w:t>
      </w:r>
      <w:r w:rsidRPr="006074AE">
        <w:rPr>
          <w:b/>
          <w:sz w:val="23"/>
          <w:szCs w:val="23"/>
        </w:rPr>
        <w:t>_</w:t>
      </w:r>
      <w:r w:rsidR="007457C1" w:rsidRPr="006074AE">
        <w:rPr>
          <w:b/>
          <w:sz w:val="23"/>
          <w:szCs w:val="23"/>
          <w:lang w:val="ru-RU"/>
        </w:rPr>
        <w:t xml:space="preserve"> </w:t>
      </w:r>
      <w:r w:rsidRPr="006074AE">
        <w:rPr>
          <w:b/>
          <w:sz w:val="23"/>
          <w:szCs w:val="23"/>
        </w:rPr>
        <w:t>г.</w:t>
      </w:r>
    </w:p>
    <w:p w14:paraId="376CB6CA" w14:textId="77777777" w:rsidR="00DC245D" w:rsidRPr="006074AE" w:rsidRDefault="00DC245D" w:rsidP="00445FC3">
      <w:pPr>
        <w:pStyle w:val="a6"/>
        <w:ind w:firstLine="540"/>
        <w:rPr>
          <w:b/>
          <w:sz w:val="23"/>
          <w:szCs w:val="23"/>
        </w:rPr>
      </w:pPr>
      <w:r w:rsidRPr="006074AE">
        <w:rPr>
          <w:sz w:val="23"/>
          <w:szCs w:val="23"/>
          <w:lang w:val="ru-RU"/>
        </w:rPr>
        <w:t>В сроки выполнения Работ, согласованные в Приложении № 2 к Договору, Подрядчик обязан подготовить и передать Заказчику Исполнительную документацию на выполненный объем Работ.</w:t>
      </w:r>
    </w:p>
    <w:p w14:paraId="60AD2E4F" w14:textId="77777777" w:rsidR="005C1AC5" w:rsidRPr="006074AE" w:rsidRDefault="005C1AC5" w:rsidP="00445FC3">
      <w:pPr>
        <w:ind w:firstLine="540"/>
        <w:jc w:val="both"/>
        <w:rPr>
          <w:sz w:val="23"/>
          <w:szCs w:val="23"/>
        </w:rPr>
      </w:pPr>
      <w:r w:rsidRPr="006074AE">
        <w:rPr>
          <w:sz w:val="23"/>
          <w:szCs w:val="23"/>
        </w:rPr>
        <w:t>3.2. Если в процессе выполнения Работ по причинам, не связанным с невыполнением Подрядчиком своих обязательств, возникнет необходимость продления сроков Работ, такие изменения должны быть оформлены дополнительным соглашением к Договору.</w:t>
      </w:r>
    </w:p>
    <w:p w14:paraId="6ED67F1D" w14:textId="77777777" w:rsidR="000B218C" w:rsidRPr="006074AE" w:rsidRDefault="000B218C" w:rsidP="00445FC3">
      <w:pPr>
        <w:ind w:firstLine="540"/>
        <w:jc w:val="both"/>
        <w:rPr>
          <w:sz w:val="23"/>
          <w:szCs w:val="23"/>
        </w:rPr>
      </w:pPr>
      <w:r w:rsidRPr="006074AE">
        <w:rPr>
          <w:sz w:val="23"/>
          <w:szCs w:val="23"/>
        </w:rPr>
        <w:t xml:space="preserve">3.3. Никакие задержки и нарушения в выполнении Работ не могут служить основанием для требования Подрядчика о продлении </w:t>
      </w:r>
      <w:r w:rsidR="00AA3ED2" w:rsidRPr="006074AE">
        <w:rPr>
          <w:sz w:val="23"/>
          <w:szCs w:val="23"/>
        </w:rPr>
        <w:t>с</w:t>
      </w:r>
      <w:r w:rsidRPr="006074AE">
        <w:rPr>
          <w:sz w:val="23"/>
          <w:szCs w:val="23"/>
        </w:rPr>
        <w:t>рок</w:t>
      </w:r>
      <w:r w:rsidR="00AA3ED2" w:rsidRPr="006074AE">
        <w:rPr>
          <w:sz w:val="23"/>
          <w:szCs w:val="23"/>
        </w:rPr>
        <w:t>ов</w:t>
      </w:r>
      <w:r w:rsidRPr="006074AE">
        <w:rPr>
          <w:sz w:val="23"/>
          <w:szCs w:val="23"/>
        </w:rPr>
        <w:t xml:space="preserve"> выполнения Работ, за исключением случаев, прямо оговоренных в настоящем Договоре. </w:t>
      </w:r>
    </w:p>
    <w:p w14:paraId="35D76363" w14:textId="1A2C3F1A" w:rsidR="000B218C" w:rsidRPr="006074AE" w:rsidRDefault="000B218C" w:rsidP="00445FC3">
      <w:pPr>
        <w:pStyle w:val="21"/>
        <w:tabs>
          <w:tab w:val="left" w:pos="993"/>
        </w:tabs>
        <w:ind w:right="0"/>
        <w:rPr>
          <w:sz w:val="23"/>
          <w:szCs w:val="23"/>
        </w:rPr>
      </w:pPr>
      <w:r w:rsidRPr="006074AE">
        <w:rPr>
          <w:sz w:val="23"/>
          <w:szCs w:val="23"/>
        </w:rPr>
        <w:t>3.</w:t>
      </w:r>
      <w:r w:rsidR="00767B97" w:rsidRPr="006074AE">
        <w:rPr>
          <w:sz w:val="23"/>
          <w:szCs w:val="23"/>
        </w:rPr>
        <w:t>4</w:t>
      </w:r>
      <w:r w:rsidRPr="006074AE">
        <w:rPr>
          <w:sz w:val="23"/>
          <w:szCs w:val="23"/>
        </w:rPr>
        <w:t xml:space="preserve">. В случае задержки выполнения Работ по причинам, не зависящим от Подрядчика, а также за счет непредвиденных обстоятельств (изменения в </w:t>
      </w:r>
      <w:r w:rsidR="00A15D53" w:rsidRPr="006074AE">
        <w:rPr>
          <w:sz w:val="23"/>
          <w:szCs w:val="23"/>
        </w:rPr>
        <w:t xml:space="preserve">Технической </w:t>
      </w:r>
      <w:r w:rsidRPr="006074AE">
        <w:rPr>
          <w:sz w:val="23"/>
          <w:szCs w:val="23"/>
        </w:rPr>
        <w:t xml:space="preserve">документации по инициативе Заказчика, невыполнение Заказчиком своих обязательств по Договору, которое непосредственно приводит к просрочке выполнения Работ Подрядчиком, и Подрядчик не может избежать (сократить) данную просрочку посредством выполнения иных Работ по Договору), срок выполнения на время задержки продлевается, и Подрядчик освобождается на этот период от уплаты штрафа за просрочку сдачи результата </w:t>
      </w:r>
      <w:r w:rsidR="00AA3ED2" w:rsidRPr="006074AE">
        <w:rPr>
          <w:sz w:val="23"/>
          <w:szCs w:val="23"/>
        </w:rPr>
        <w:t>Р</w:t>
      </w:r>
      <w:r w:rsidRPr="006074AE">
        <w:rPr>
          <w:sz w:val="23"/>
          <w:szCs w:val="23"/>
        </w:rPr>
        <w:t xml:space="preserve">абот. </w:t>
      </w:r>
      <w:r w:rsidR="0079405E" w:rsidRPr="006074AE">
        <w:rPr>
          <w:sz w:val="23"/>
          <w:szCs w:val="23"/>
        </w:rPr>
        <w:t>П</w:t>
      </w:r>
      <w:r w:rsidRPr="006074AE">
        <w:rPr>
          <w:sz w:val="23"/>
          <w:szCs w:val="23"/>
        </w:rPr>
        <w:t xml:space="preserve">равило, предусмотренное настоящим пунктом, действует при условии письменного извещения Заказчика Подрядчиком в отношении каждого факта задержки выполнения </w:t>
      </w:r>
      <w:r w:rsidR="00AA3ED2" w:rsidRPr="006074AE">
        <w:rPr>
          <w:sz w:val="23"/>
          <w:szCs w:val="23"/>
        </w:rPr>
        <w:t>Р</w:t>
      </w:r>
      <w:r w:rsidRPr="006074AE">
        <w:rPr>
          <w:sz w:val="23"/>
          <w:szCs w:val="23"/>
        </w:rPr>
        <w:t>абот.</w:t>
      </w:r>
      <w:r w:rsidR="008927BA">
        <w:rPr>
          <w:sz w:val="23"/>
          <w:szCs w:val="23"/>
        </w:rPr>
        <w:t xml:space="preserve"> </w:t>
      </w:r>
      <w:r w:rsidR="008927BA" w:rsidRPr="00D10E46">
        <w:rPr>
          <w:sz w:val="23"/>
          <w:szCs w:val="23"/>
        </w:rPr>
        <w:t>Подрядчик согласен с отсутствием у него убытков, любых иных расходов (затрат), вызванных продлением сроков выполнения Работ по Договору по причинам, независящим от него.</w:t>
      </w:r>
    </w:p>
    <w:bookmarkEnd w:id="14"/>
    <w:p w14:paraId="2F9D0D20" w14:textId="77777777" w:rsidR="005C1AC5" w:rsidRPr="006074AE" w:rsidRDefault="005C1AC5" w:rsidP="00D67BF0">
      <w:pPr>
        <w:pStyle w:val="3"/>
        <w:ind w:left="0" w:firstLine="540"/>
        <w:jc w:val="left"/>
        <w:rPr>
          <w:sz w:val="23"/>
          <w:szCs w:val="23"/>
        </w:rPr>
      </w:pPr>
    </w:p>
    <w:p w14:paraId="370D4165" w14:textId="77777777" w:rsidR="005C1AC5" w:rsidRPr="006074AE" w:rsidRDefault="005C1AC5" w:rsidP="00445FC3">
      <w:pPr>
        <w:pStyle w:val="3"/>
        <w:ind w:left="0" w:firstLine="540"/>
        <w:rPr>
          <w:sz w:val="23"/>
          <w:szCs w:val="23"/>
        </w:rPr>
      </w:pPr>
      <w:r w:rsidRPr="006074AE">
        <w:rPr>
          <w:sz w:val="23"/>
          <w:szCs w:val="23"/>
        </w:rPr>
        <w:t xml:space="preserve">4. </w:t>
      </w:r>
      <w:r w:rsidRPr="006074AE">
        <w:rPr>
          <w:caps/>
          <w:sz w:val="23"/>
          <w:szCs w:val="23"/>
        </w:rPr>
        <w:t>ЦЕНА Работ и ПОРЯДОК оплаты</w:t>
      </w:r>
    </w:p>
    <w:p w14:paraId="192215BC" w14:textId="5389F91B" w:rsidR="00E01142" w:rsidRPr="006074AE" w:rsidRDefault="0090377F" w:rsidP="006339C0">
      <w:pPr>
        <w:ind w:firstLine="540"/>
        <w:jc w:val="both"/>
        <w:rPr>
          <w:sz w:val="23"/>
          <w:szCs w:val="23"/>
        </w:rPr>
      </w:pPr>
      <w:bookmarkStart w:id="15" w:name="OLE_LINK1"/>
      <w:bookmarkStart w:id="16" w:name="_Hlk45615550"/>
      <w:r w:rsidRPr="006074AE">
        <w:rPr>
          <w:sz w:val="23"/>
          <w:szCs w:val="23"/>
        </w:rPr>
        <w:t xml:space="preserve">4.1. </w:t>
      </w:r>
      <w:r w:rsidR="00AB73F9" w:rsidRPr="006074AE">
        <w:rPr>
          <w:sz w:val="23"/>
          <w:szCs w:val="23"/>
        </w:rPr>
        <w:t>Цена выполняемых Подрядчиком по настоящему Договору Работ</w:t>
      </w:r>
      <w:r w:rsidR="004E6E0E" w:rsidRPr="006074AE">
        <w:rPr>
          <w:sz w:val="23"/>
          <w:szCs w:val="23"/>
        </w:rPr>
        <w:t xml:space="preserve"> рассчитана </w:t>
      </w:r>
      <w:r w:rsidR="002E5E89" w:rsidRPr="006074AE">
        <w:rPr>
          <w:sz w:val="23"/>
          <w:szCs w:val="23"/>
        </w:rPr>
        <w:t>в соответствии с</w:t>
      </w:r>
      <w:r w:rsidR="001A1797" w:rsidRPr="006074AE">
        <w:rPr>
          <w:sz w:val="23"/>
          <w:szCs w:val="23"/>
        </w:rPr>
        <w:t xml:space="preserve"> </w:t>
      </w:r>
      <w:r w:rsidR="002E5E89" w:rsidRPr="006074AE">
        <w:rPr>
          <w:sz w:val="23"/>
          <w:szCs w:val="23"/>
        </w:rPr>
        <w:t xml:space="preserve">Порядком определения </w:t>
      </w:r>
      <w:r w:rsidR="008D55F4" w:rsidRPr="006074AE">
        <w:rPr>
          <w:sz w:val="23"/>
          <w:szCs w:val="23"/>
        </w:rPr>
        <w:t>ц</w:t>
      </w:r>
      <w:r w:rsidR="002E5E89" w:rsidRPr="006074AE">
        <w:rPr>
          <w:sz w:val="23"/>
          <w:szCs w:val="23"/>
        </w:rPr>
        <w:t xml:space="preserve">ены </w:t>
      </w:r>
      <w:r w:rsidR="008D55F4" w:rsidRPr="006074AE">
        <w:rPr>
          <w:sz w:val="23"/>
          <w:szCs w:val="23"/>
        </w:rPr>
        <w:t>р</w:t>
      </w:r>
      <w:r w:rsidR="002E5E89" w:rsidRPr="006074AE">
        <w:rPr>
          <w:sz w:val="23"/>
          <w:szCs w:val="23"/>
        </w:rPr>
        <w:t>абот</w:t>
      </w:r>
      <w:r w:rsidR="00B03EA3" w:rsidRPr="006074AE">
        <w:rPr>
          <w:sz w:val="23"/>
          <w:szCs w:val="23"/>
        </w:rPr>
        <w:t xml:space="preserve"> (Приложение № </w:t>
      </w:r>
      <w:r w:rsidR="00623D13" w:rsidRPr="006074AE">
        <w:rPr>
          <w:sz w:val="23"/>
          <w:szCs w:val="23"/>
        </w:rPr>
        <w:t xml:space="preserve">1/1 </w:t>
      </w:r>
      <w:r w:rsidR="00B03EA3" w:rsidRPr="006074AE">
        <w:rPr>
          <w:sz w:val="23"/>
          <w:szCs w:val="23"/>
        </w:rPr>
        <w:t>к Договору)</w:t>
      </w:r>
      <w:r w:rsidR="00E7225A" w:rsidRPr="006074AE">
        <w:rPr>
          <w:sz w:val="23"/>
          <w:szCs w:val="23"/>
        </w:rPr>
        <w:t>,</w:t>
      </w:r>
      <w:r w:rsidR="002E5E89" w:rsidRPr="006074AE">
        <w:rPr>
          <w:sz w:val="23"/>
          <w:szCs w:val="23"/>
        </w:rPr>
        <w:t xml:space="preserve"> локальны</w:t>
      </w:r>
      <w:r w:rsidR="00E7225A" w:rsidRPr="006074AE">
        <w:rPr>
          <w:sz w:val="23"/>
          <w:szCs w:val="23"/>
        </w:rPr>
        <w:t>ми</w:t>
      </w:r>
      <w:r w:rsidR="006D748F" w:rsidRPr="006074AE">
        <w:rPr>
          <w:sz w:val="23"/>
          <w:szCs w:val="23"/>
        </w:rPr>
        <w:t xml:space="preserve"> ресурсны</w:t>
      </w:r>
      <w:r w:rsidR="00E7225A" w:rsidRPr="006074AE">
        <w:rPr>
          <w:sz w:val="23"/>
          <w:szCs w:val="23"/>
        </w:rPr>
        <w:t>ми</w:t>
      </w:r>
      <w:r w:rsidR="006D748F" w:rsidRPr="006074AE">
        <w:rPr>
          <w:sz w:val="23"/>
          <w:szCs w:val="23"/>
        </w:rPr>
        <w:t xml:space="preserve"> сметны</w:t>
      </w:r>
      <w:r w:rsidR="00E7225A" w:rsidRPr="006074AE">
        <w:rPr>
          <w:sz w:val="23"/>
          <w:szCs w:val="23"/>
        </w:rPr>
        <w:t>ми</w:t>
      </w:r>
      <w:r w:rsidR="006D748F" w:rsidRPr="006074AE">
        <w:rPr>
          <w:sz w:val="23"/>
          <w:szCs w:val="23"/>
        </w:rPr>
        <w:t xml:space="preserve"> </w:t>
      </w:r>
      <w:r w:rsidR="00E31B29" w:rsidRPr="006074AE">
        <w:rPr>
          <w:sz w:val="23"/>
          <w:szCs w:val="23"/>
        </w:rPr>
        <w:t xml:space="preserve">расчетами </w:t>
      </w:r>
      <w:r w:rsidR="00E7225A" w:rsidRPr="006074AE">
        <w:rPr>
          <w:sz w:val="23"/>
          <w:szCs w:val="23"/>
        </w:rPr>
        <w:t>(Приложения № 1/</w:t>
      </w:r>
      <w:r w:rsidR="00A51B81" w:rsidRPr="006074AE">
        <w:rPr>
          <w:sz w:val="23"/>
          <w:szCs w:val="23"/>
        </w:rPr>
        <w:t>2</w:t>
      </w:r>
      <w:r w:rsidR="00E7225A" w:rsidRPr="006074AE">
        <w:rPr>
          <w:sz w:val="23"/>
          <w:szCs w:val="23"/>
        </w:rPr>
        <w:t xml:space="preserve"> - № 1/__ к Договору) </w:t>
      </w:r>
      <w:r w:rsidR="002E5E89" w:rsidRPr="006074AE">
        <w:rPr>
          <w:sz w:val="23"/>
          <w:szCs w:val="23"/>
        </w:rPr>
        <w:t xml:space="preserve">и </w:t>
      </w:r>
      <w:r w:rsidR="00E7225A" w:rsidRPr="006074AE">
        <w:rPr>
          <w:sz w:val="23"/>
          <w:szCs w:val="23"/>
        </w:rPr>
        <w:t xml:space="preserve">согласована Сторонами в </w:t>
      </w:r>
      <w:r w:rsidR="002E5E89" w:rsidRPr="006074AE">
        <w:rPr>
          <w:sz w:val="23"/>
          <w:szCs w:val="23"/>
        </w:rPr>
        <w:t xml:space="preserve">Протоколе согласования </w:t>
      </w:r>
      <w:r w:rsidR="008D55F4" w:rsidRPr="006074AE">
        <w:rPr>
          <w:sz w:val="23"/>
          <w:szCs w:val="23"/>
        </w:rPr>
        <w:t>ц</w:t>
      </w:r>
      <w:r w:rsidR="00B03EA3" w:rsidRPr="006074AE">
        <w:rPr>
          <w:sz w:val="23"/>
          <w:szCs w:val="23"/>
        </w:rPr>
        <w:t>ены</w:t>
      </w:r>
      <w:r w:rsidR="002E5E89" w:rsidRPr="006074AE">
        <w:rPr>
          <w:sz w:val="23"/>
          <w:szCs w:val="23"/>
        </w:rPr>
        <w:t xml:space="preserve"> </w:t>
      </w:r>
      <w:r w:rsidR="008D55F4" w:rsidRPr="006074AE">
        <w:rPr>
          <w:sz w:val="23"/>
          <w:szCs w:val="23"/>
        </w:rPr>
        <w:t>р</w:t>
      </w:r>
      <w:r w:rsidR="002E5E89" w:rsidRPr="006074AE">
        <w:rPr>
          <w:sz w:val="23"/>
          <w:szCs w:val="23"/>
        </w:rPr>
        <w:t xml:space="preserve">абот (Приложение </w:t>
      </w:r>
      <w:r w:rsidR="00B03EA3" w:rsidRPr="006074AE">
        <w:rPr>
          <w:sz w:val="23"/>
          <w:szCs w:val="23"/>
        </w:rPr>
        <w:t>№ 1 к Договору</w:t>
      </w:r>
      <w:r w:rsidR="002E5E89" w:rsidRPr="006074AE">
        <w:rPr>
          <w:sz w:val="23"/>
          <w:szCs w:val="23"/>
        </w:rPr>
        <w:t>)</w:t>
      </w:r>
      <w:r w:rsidR="00517D2A" w:rsidRPr="006074AE">
        <w:rPr>
          <w:sz w:val="23"/>
          <w:szCs w:val="23"/>
        </w:rPr>
        <w:t xml:space="preserve"> (далее – «Цена Работ»)</w:t>
      </w:r>
      <w:r w:rsidR="00195D47" w:rsidRPr="006074AE">
        <w:rPr>
          <w:sz w:val="23"/>
          <w:szCs w:val="23"/>
        </w:rPr>
        <w:t>.</w:t>
      </w:r>
    </w:p>
    <w:p w14:paraId="753AC53E" w14:textId="77777777" w:rsidR="006966ED" w:rsidRPr="006074AE" w:rsidRDefault="00195D47" w:rsidP="00445FC3">
      <w:pPr>
        <w:ind w:firstLine="540"/>
        <w:jc w:val="both"/>
        <w:rPr>
          <w:sz w:val="23"/>
          <w:szCs w:val="23"/>
        </w:rPr>
      </w:pPr>
      <w:r w:rsidRPr="006074AE">
        <w:rPr>
          <w:sz w:val="23"/>
          <w:szCs w:val="23"/>
        </w:rPr>
        <w:t xml:space="preserve">Максимальная </w:t>
      </w:r>
      <w:r w:rsidR="00345053" w:rsidRPr="006074AE">
        <w:rPr>
          <w:sz w:val="23"/>
          <w:szCs w:val="23"/>
        </w:rPr>
        <w:t>Ц</w:t>
      </w:r>
      <w:r w:rsidR="002E5E89" w:rsidRPr="006074AE">
        <w:rPr>
          <w:sz w:val="23"/>
          <w:szCs w:val="23"/>
        </w:rPr>
        <w:t>ена Работ по настоящему Договору</w:t>
      </w:r>
      <w:r w:rsidRPr="006074AE">
        <w:rPr>
          <w:sz w:val="23"/>
          <w:szCs w:val="23"/>
        </w:rPr>
        <w:t xml:space="preserve"> составляет сумму в размере </w:t>
      </w:r>
      <w:r w:rsidRPr="006074AE">
        <w:rPr>
          <w:b/>
          <w:sz w:val="23"/>
          <w:szCs w:val="23"/>
        </w:rPr>
        <w:t>_____</w:t>
      </w:r>
      <w:r w:rsidR="008368BD" w:rsidRPr="006074AE">
        <w:rPr>
          <w:b/>
          <w:sz w:val="23"/>
          <w:szCs w:val="23"/>
        </w:rPr>
        <w:t xml:space="preserve"> (__________)</w:t>
      </w:r>
      <w:r w:rsidRPr="006074AE">
        <w:rPr>
          <w:b/>
          <w:sz w:val="23"/>
          <w:szCs w:val="23"/>
        </w:rPr>
        <w:t xml:space="preserve"> рублей</w:t>
      </w:r>
      <w:r w:rsidR="008368BD" w:rsidRPr="006074AE">
        <w:rPr>
          <w:b/>
          <w:sz w:val="23"/>
          <w:szCs w:val="23"/>
        </w:rPr>
        <w:t xml:space="preserve"> ___ копеек</w:t>
      </w:r>
      <w:r w:rsidRPr="006074AE">
        <w:rPr>
          <w:sz w:val="23"/>
          <w:szCs w:val="23"/>
        </w:rPr>
        <w:t xml:space="preserve">, в </w:t>
      </w:r>
      <w:r w:rsidR="00AA3ED2" w:rsidRPr="006074AE">
        <w:rPr>
          <w:sz w:val="23"/>
          <w:szCs w:val="23"/>
        </w:rPr>
        <w:t>том числе</w:t>
      </w:r>
      <w:r w:rsidRPr="006074AE">
        <w:rPr>
          <w:sz w:val="23"/>
          <w:szCs w:val="23"/>
        </w:rPr>
        <w:t xml:space="preserve"> НДС</w:t>
      </w:r>
      <w:r w:rsidR="00672960" w:rsidRPr="006074AE">
        <w:rPr>
          <w:sz w:val="23"/>
          <w:szCs w:val="23"/>
        </w:rPr>
        <w:t xml:space="preserve"> 20 %</w:t>
      </w:r>
      <w:r w:rsidR="007C5452" w:rsidRPr="006074AE">
        <w:rPr>
          <w:sz w:val="23"/>
          <w:szCs w:val="23"/>
        </w:rPr>
        <w:t>,</w:t>
      </w:r>
      <w:r w:rsidRPr="006074AE">
        <w:rPr>
          <w:sz w:val="23"/>
          <w:szCs w:val="23"/>
        </w:rPr>
        <w:t xml:space="preserve"> и</w:t>
      </w:r>
      <w:r w:rsidR="002E5E89" w:rsidRPr="006074AE">
        <w:rPr>
          <w:sz w:val="23"/>
          <w:szCs w:val="23"/>
        </w:rPr>
        <w:t xml:space="preserve"> является </w:t>
      </w:r>
      <w:r w:rsidR="00AD44E5" w:rsidRPr="006074AE">
        <w:rPr>
          <w:sz w:val="23"/>
          <w:szCs w:val="23"/>
        </w:rPr>
        <w:t>приблизительной</w:t>
      </w:r>
      <w:r w:rsidR="002E5E89" w:rsidRPr="006074AE">
        <w:rPr>
          <w:sz w:val="23"/>
          <w:szCs w:val="23"/>
        </w:rPr>
        <w:t>.</w:t>
      </w:r>
    </w:p>
    <w:p w14:paraId="4BA87D40" w14:textId="507E0AA5" w:rsidR="007C5452" w:rsidRPr="006074AE" w:rsidRDefault="000512EE" w:rsidP="00445FC3">
      <w:pPr>
        <w:ind w:firstLine="540"/>
        <w:jc w:val="both"/>
        <w:rPr>
          <w:sz w:val="23"/>
          <w:szCs w:val="23"/>
        </w:rPr>
      </w:pPr>
      <w:r w:rsidRPr="006074AE">
        <w:rPr>
          <w:sz w:val="23"/>
          <w:szCs w:val="23"/>
        </w:rPr>
        <w:t xml:space="preserve">4.2. </w:t>
      </w:r>
      <w:r w:rsidR="0090377F" w:rsidRPr="006074AE">
        <w:rPr>
          <w:sz w:val="23"/>
          <w:szCs w:val="23"/>
        </w:rPr>
        <w:t xml:space="preserve">В </w:t>
      </w:r>
      <w:r w:rsidR="003E1F3C" w:rsidRPr="006074AE">
        <w:rPr>
          <w:sz w:val="23"/>
          <w:szCs w:val="23"/>
        </w:rPr>
        <w:t>Ц</w:t>
      </w:r>
      <w:r w:rsidR="0090377F" w:rsidRPr="006074AE">
        <w:rPr>
          <w:sz w:val="23"/>
          <w:szCs w:val="23"/>
        </w:rPr>
        <w:t xml:space="preserve">ене Работ учтены </w:t>
      </w:r>
      <w:r w:rsidR="002E5E89" w:rsidRPr="006074AE">
        <w:rPr>
          <w:sz w:val="23"/>
          <w:szCs w:val="23"/>
        </w:rPr>
        <w:t>все расходы Подрядчика</w:t>
      </w:r>
      <w:r w:rsidR="006966ED" w:rsidRPr="006074AE">
        <w:rPr>
          <w:sz w:val="23"/>
          <w:szCs w:val="23"/>
        </w:rPr>
        <w:t xml:space="preserve">, в </w:t>
      </w:r>
      <w:r w:rsidR="00F55355" w:rsidRPr="006074AE">
        <w:rPr>
          <w:sz w:val="23"/>
          <w:szCs w:val="23"/>
        </w:rPr>
        <w:t>том числе,</w:t>
      </w:r>
      <w:r w:rsidR="006966ED" w:rsidRPr="006074AE">
        <w:rPr>
          <w:sz w:val="23"/>
          <w:szCs w:val="23"/>
        </w:rPr>
        <w:t xml:space="preserve"> но не ограничиваясь: стоимость </w:t>
      </w:r>
      <w:r w:rsidR="001C5AC9" w:rsidRPr="006074AE">
        <w:rPr>
          <w:sz w:val="23"/>
          <w:szCs w:val="23"/>
        </w:rPr>
        <w:t xml:space="preserve">подготовительных, строительно-монтажных и других </w:t>
      </w:r>
      <w:r w:rsidR="006966ED" w:rsidRPr="006074AE">
        <w:rPr>
          <w:sz w:val="23"/>
          <w:szCs w:val="23"/>
        </w:rPr>
        <w:t xml:space="preserve">подрядных работ, указанных в </w:t>
      </w:r>
      <w:r w:rsidR="00E31B29" w:rsidRPr="006074AE">
        <w:rPr>
          <w:sz w:val="23"/>
          <w:szCs w:val="23"/>
        </w:rPr>
        <w:t>Технической</w:t>
      </w:r>
      <w:r w:rsidR="006966ED" w:rsidRPr="006074AE">
        <w:rPr>
          <w:sz w:val="23"/>
          <w:szCs w:val="23"/>
        </w:rPr>
        <w:t xml:space="preserve"> документации,</w:t>
      </w:r>
      <w:r w:rsidR="00D67BF0" w:rsidRPr="006074AE">
        <w:rPr>
          <w:sz w:val="23"/>
          <w:szCs w:val="23"/>
        </w:rPr>
        <w:t xml:space="preserve"> локальных ресурсных сметных расчетах/</w:t>
      </w:r>
      <w:r w:rsidR="0079405E" w:rsidRPr="006074AE">
        <w:rPr>
          <w:sz w:val="23"/>
          <w:szCs w:val="23"/>
        </w:rPr>
        <w:t>расчетах договорной цены,</w:t>
      </w:r>
      <w:r w:rsidR="006966ED" w:rsidRPr="006074AE">
        <w:rPr>
          <w:sz w:val="23"/>
          <w:szCs w:val="23"/>
        </w:rPr>
        <w:t xml:space="preserve"> любых иных необходимых </w:t>
      </w:r>
      <w:r w:rsidR="001C5AC9" w:rsidRPr="006074AE">
        <w:rPr>
          <w:sz w:val="23"/>
          <w:szCs w:val="23"/>
        </w:rPr>
        <w:t xml:space="preserve">и обычно производящихся </w:t>
      </w:r>
      <w:r w:rsidR="006966ED" w:rsidRPr="006074AE">
        <w:rPr>
          <w:sz w:val="23"/>
          <w:szCs w:val="23"/>
        </w:rPr>
        <w:t xml:space="preserve">работ, стоимость </w:t>
      </w:r>
      <w:r w:rsidR="002C2870" w:rsidRPr="006074AE">
        <w:rPr>
          <w:sz w:val="23"/>
          <w:szCs w:val="23"/>
        </w:rPr>
        <w:t>приобретения</w:t>
      </w:r>
      <w:r w:rsidR="001C5AC9" w:rsidRPr="006074AE">
        <w:rPr>
          <w:sz w:val="23"/>
          <w:szCs w:val="23"/>
        </w:rPr>
        <w:t xml:space="preserve"> Материалов/Оборудования,</w:t>
      </w:r>
      <w:r w:rsidR="002C2870" w:rsidRPr="006074AE">
        <w:rPr>
          <w:sz w:val="23"/>
          <w:szCs w:val="23"/>
        </w:rPr>
        <w:t xml:space="preserve"> </w:t>
      </w:r>
      <w:r w:rsidR="001C5AC9" w:rsidRPr="006074AE">
        <w:rPr>
          <w:sz w:val="23"/>
          <w:szCs w:val="23"/>
        </w:rPr>
        <w:t xml:space="preserve">стоимость </w:t>
      </w:r>
      <w:r w:rsidR="006966ED" w:rsidRPr="006074AE">
        <w:rPr>
          <w:sz w:val="23"/>
          <w:szCs w:val="23"/>
        </w:rPr>
        <w:t>транспортировки, хранения, разгрузки и доставки к месту монтажа, таможенной очистки оборудования и материалов, поставляемых Подрядчиком</w:t>
      </w:r>
      <w:r w:rsidR="00F55355" w:rsidRPr="006074AE">
        <w:rPr>
          <w:sz w:val="23"/>
          <w:szCs w:val="23"/>
        </w:rPr>
        <w:t xml:space="preserve"> и передаваемых Заказчиком</w:t>
      </w:r>
      <w:r w:rsidR="006966ED" w:rsidRPr="006074AE">
        <w:rPr>
          <w:sz w:val="23"/>
          <w:szCs w:val="23"/>
        </w:rPr>
        <w:t>,</w:t>
      </w:r>
      <w:r w:rsidR="001C5AC9" w:rsidRPr="006074AE">
        <w:rPr>
          <w:sz w:val="23"/>
          <w:szCs w:val="23"/>
        </w:rPr>
        <w:t xml:space="preserve"> затраты на производство работ в зимнее время, расходы на  электроэнергию и воду, накладные и транспортные расходы,</w:t>
      </w:r>
      <w:r w:rsidR="006966ED" w:rsidRPr="006074AE">
        <w:rPr>
          <w:sz w:val="23"/>
          <w:szCs w:val="23"/>
        </w:rPr>
        <w:t xml:space="preserve"> расходы Подрядчика на получение необходимых согласований, разрешений, ордеров, опробований, инспекций, заключений, </w:t>
      </w:r>
      <w:r w:rsidR="006F5ED6" w:rsidRPr="006074AE">
        <w:rPr>
          <w:sz w:val="23"/>
          <w:szCs w:val="23"/>
        </w:rPr>
        <w:t xml:space="preserve">на </w:t>
      </w:r>
      <w:r w:rsidR="00DC245D" w:rsidRPr="006074AE">
        <w:rPr>
          <w:sz w:val="23"/>
          <w:szCs w:val="23"/>
        </w:rPr>
        <w:t xml:space="preserve">подготовку, </w:t>
      </w:r>
      <w:r w:rsidR="006F5ED6" w:rsidRPr="006074AE">
        <w:rPr>
          <w:sz w:val="23"/>
          <w:szCs w:val="23"/>
        </w:rPr>
        <w:t>оформление</w:t>
      </w:r>
      <w:r w:rsidR="00DC245D" w:rsidRPr="006074AE">
        <w:rPr>
          <w:sz w:val="23"/>
          <w:szCs w:val="23"/>
        </w:rPr>
        <w:t xml:space="preserve"> и ведение</w:t>
      </w:r>
      <w:r w:rsidR="006F5ED6" w:rsidRPr="006074AE">
        <w:rPr>
          <w:sz w:val="23"/>
          <w:szCs w:val="23"/>
        </w:rPr>
        <w:t xml:space="preserve"> Исполнительной </w:t>
      </w:r>
      <w:r w:rsidR="006F5ED6" w:rsidRPr="006074AE">
        <w:rPr>
          <w:sz w:val="23"/>
          <w:szCs w:val="23"/>
        </w:rPr>
        <w:lastRenderedPageBreak/>
        <w:t>документации,</w:t>
      </w:r>
      <w:r w:rsidR="001C5AC9" w:rsidRPr="006074AE">
        <w:rPr>
          <w:sz w:val="23"/>
          <w:szCs w:val="23"/>
        </w:rPr>
        <w:t xml:space="preserve"> расходы на сбор, погрузку, вывоз и утилизацию строительного и бытового мусора (отходов),</w:t>
      </w:r>
      <w:r w:rsidR="006F5ED6" w:rsidRPr="006074AE">
        <w:rPr>
          <w:sz w:val="23"/>
          <w:szCs w:val="23"/>
        </w:rPr>
        <w:t xml:space="preserve"> </w:t>
      </w:r>
      <w:r w:rsidR="006966ED" w:rsidRPr="006074AE">
        <w:rPr>
          <w:sz w:val="23"/>
          <w:szCs w:val="23"/>
        </w:rPr>
        <w:t>все</w:t>
      </w:r>
      <w:r w:rsidR="006F5ED6" w:rsidRPr="006074AE">
        <w:rPr>
          <w:sz w:val="23"/>
          <w:szCs w:val="23"/>
        </w:rPr>
        <w:t xml:space="preserve"> иные</w:t>
      </w:r>
      <w:r w:rsidR="006966ED" w:rsidRPr="006074AE">
        <w:rPr>
          <w:sz w:val="23"/>
          <w:szCs w:val="23"/>
        </w:rPr>
        <w:t xml:space="preserve"> возможные расходы Подрядчика, включая сумму НДС</w:t>
      </w:r>
      <w:r w:rsidR="00E31B29" w:rsidRPr="006074AE">
        <w:rPr>
          <w:sz w:val="23"/>
          <w:szCs w:val="23"/>
        </w:rPr>
        <w:t>, вознаграждение Подрядчика</w:t>
      </w:r>
      <w:r w:rsidR="002E5E89" w:rsidRPr="006074AE">
        <w:rPr>
          <w:sz w:val="23"/>
          <w:szCs w:val="23"/>
        </w:rPr>
        <w:t xml:space="preserve">, </w:t>
      </w:r>
      <w:r w:rsidR="006F5ED6" w:rsidRPr="006074AE">
        <w:rPr>
          <w:sz w:val="23"/>
          <w:szCs w:val="23"/>
        </w:rPr>
        <w:t xml:space="preserve">а также </w:t>
      </w:r>
      <w:r w:rsidR="0090377F" w:rsidRPr="006074AE">
        <w:rPr>
          <w:sz w:val="23"/>
          <w:szCs w:val="23"/>
        </w:rPr>
        <w:t>расход</w:t>
      </w:r>
      <w:r w:rsidR="006966ED" w:rsidRPr="006074AE">
        <w:rPr>
          <w:sz w:val="23"/>
          <w:szCs w:val="23"/>
        </w:rPr>
        <w:t>ы</w:t>
      </w:r>
      <w:r w:rsidR="0090377F" w:rsidRPr="006074AE">
        <w:rPr>
          <w:sz w:val="23"/>
          <w:szCs w:val="23"/>
        </w:rPr>
        <w:t xml:space="preserve"> Подрядчика на исправление дефектов (недостатков), выявленных как в ходе приемки Работ в соответствии с настоящим Договором, так и в период Гарантийного срока.</w:t>
      </w:r>
      <w:r w:rsidR="003B1A54" w:rsidRPr="006074AE">
        <w:rPr>
          <w:sz w:val="23"/>
          <w:szCs w:val="23"/>
        </w:rPr>
        <w:t xml:space="preserve"> В </w:t>
      </w:r>
      <w:r w:rsidR="002F5518" w:rsidRPr="006074AE">
        <w:rPr>
          <w:sz w:val="23"/>
          <w:szCs w:val="23"/>
        </w:rPr>
        <w:t>Ц</w:t>
      </w:r>
      <w:r w:rsidR="003B1A54" w:rsidRPr="006074AE">
        <w:rPr>
          <w:sz w:val="23"/>
          <w:szCs w:val="23"/>
        </w:rPr>
        <w:t xml:space="preserve">ене </w:t>
      </w:r>
      <w:r w:rsidR="002F5518" w:rsidRPr="006074AE">
        <w:rPr>
          <w:sz w:val="23"/>
          <w:szCs w:val="23"/>
        </w:rPr>
        <w:t xml:space="preserve">Работ </w:t>
      </w:r>
      <w:r w:rsidR="003B1A54" w:rsidRPr="006074AE">
        <w:rPr>
          <w:sz w:val="23"/>
          <w:szCs w:val="23"/>
        </w:rPr>
        <w:t>также учтены любые расходы Подрядчика, связанные с необходимостью выполнения предусмотренных законодательством мероприятий по предотвращению распространения инфекций</w:t>
      </w:r>
      <w:r w:rsidR="00A15D53" w:rsidRPr="006074AE">
        <w:rPr>
          <w:sz w:val="23"/>
          <w:szCs w:val="23"/>
        </w:rPr>
        <w:t xml:space="preserve">, </w:t>
      </w:r>
      <w:r w:rsidR="00767511" w:rsidRPr="006074AE">
        <w:rPr>
          <w:sz w:val="23"/>
          <w:szCs w:val="23"/>
        </w:rPr>
        <w:t>вирусов и эпидемий</w:t>
      </w:r>
      <w:r w:rsidR="00A15D53" w:rsidRPr="006074AE">
        <w:rPr>
          <w:sz w:val="23"/>
          <w:szCs w:val="23"/>
        </w:rPr>
        <w:t>/пандемии</w:t>
      </w:r>
      <w:r w:rsidR="00767511" w:rsidRPr="006074AE">
        <w:rPr>
          <w:sz w:val="23"/>
          <w:szCs w:val="23"/>
        </w:rPr>
        <w:t>.</w:t>
      </w:r>
    </w:p>
    <w:p w14:paraId="57006579" w14:textId="14D8691C" w:rsidR="00CA238B" w:rsidRPr="006074AE" w:rsidRDefault="00723A9A" w:rsidP="00CA238B">
      <w:pPr>
        <w:ind w:firstLine="540"/>
        <w:jc w:val="both"/>
        <w:rPr>
          <w:sz w:val="23"/>
          <w:szCs w:val="23"/>
        </w:rPr>
      </w:pPr>
      <w:r w:rsidRPr="006074AE">
        <w:rPr>
          <w:sz w:val="23"/>
          <w:szCs w:val="23"/>
        </w:rPr>
        <w:t xml:space="preserve">4.2.1. </w:t>
      </w:r>
      <w:r w:rsidR="00CA238B" w:rsidRPr="006074AE">
        <w:rPr>
          <w:sz w:val="23"/>
          <w:szCs w:val="23"/>
        </w:rPr>
        <w:t xml:space="preserve">В случае отклонения стоимости Давальческих материалов/Оборудования Заказчика в большую или меньшую сторону от стоимости, указанной в локальных ресурсных сметных расчетах или в расчетах договорной цены (либо отсутствия стоимости материалов) к Договору, Стороны договорились считать стоимостью Давальческих материалов/Оборудования Заказчика и отражать в Актах КС-2 фактическую стоимость таких материалов и оборудования, определенную Заказчиком на основании договоров поставки, заключенных Заказчиком. </w:t>
      </w:r>
    </w:p>
    <w:p w14:paraId="4541B5F0" w14:textId="77777777" w:rsidR="00CA238B" w:rsidRPr="006074AE" w:rsidRDefault="00CA238B" w:rsidP="00CA238B">
      <w:pPr>
        <w:ind w:firstLine="540"/>
        <w:jc w:val="both"/>
        <w:rPr>
          <w:sz w:val="23"/>
          <w:szCs w:val="23"/>
        </w:rPr>
      </w:pPr>
      <w:r w:rsidRPr="006074AE">
        <w:rPr>
          <w:sz w:val="23"/>
          <w:szCs w:val="23"/>
        </w:rPr>
        <w:t xml:space="preserve">В случае несовпадения наименований Давальческих материалов/Оборудования Заказчика, указанных в локальных ресурсных сметных расчетах или расчетах договорной цены, с наименованиями материалов, указанными в Накладной М-15, Стороны договорились считать верными наименования, указанные в Накладной М-15, определенные Заказчиком на основании договоров поставки, заключенных Заказчиком, и первичных учетных документов на такие материалы и оборудование. </w:t>
      </w:r>
    </w:p>
    <w:p w14:paraId="04ED9002" w14:textId="77777777" w:rsidR="00CA238B" w:rsidRPr="006074AE" w:rsidRDefault="00CA238B" w:rsidP="00CA238B">
      <w:pPr>
        <w:ind w:firstLine="540"/>
        <w:jc w:val="both"/>
        <w:rPr>
          <w:sz w:val="23"/>
          <w:szCs w:val="23"/>
        </w:rPr>
      </w:pPr>
      <w:r w:rsidRPr="006074AE">
        <w:rPr>
          <w:sz w:val="23"/>
          <w:szCs w:val="23"/>
        </w:rPr>
        <w:t>Изменение стоимости или наименования Давальческих материалов/Оборудования Заказчика не требует изменения локальных ресурсных сметных расчетов или расчетов договорной цены и подписания дополнительного соглашения к настоящему Договору.</w:t>
      </w:r>
    </w:p>
    <w:p w14:paraId="28BA4BB5" w14:textId="77777777" w:rsidR="00D568D3" w:rsidRPr="006074AE" w:rsidRDefault="0090377F" w:rsidP="00445FC3">
      <w:pPr>
        <w:ind w:firstLine="540"/>
        <w:jc w:val="both"/>
        <w:rPr>
          <w:sz w:val="23"/>
          <w:szCs w:val="23"/>
        </w:rPr>
      </w:pPr>
      <w:r w:rsidRPr="006074AE">
        <w:rPr>
          <w:sz w:val="23"/>
          <w:szCs w:val="23"/>
        </w:rPr>
        <w:t xml:space="preserve">4.3. </w:t>
      </w:r>
      <w:r w:rsidR="00195D47" w:rsidRPr="006074AE">
        <w:rPr>
          <w:sz w:val="23"/>
          <w:szCs w:val="23"/>
        </w:rPr>
        <w:t xml:space="preserve">Увеличение </w:t>
      </w:r>
      <w:r w:rsidR="002F5518" w:rsidRPr="006074AE">
        <w:rPr>
          <w:sz w:val="23"/>
          <w:szCs w:val="23"/>
        </w:rPr>
        <w:t>Ц</w:t>
      </w:r>
      <w:r w:rsidRPr="006074AE">
        <w:rPr>
          <w:sz w:val="23"/>
          <w:szCs w:val="23"/>
        </w:rPr>
        <w:t>ен</w:t>
      </w:r>
      <w:r w:rsidR="00195D47" w:rsidRPr="006074AE">
        <w:rPr>
          <w:sz w:val="23"/>
          <w:szCs w:val="23"/>
        </w:rPr>
        <w:t>ы</w:t>
      </w:r>
      <w:r w:rsidRPr="006074AE">
        <w:rPr>
          <w:sz w:val="23"/>
          <w:szCs w:val="23"/>
        </w:rPr>
        <w:t xml:space="preserve"> Работ </w:t>
      </w:r>
      <w:r w:rsidR="00195D47" w:rsidRPr="006074AE">
        <w:rPr>
          <w:sz w:val="23"/>
          <w:szCs w:val="23"/>
        </w:rPr>
        <w:t xml:space="preserve">возможно </w:t>
      </w:r>
      <w:r w:rsidRPr="006074AE">
        <w:rPr>
          <w:sz w:val="23"/>
          <w:szCs w:val="23"/>
        </w:rPr>
        <w:t xml:space="preserve">только на основании дополнительного соглашения к настоящему Договору. </w:t>
      </w:r>
    </w:p>
    <w:bookmarkEnd w:id="15"/>
    <w:p w14:paraId="5206C3E1" w14:textId="77777777" w:rsidR="00D568D3" w:rsidRPr="006074AE" w:rsidRDefault="00D568D3" w:rsidP="00D568D3">
      <w:pPr>
        <w:ind w:firstLine="540"/>
        <w:jc w:val="both"/>
        <w:rPr>
          <w:sz w:val="23"/>
          <w:szCs w:val="23"/>
        </w:rPr>
      </w:pPr>
      <w:r w:rsidRPr="006074AE">
        <w:rPr>
          <w:sz w:val="23"/>
          <w:szCs w:val="23"/>
        </w:rPr>
        <w:t>Заказчик вправе вносить изменения в Техническую документацию без увеличения Цены Работ по Договору при условии, если вызываемые этим дополнительные работы по стоимости не превышают 10 % (Десяти процентов) от Цены Работ.</w:t>
      </w:r>
    </w:p>
    <w:p w14:paraId="68956A13" w14:textId="77777777" w:rsidR="00D568D3" w:rsidRPr="006074AE" w:rsidRDefault="00D568D3" w:rsidP="00D568D3">
      <w:pPr>
        <w:ind w:firstLine="540"/>
        <w:jc w:val="both"/>
        <w:rPr>
          <w:sz w:val="23"/>
          <w:szCs w:val="23"/>
        </w:rPr>
      </w:pPr>
      <w:r w:rsidRPr="006074AE">
        <w:rPr>
          <w:sz w:val="23"/>
          <w:szCs w:val="23"/>
        </w:rPr>
        <w:t>Подрядчик вправе требовать пересмотра Цены Работ, если по не зависящим от него причинам Цена Работ по Договору превышена не менее чем на 10 % (Десять процентов).</w:t>
      </w:r>
    </w:p>
    <w:p w14:paraId="7572A072" w14:textId="77777777" w:rsidR="00D568D3" w:rsidRPr="006074AE" w:rsidRDefault="005C1AC5" w:rsidP="00445FC3">
      <w:pPr>
        <w:ind w:firstLine="540"/>
        <w:jc w:val="both"/>
        <w:rPr>
          <w:sz w:val="23"/>
          <w:szCs w:val="23"/>
        </w:rPr>
      </w:pPr>
      <w:r w:rsidRPr="006074AE">
        <w:rPr>
          <w:sz w:val="23"/>
          <w:szCs w:val="23"/>
        </w:rPr>
        <w:t>Превышения Подрядчиком проектных</w:t>
      </w:r>
      <w:r w:rsidR="00BA5159" w:rsidRPr="006074AE">
        <w:rPr>
          <w:sz w:val="23"/>
          <w:szCs w:val="23"/>
        </w:rPr>
        <w:t xml:space="preserve"> </w:t>
      </w:r>
      <w:r w:rsidRPr="006074AE">
        <w:rPr>
          <w:sz w:val="23"/>
          <w:szCs w:val="23"/>
        </w:rPr>
        <w:t xml:space="preserve">объемов и </w:t>
      </w:r>
      <w:r w:rsidR="002F5518" w:rsidRPr="006074AE">
        <w:rPr>
          <w:sz w:val="23"/>
          <w:szCs w:val="23"/>
        </w:rPr>
        <w:t>Ц</w:t>
      </w:r>
      <w:r w:rsidRPr="006074AE">
        <w:rPr>
          <w:sz w:val="23"/>
          <w:szCs w:val="23"/>
        </w:rPr>
        <w:t>ены Работ, не подтвержденные дополнительным соглашением Сторон к настоящему Договору, оплачиваются Подрядчиком за свой счет</w:t>
      </w:r>
      <w:r w:rsidR="00ED21B2" w:rsidRPr="006074AE">
        <w:rPr>
          <w:sz w:val="23"/>
          <w:szCs w:val="23"/>
        </w:rPr>
        <w:t>.</w:t>
      </w:r>
    </w:p>
    <w:bookmarkEnd w:id="16"/>
    <w:p w14:paraId="49823B03" w14:textId="77777777" w:rsidR="005723EA" w:rsidRPr="006074AE" w:rsidRDefault="005C1AC5" w:rsidP="00445FC3">
      <w:pPr>
        <w:ind w:firstLine="540"/>
        <w:jc w:val="both"/>
        <w:rPr>
          <w:bCs/>
          <w:sz w:val="23"/>
          <w:szCs w:val="23"/>
        </w:rPr>
      </w:pPr>
      <w:r w:rsidRPr="006074AE">
        <w:rPr>
          <w:bCs/>
          <w:sz w:val="23"/>
          <w:szCs w:val="23"/>
        </w:rPr>
        <w:t xml:space="preserve">4.4. </w:t>
      </w:r>
      <w:r w:rsidR="005723EA" w:rsidRPr="006074AE">
        <w:rPr>
          <w:bCs/>
          <w:sz w:val="23"/>
          <w:szCs w:val="23"/>
        </w:rPr>
        <w:t xml:space="preserve">Стороны согласовали следующий порядок оплаты по Договору: </w:t>
      </w:r>
    </w:p>
    <w:p w14:paraId="241EB6D6" w14:textId="0B2CEA31" w:rsidR="005723EA" w:rsidRPr="006074AE" w:rsidRDefault="005723EA" w:rsidP="00445FC3">
      <w:pPr>
        <w:ind w:firstLine="540"/>
        <w:jc w:val="both"/>
        <w:rPr>
          <w:sz w:val="23"/>
          <w:szCs w:val="23"/>
        </w:rPr>
      </w:pPr>
      <w:bookmarkStart w:id="17" w:name="_Hlk45615766"/>
      <w:r w:rsidRPr="006074AE">
        <w:rPr>
          <w:sz w:val="23"/>
          <w:szCs w:val="23"/>
        </w:rPr>
        <w:t xml:space="preserve">4.4.1. Оплата </w:t>
      </w:r>
      <w:r w:rsidR="002F5518" w:rsidRPr="006074AE">
        <w:rPr>
          <w:sz w:val="23"/>
          <w:szCs w:val="23"/>
        </w:rPr>
        <w:t>Ц</w:t>
      </w:r>
      <w:r w:rsidRPr="006074AE">
        <w:rPr>
          <w:sz w:val="23"/>
          <w:szCs w:val="23"/>
        </w:rPr>
        <w:t xml:space="preserve">ены Работ производится </w:t>
      </w:r>
      <w:r w:rsidR="004A0621" w:rsidRPr="006074AE">
        <w:rPr>
          <w:sz w:val="23"/>
          <w:szCs w:val="23"/>
        </w:rPr>
        <w:t xml:space="preserve">Заказчиком </w:t>
      </w:r>
      <w:r w:rsidRPr="006074AE">
        <w:rPr>
          <w:sz w:val="23"/>
          <w:szCs w:val="23"/>
        </w:rPr>
        <w:t>путем перечисления денежных средств на расчетный счет Подрядчика</w:t>
      </w:r>
      <w:r w:rsidR="00D675EF" w:rsidRPr="006074AE">
        <w:rPr>
          <w:sz w:val="23"/>
          <w:szCs w:val="23"/>
        </w:rPr>
        <w:t xml:space="preserve"> или иными способами, не запрещенными действующим законодательством РФ.</w:t>
      </w:r>
    </w:p>
    <w:p w14:paraId="471344DA" w14:textId="77777777" w:rsidR="00E016B0" w:rsidRPr="006074AE" w:rsidRDefault="005C1AC5" w:rsidP="00445FC3">
      <w:pPr>
        <w:shd w:val="clear" w:color="auto" w:fill="FFFFFF"/>
        <w:ind w:firstLine="540"/>
        <w:jc w:val="both"/>
        <w:rPr>
          <w:sz w:val="23"/>
          <w:szCs w:val="23"/>
        </w:rPr>
      </w:pPr>
      <w:r w:rsidRPr="006074AE">
        <w:rPr>
          <w:sz w:val="23"/>
          <w:szCs w:val="23"/>
        </w:rPr>
        <w:t>4.4.</w:t>
      </w:r>
      <w:r w:rsidR="005723EA" w:rsidRPr="006074AE">
        <w:rPr>
          <w:sz w:val="23"/>
          <w:szCs w:val="23"/>
        </w:rPr>
        <w:t>2</w:t>
      </w:r>
      <w:r w:rsidRPr="006074AE">
        <w:rPr>
          <w:sz w:val="23"/>
          <w:szCs w:val="23"/>
        </w:rPr>
        <w:t xml:space="preserve">. </w:t>
      </w:r>
      <w:r w:rsidR="00440019" w:rsidRPr="006074AE">
        <w:rPr>
          <w:sz w:val="23"/>
          <w:szCs w:val="23"/>
        </w:rPr>
        <w:t xml:space="preserve">При необходимости выплаты авансовых платежей размер, </w:t>
      </w:r>
      <w:r w:rsidR="00E016B0" w:rsidRPr="006074AE">
        <w:rPr>
          <w:sz w:val="23"/>
          <w:szCs w:val="23"/>
        </w:rPr>
        <w:t>назначение аванса, срок выплаты</w:t>
      </w:r>
      <w:r w:rsidR="007734ED" w:rsidRPr="006074AE">
        <w:rPr>
          <w:sz w:val="23"/>
          <w:szCs w:val="23"/>
        </w:rPr>
        <w:t>, порядок зачета аванса</w:t>
      </w:r>
      <w:r w:rsidR="00E016B0" w:rsidRPr="006074AE">
        <w:rPr>
          <w:sz w:val="23"/>
          <w:szCs w:val="23"/>
        </w:rPr>
        <w:t xml:space="preserve"> согласовываются Сторонами в </w:t>
      </w:r>
      <w:r w:rsidR="007734ED" w:rsidRPr="006074AE">
        <w:rPr>
          <w:sz w:val="23"/>
          <w:szCs w:val="23"/>
        </w:rPr>
        <w:t>Дополнительном соглашении к Договору.</w:t>
      </w:r>
    </w:p>
    <w:p w14:paraId="494532E4" w14:textId="77777777" w:rsidR="00E151B7" w:rsidRPr="006074AE" w:rsidRDefault="00E151B7" w:rsidP="00445FC3">
      <w:pPr>
        <w:shd w:val="clear" w:color="auto" w:fill="FFFFFF"/>
        <w:ind w:firstLine="540"/>
        <w:jc w:val="both"/>
        <w:rPr>
          <w:sz w:val="23"/>
          <w:szCs w:val="23"/>
        </w:rPr>
      </w:pPr>
      <w:r w:rsidRPr="006074AE">
        <w:rPr>
          <w:sz w:val="23"/>
          <w:szCs w:val="23"/>
        </w:rPr>
        <w:t>В случае</w:t>
      </w:r>
      <w:r w:rsidR="00E7225A" w:rsidRPr="006074AE">
        <w:rPr>
          <w:sz w:val="23"/>
          <w:szCs w:val="23"/>
        </w:rPr>
        <w:t>,</w:t>
      </w:r>
      <w:r w:rsidRPr="006074AE">
        <w:rPr>
          <w:sz w:val="23"/>
          <w:szCs w:val="23"/>
        </w:rPr>
        <w:t xml:space="preserve"> если Стороны придут к соглашению об изменении размера </w:t>
      </w:r>
      <w:r w:rsidR="002651EF" w:rsidRPr="006074AE">
        <w:rPr>
          <w:sz w:val="23"/>
          <w:szCs w:val="23"/>
        </w:rPr>
        <w:t xml:space="preserve">погашаемого зачетом </w:t>
      </w:r>
      <w:r w:rsidRPr="006074AE">
        <w:rPr>
          <w:sz w:val="23"/>
          <w:szCs w:val="23"/>
        </w:rPr>
        <w:t xml:space="preserve">аванса в каком-либо из отчетных периодов, размер </w:t>
      </w:r>
      <w:r w:rsidR="002651EF" w:rsidRPr="006074AE">
        <w:rPr>
          <w:sz w:val="23"/>
          <w:szCs w:val="23"/>
        </w:rPr>
        <w:t xml:space="preserve">погашаемого зачетом </w:t>
      </w:r>
      <w:r w:rsidRPr="006074AE">
        <w:rPr>
          <w:sz w:val="23"/>
          <w:szCs w:val="23"/>
        </w:rPr>
        <w:t>аванса указывается Сторонами в Справке КС-</w:t>
      </w:r>
      <w:r w:rsidR="00AA3ED2" w:rsidRPr="006074AE">
        <w:rPr>
          <w:sz w:val="23"/>
          <w:szCs w:val="23"/>
        </w:rPr>
        <w:t>3</w:t>
      </w:r>
      <w:r w:rsidRPr="006074AE">
        <w:rPr>
          <w:sz w:val="23"/>
          <w:szCs w:val="23"/>
        </w:rPr>
        <w:t xml:space="preserve">, в этом случае подписание отдельного Дополнительного соглашения </w:t>
      </w:r>
      <w:r w:rsidR="00AA3ED2" w:rsidRPr="006074AE">
        <w:rPr>
          <w:sz w:val="23"/>
          <w:szCs w:val="23"/>
        </w:rPr>
        <w:t xml:space="preserve">к Договору </w:t>
      </w:r>
      <w:r w:rsidRPr="006074AE">
        <w:rPr>
          <w:sz w:val="23"/>
          <w:szCs w:val="23"/>
        </w:rPr>
        <w:t xml:space="preserve">об изменении размера </w:t>
      </w:r>
      <w:r w:rsidR="002651EF" w:rsidRPr="006074AE">
        <w:rPr>
          <w:sz w:val="23"/>
          <w:szCs w:val="23"/>
        </w:rPr>
        <w:t xml:space="preserve">погашаемого зачетом </w:t>
      </w:r>
      <w:r w:rsidRPr="006074AE">
        <w:rPr>
          <w:sz w:val="23"/>
          <w:szCs w:val="23"/>
        </w:rPr>
        <w:t>аванса не требуется.</w:t>
      </w:r>
    </w:p>
    <w:p w14:paraId="60730EE7" w14:textId="77777777" w:rsidR="00767B97" w:rsidRPr="006074AE" w:rsidRDefault="00767B97" w:rsidP="00445FC3">
      <w:pPr>
        <w:shd w:val="clear" w:color="auto" w:fill="FFFFFF"/>
        <w:ind w:firstLine="540"/>
        <w:jc w:val="both"/>
        <w:rPr>
          <w:sz w:val="23"/>
          <w:szCs w:val="23"/>
        </w:rPr>
      </w:pPr>
      <w:r w:rsidRPr="006074AE">
        <w:rPr>
          <w:sz w:val="23"/>
          <w:szCs w:val="23"/>
        </w:rPr>
        <w:t xml:space="preserve">В случае однократного нарушения Подрядчиком сроков выполнения Работ, предусмотренных Календарным графиком выполнения работ, </w:t>
      </w:r>
      <w:r w:rsidR="00014A7F" w:rsidRPr="006074AE">
        <w:rPr>
          <w:sz w:val="23"/>
          <w:szCs w:val="23"/>
        </w:rPr>
        <w:t>Заказчик</w:t>
      </w:r>
      <w:r w:rsidR="00A37B61" w:rsidRPr="006074AE">
        <w:rPr>
          <w:sz w:val="23"/>
          <w:szCs w:val="23"/>
        </w:rPr>
        <w:t xml:space="preserve"> </w:t>
      </w:r>
      <w:r w:rsidRPr="006074AE">
        <w:rPr>
          <w:sz w:val="23"/>
          <w:szCs w:val="23"/>
        </w:rPr>
        <w:t xml:space="preserve">приобретает право в одностороннем порядке производить </w:t>
      </w:r>
      <w:r w:rsidR="002651EF" w:rsidRPr="006074AE">
        <w:rPr>
          <w:sz w:val="23"/>
          <w:szCs w:val="23"/>
        </w:rPr>
        <w:t>погашение</w:t>
      </w:r>
      <w:r w:rsidR="00E151B7" w:rsidRPr="006074AE">
        <w:rPr>
          <w:sz w:val="23"/>
          <w:szCs w:val="23"/>
        </w:rPr>
        <w:t xml:space="preserve"> </w:t>
      </w:r>
      <w:r w:rsidRPr="006074AE">
        <w:rPr>
          <w:sz w:val="23"/>
          <w:szCs w:val="23"/>
        </w:rPr>
        <w:t>уплаченного аванса в размере до 100 % от стоимости выполненных в отчетном периоде (периодах) Работ (с учетом НДС), до полного погашения полученного аванса стоимостью выполненных Работ, о чем Заказчик письменно уведомляет Подрядчика.</w:t>
      </w:r>
      <w:r w:rsidR="003D1D8D" w:rsidRPr="006074AE">
        <w:rPr>
          <w:sz w:val="23"/>
          <w:szCs w:val="23"/>
        </w:rPr>
        <w:t xml:space="preserve"> </w:t>
      </w:r>
    </w:p>
    <w:p w14:paraId="390FB03A" w14:textId="77777777" w:rsidR="00745500" w:rsidRPr="006074AE" w:rsidRDefault="00745500" w:rsidP="00745500">
      <w:pPr>
        <w:shd w:val="clear" w:color="auto" w:fill="FFFFFF"/>
        <w:ind w:firstLine="540"/>
        <w:jc w:val="both"/>
        <w:rPr>
          <w:sz w:val="23"/>
          <w:szCs w:val="23"/>
        </w:rPr>
      </w:pPr>
      <w:r w:rsidRPr="006074AE">
        <w:rPr>
          <w:sz w:val="23"/>
          <w:szCs w:val="23"/>
          <w:highlight w:val="yellow"/>
        </w:rPr>
        <w:t>или</w:t>
      </w:r>
    </w:p>
    <w:p w14:paraId="4958F3ED" w14:textId="43090D1B" w:rsidR="003006AF" w:rsidRPr="006074AE" w:rsidRDefault="00014A7F" w:rsidP="001D6A8A">
      <w:pPr>
        <w:shd w:val="clear" w:color="auto" w:fill="FFFFFF"/>
        <w:ind w:firstLine="540"/>
        <w:jc w:val="both"/>
        <w:rPr>
          <w:sz w:val="23"/>
          <w:szCs w:val="23"/>
        </w:rPr>
      </w:pPr>
      <w:r w:rsidRPr="006074AE">
        <w:rPr>
          <w:sz w:val="23"/>
          <w:szCs w:val="23"/>
        </w:rPr>
        <w:t>4.4.2. Заказчик выплачивает Подрядчику аванс</w:t>
      </w:r>
      <w:r w:rsidR="005630CC" w:rsidRPr="006074AE">
        <w:rPr>
          <w:sz w:val="23"/>
          <w:szCs w:val="23"/>
        </w:rPr>
        <w:t>(ы</w:t>
      </w:r>
      <w:r w:rsidRPr="006074AE">
        <w:rPr>
          <w:sz w:val="23"/>
          <w:szCs w:val="23"/>
        </w:rPr>
        <w:t>) в размере ___ % от Цены Работ по Договору</w:t>
      </w:r>
      <w:r w:rsidR="00651EE3" w:rsidRPr="006074AE">
        <w:rPr>
          <w:sz w:val="23"/>
          <w:szCs w:val="23"/>
        </w:rPr>
        <w:t>,</w:t>
      </w:r>
      <w:r w:rsidR="00581390" w:rsidRPr="006074AE">
        <w:rPr>
          <w:sz w:val="23"/>
          <w:szCs w:val="23"/>
        </w:rPr>
        <w:t xml:space="preserve"> в том числе НДС 20</w:t>
      </w:r>
      <w:r w:rsidRPr="006074AE">
        <w:rPr>
          <w:sz w:val="23"/>
          <w:szCs w:val="23"/>
        </w:rPr>
        <w:t xml:space="preserve"> % (далее - «аванс»), но не более суммы, указанной в предоставленной Подрядчиком Банковской гарантии. </w:t>
      </w:r>
      <w:r w:rsidR="0020429F" w:rsidRPr="006074AE">
        <w:rPr>
          <w:sz w:val="23"/>
          <w:szCs w:val="23"/>
        </w:rPr>
        <w:t xml:space="preserve">Данные расходы учтены в стоимости Работ по Договору. </w:t>
      </w:r>
      <w:r w:rsidR="00A24F30" w:rsidRPr="006074AE">
        <w:rPr>
          <w:sz w:val="23"/>
          <w:szCs w:val="23"/>
        </w:rPr>
        <w:t>Требования к Банковской гарантии определены в разделе 17 Договора.</w:t>
      </w:r>
      <w:r w:rsidR="0020429F" w:rsidRPr="006074AE">
        <w:rPr>
          <w:sz w:val="23"/>
          <w:szCs w:val="23"/>
        </w:rPr>
        <w:t xml:space="preserve"> </w:t>
      </w:r>
    </w:p>
    <w:p w14:paraId="3A3A2A1C" w14:textId="27CF0EC3" w:rsidR="005F3699" w:rsidRPr="006074AE" w:rsidRDefault="00534B82" w:rsidP="00534B82">
      <w:pPr>
        <w:shd w:val="clear" w:color="auto" w:fill="FFFFFF"/>
        <w:ind w:firstLine="540"/>
        <w:jc w:val="both"/>
        <w:rPr>
          <w:sz w:val="23"/>
          <w:szCs w:val="23"/>
        </w:rPr>
      </w:pPr>
      <w:r w:rsidRPr="006074AE">
        <w:rPr>
          <w:sz w:val="23"/>
          <w:szCs w:val="23"/>
        </w:rPr>
        <w:t>Аванс</w:t>
      </w:r>
      <w:r w:rsidR="002971F5" w:rsidRPr="006074AE">
        <w:rPr>
          <w:sz w:val="23"/>
          <w:szCs w:val="23"/>
        </w:rPr>
        <w:t xml:space="preserve"> (</w:t>
      </w:r>
      <w:r w:rsidR="00014A7F" w:rsidRPr="006074AE">
        <w:rPr>
          <w:sz w:val="23"/>
          <w:szCs w:val="23"/>
        </w:rPr>
        <w:t>авансовые платежи</w:t>
      </w:r>
      <w:r w:rsidR="002971F5" w:rsidRPr="006074AE">
        <w:rPr>
          <w:sz w:val="23"/>
          <w:szCs w:val="23"/>
        </w:rPr>
        <w:t>)</w:t>
      </w:r>
      <w:r w:rsidRPr="006074AE">
        <w:rPr>
          <w:sz w:val="23"/>
          <w:szCs w:val="23"/>
        </w:rPr>
        <w:t xml:space="preserve"> выплачивается (</w:t>
      </w:r>
      <w:r w:rsidR="00014A7F" w:rsidRPr="006074AE">
        <w:rPr>
          <w:sz w:val="23"/>
          <w:szCs w:val="23"/>
        </w:rPr>
        <w:t>перечисляются</w:t>
      </w:r>
      <w:r w:rsidRPr="006074AE">
        <w:rPr>
          <w:sz w:val="23"/>
          <w:szCs w:val="23"/>
        </w:rPr>
        <w:t>) Заказчиком</w:t>
      </w:r>
      <w:r w:rsidR="002971F5" w:rsidRPr="006074AE">
        <w:rPr>
          <w:sz w:val="23"/>
          <w:szCs w:val="23"/>
        </w:rPr>
        <w:t xml:space="preserve"> </w:t>
      </w:r>
      <w:r w:rsidRPr="006074AE">
        <w:rPr>
          <w:sz w:val="23"/>
          <w:szCs w:val="23"/>
        </w:rPr>
        <w:t xml:space="preserve">в течение 10 (Десяти) рабочих дней с даты предоставления Подрядчиком </w:t>
      </w:r>
      <w:r w:rsidR="00014A7F" w:rsidRPr="006074AE">
        <w:rPr>
          <w:sz w:val="23"/>
          <w:szCs w:val="23"/>
        </w:rPr>
        <w:t xml:space="preserve">Банковской гарантии на возврат аванса и документов, указанных в п. 4.5. настоящего Договора. </w:t>
      </w:r>
    </w:p>
    <w:p w14:paraId="7D0F48E8" w14:textId="77777777" w:rsidR="00534B82" w:rsidRPr="006074AE" w:rsidRDefault="00534B82" w:rsidP="00534B82">
      <w:pPr>
        <w:shd w:val="clear" w:color="auto" w:fill="FFFFFF"/>
        <w:ind w:firstLine="540"/>
        <w:jc w:val="both"/>
        <w:rPr>
          <w:sz w:val="23"/>
          <w:szCs w:val="23"/>
        </w:rPr>
      </w:pPr>
      <w:r w:rsidRPr="006074AE">
        <w:rPr>
          <w:sz w:val="23"/>
          <w:szCs w:val="23"/>
        </w:rPr>
        <w:t>Аванс является целевым и может быть использован Подрядчиком исключительно в целях выполнения Работ по настоящему Договору.</w:t>
      </w:r>
    </w:p>
    <w:p w14:paraId="714FDAE6" w14:textId="1DEE5EEE" w:rsidR="00EC045B" w:rsidRPr="006074AE" w:rsidRDefault="00014A7F" w:rsidP="00014A7F">
      <w:pPr>
        <w:shd w:val="clear" w:color="auto" w:fill="FFFFFF"/>
        <w:ind w:firstLine="540"/>
        <w:jc w:val="both"/>
        <w:rPr>
          <w:sz w:val="23"/>
          <w:szCs w:val="23"/>
        </w:rPr>
      </w:pPr>
      <w:r w:rsidRPr="006074AE">
        <w:rPr>
          <w:sz w:val="23"/>
          <w:szCs w:val="23"/>
        </w:rPr>
        <w:lastRenderedPageBreak/>
        <w:t>Аванс, выплаченный Подрядчику, погашается</w:t>
      </w:r>
      <w:r w:rsidR="005630CC" w:rsidRPr="006074AE">
        <w:rPr>
          <w:sz w:val="23"/>
          <w:szCs w:val="23"/>
        </w:rPr>
        <w:t xml:space="preserve"> </w:t>
      </w:r>
      <w:r w:rsidRPr="006074AE">
        <w:rPr>
          <w:sz w:val="23"/>
          <w:szCs w:val="23"/>
        </w:rPr>
        <w:t>ежемесячно в размере, составляющем ___ %</w:t>
      </w:r>
      <w:r w:rsidR="006C4DAE" w:rsidRPr="006074AE">
        <w:rPr>
          <w:sz w:val="23"/>
          <w:szCs w:val="23"/>
        </w:rPr>
        <w:t xml:space="preserve"> </w:t>
      </w:r>
      <w:r w:rsidRPr="006074AE">
        <w:rPr>
          <w:sz w:val="23"/>
          <w:szCs w:val="23"/>
        </w:rPr>
        <w:t>от стоимости выполненных Подрядчиком и принятых Заказчиком в отчетном периоде Работ (с учетом НДС), если иное не указано в Протоколе согласования цены работ, до момента полного погашения аванса.</w:t>
      </w:r>
    </w:p>
    <w:p w14:paraId="1F8D8EA3" w14:textId="77777777" w:rsidR="00014A7F" w:rsidRPr="006074AE" w:rsidRDefault="00014A7F" w:rsidP="00014A7F">
      <w:pPr>
        <w:shd w:val="clear" w:color="auto" w:fill="FFFFFF"/>
        <w:ind w:firstLine="540"/>
        <w:jc w:val="both"/>
        <w:rPr>
          <w:sz w:val="23"/>
          <w:szCs w:val="23"/>
        </w:rPr>
      </w:pPr>
      <w:r w:rsidRPr="006074AE">
        <w:rPr>
          <w:sz w:val="23"/>
          <w:szCs w:val="23"/>
        </w:rPr>
        <w:t>В случае, если Стороны придут к соглашению об изменении размера погашаемого зачетом аванса в каком-либо из отчетных периодов, размер погашаемого зачетом аванса указывается Сторонами в Справке КС-3, в этом случае подписание отдельного Дополнительного соглашения к Договору об изменении размера погашаемого зачетом аванса не требуется.</w:t>
      </w:r>
    </w:p>
    <w:p w14:paraId="237D7FF4" w14:textId="77777777" w:rsidR="00014A7F" w:rsidRPr="006074AE" w:rsidRDefault="00014A7F" w:rsidP="00014A7F">
      <w:pPr>
        <w:shd w:val="clear" w:color="auto" w:fill="FFFFFF"/>
        <w:ind w:firstLine="540"/>
        <w:jc w:val="both"/>
        <w:rPr>
          <w:sz w:val="23"/>
          <w:szCs w:val="23"/>
        </w:rPr>
      </w:pPr>
      <w:r w:rsidRPr="006074AE">
        <w:rPr>
          <w:sz w:val="23"/>
          <w:szCs w:val="23"/>
        </w:rPr>
        <w:t xml:space="preserve">В случае однократного нарушения Подрядчиком сроков выполнения Работ, предусмотренных Календарным графиком выполнения работ, Заказчик приобретает право в одностороннем порядке производить погашение уплаченного аванса в размере до 100 % от стоимости выполненных в отчетном периоде (периодах) Работ (с учетом НДС), до полного погашения полученного аванса стоимостью выполненных Работ, о чем Заказчик письменно уведомляет Подрядчика. </w:t>
      </w:r>
    </w:p>
    <w:p w14:paraId="67D41CE0" w14:textId="16CDB4DD" w:rsidR="003D1D8D" w:rsidRPr="006074AE" w:rsidRDefault="003D1D8D" w:rsidP="00A24F30">
      <w:pPr>
        <w:ind w:firstLine="540"/>
        <w:jc w:val="both"/>
        <w:rPr>
          <w:sz w:val="23"/>
          <w:szCs w:val="23"/>
        </w:rPr>
      </w:pPr>
      <w:r w:rsidRPr="006074AE">
        <w:rPr>
          <w:sz w:val="23"/>
          <w:szCs w:val="23"/>
        </w:rPr>
        <w:t xml:space="preserve">4.4.3. </w:t>
      </w:r>
      <w:r w:rsidR="0079405E" w:rsidRPr="006074AE">
        <w:rPr>
          <w:sz w:val="23"/>
          <w:szCs w:val="23"/>
        </w:rPr>
        <w:t>П</w:t>
      </w:r>
      <w:r w:rsidRPr="006074AE">
        <w:rPr>
          <w:sz w:val="23"/>
          <w:szCs w:val="23"/>
        </w:rPr>
        <w:t>латежи за фактически выполненные и принятые Заказчиком Работы</w:t>
      </w:r>
      <w:r w:rsidR="0079405E" w:rsidRPr="006074AE">
        <w:rPr>
          <w:sz w:val="23"/>
          <w:szCs w:val="23"/>
        </w:rPr>
        <w:t xml:space="preserve"> осуществляются</w:t>
      </w:r>
      <w:r w:rsidRPr="006074AE">
        <w:rPr>
          <w:sz w:val="23"/>
          <w:szCs w:val="23"/>
        </w:rPr>
        <w:t xml:space="preserve"> на основании подписанных Сторонами Акта КС-2 и Справки КС-3</w:t>
      </w:r>
      <w:r w:rsidR="00D675EF" w:rsidRPr="006074AE">
        <w:rPr>
          <w:sz w:val="23"/>
          <w:szCs w:val="23"/>
        </w:rPr>
        <w:t>, при условии получения</w:t>
      </w:r>
      <w:r w:rsidR="00216E30" w:rsidRPr="006074AE">
        <w:rPr>
          <w:sz w:val="23"/>
          <w:szCs w:val="23"/>
        </w:rPr>
        <w:t xml:space="preserve"> </w:t>
      </w:r>
      <w:r w:rsidR="00D675EF" w:rsidRPr="006074AE">
        <w:rPr>
          <w:sz w:val="23"/>
          <w:szCs w:val="23"/>
        </w:rPr>
        <w:t>Заказчиком полного комплекта Исполнительной документации на выполненный объем Работ</w:t>
      </w:r>
      <w:r w:rsidRPr="006074AE">
        <w:rPr>
          <w:sz w:val="23"/>
          <w:szCs w:val="23"/>
        </w:rPr>
        <w:t>.</w:t>
      </w:r>
      <w:r w:rsidR="005802AA" w:rsidRPr="006074AE">
        <w:rPr>
          <w:sz w:val="23"/>
          <w:szCs w:val="23"/>
        </w:rPr>
        <w:t xml:space="preserve"> </w:t>
      </w:r>
    </w:p>
    <w:p w14:paraId="4F64B8B5" w14:textId="77777777" w:rsidR="00D62132" w:rsidRPr="006074AE" w:rsidRDefault="003D1D8D" w:rsidP="00D62132">
      <w:pPr>
        <w:pStyle w:val="21"/>
        <w:tabs>
          <w:tab w:val="left" w:pos="1134"/>
        </w:tabs>
        <w:ind w:right="0"/>
        <w:rPr>
          <w:sz w:val="23"/>
          <w:szCs w:val="23"/>
        </w:rPr>
      </w:pPr>
      <w:r w:rsidRPr="006074AE">
        <w:rPr>
          <w:sz w:val="23"/>
          <w:szCs w:val="23"/>
        </w:rPr>
        <w:t xml:space="preserve">При оплате за выполненные и принятые </w:t>
      </w:r>
      <w:r w:rsidR="00AA3ED2" w:rsidRPr="006074AE">
        <w:rPr>
          <w:sz w:val="23"/>
          <w:szCs w:val="23"/>
        </w:rPr>
        <w:t>Р</w:t>
      </w:r>
      <w:r w:rsidRPr="006074AE">
        <w:rPr>
          <w:sz w:val="23"/>
          <w:szCs w:val="23"/>
        </w:rPr>
        <w:t xml:space="preserve">аботы Заказчик </w:t>
      </w:r>
      <w:r w:rsidR="00D62132" w:rsidRPr="006074AE">
        <w:rPr>
          <w:sz w:val="23"/>
          <w:szCs w:val="23"/>
        </w:rPr>
        <w:t>уменьшает сумму, подлежащую выплате Подрядчику на сумму:</w:t>
      </w:r>
    </w:p>
    <w:p w14:paraId="660ED0D7" w14:textId="690431AA" w:rsidR="00906006" w:rsidRPr="006074AE" w:rsidRDefault="00D62132" w:rsidP="00D62132">
      <w:pPr>
        <w:pStyle w:val="21"/>
        <w:tabs>
          <w:tab w:val="left" w:pos="1134"/>
        </w:tabs>
        <w:ind w:right="0"/>
        <w:rPr>
          <w:sz w:val="23"/>
          <w:szCs w:val="23"/>
        </w:rPr>
      </w:pPr>
      <w:r w:rsidRPr="006074AE">
        <w:rPr>
          <w:sz w:val="23"/>
          <w:szCs w:val="23"/>
        </w:rPr>
        <w:t xml:space="preserve">- </w:t>
      </w:r>
      <w:r w:rsidRPr="006074AE">
        <w:rPr>
          <w:bCs/>
          <w:sz w:val="23"/>
          <w:szCs w:val="23"/>
        </w:rPr>
        <w:t>зачитываемой части выплаченных авансов</w:t>
      </w:r>
      <w:r w:rsidR="00151197" w:rsidRPr="006074AE">
        <w:rPr>
          <w:sz w:val="23"/>
          <w:szCs w:val="23"/>
        </w:rPr>
        <w:t>;</w:t>
      </w:r>
    </w:p>
    <w:p w14:paraId="14F851EE" w14:textId="77777777" w:rsidR="00D62132" w:rsidRPr="006074AE" w:rsidRDefault="00D62132" w:rsidP="00D62132">
      <w:pPr>
        <w:ind w:firstLine="540"/>
        <w:jc w:val="both"/>
        <w:rPr>
          <w:sz w:val="23"/>
          <w:szCs w:val="23"/>
        </w:rPr>
      </w:pPr>
      <w:r w:rsidRPr="006074AE">
        <w:rPr>
          <w:sz w:val="23"/>
          <w:szCs w:val="23"/>
        </w:rPr>
        <w:t xml:space="preserve">- штрафных санкций, причиненных ущерба, убытков, </w:t>
      </w:r>
      <w:r w:rsidR="0079405E" w:rsidRPr="006074AE">
        <w:rPr>
          <w:sz w:val="23"/>
          <w:szCs w:val="23"/>
        </w:rPr>
        <w:t>Г</w:t>
      </w:r>
      <w:r w:rsidRPr="006074AE">
        <w:rPr>
          <w:sz w:val="23"/>
          <w:szCs w:val="23"/>
        </w:rPr>
        <w:t>арантийного фонда</w:t>
      </w:r>
      <w:r w:rsidR="00151197" w:rsidRPr="006074AE">
        <w:rPr>
          <w:sz w:val="23"/>
          <w:szCs w:val="23"/>
        </w:rPr>
        <w:t>;</w:t>
      </w:r>
    </w:p>
    <w:p w14:paraId="616EC72F" w14:textId="151DA59A" w:rsidR="00D62132" w:rsidRPr="006074AE" w:rsidRDefault="00151197" w:rsidP="00D62132">
      <w:pPr>
        <w:ind w:firstLine="540"/>
        <w:jc w:val="both"/>
        <w:rPr>
          <w:sz w:val="23"/>
          <w:szCs w:val="23"/>
        </w:rPr>
      </w:pPr>
      <w:r w:rsidRPr="006074AE">
        <w:rPr>
          <w:sz w:val="23"/>
          <w:szCs w:val="23"/>
        </w:rPr>
        <w:t>- стоимост</w:t>
      </w:r>
      <w:r w:rsidR="00C35A84" w:rsidRPr="006074AE">
        <w:rPr>
          <w:sz w:val="23"/>
          <w:szCs w:val="23"/>
        </w:rPr>
        <w:t>и</w:t>
      </w:r>
      <w:r w:rsidRPr="006074AE">
        <w:rPr>
          <w:sz w:val="23"/>
          <w:szCs w:val="23"/>
        </w:rPr>
        <w:t xml:space="preserve"> потребленн</w:t>
      </w:r>
      <w:r w:rsidR="00240E51" w:rsidRPr="006074AE">
        <w:rPr>
          <w:sz w:val="23"/>
          <w:szCs w:val="23"/>
        </w:rPr>
        <w:t>ых</w:t>
      </w:r>
      <w:r w:rsidRPr="006074AE">
        <w:rPr>
          <w:sz w:val="23"/>
          <w:szCs w:val="23"/>
        </w:rPr>
        <w:t xml:space="preserve"> Подрядчиком </w:t>
      </w:r>
      <w:r w:rsidR="00240E51" w:rsidRPr="006074AE">
        <w:rPr>
          <w:sz w:val="23"/>
          <w:szCs w:val="23"/>
        </w:rPr>
        <w:t>ресурсов</w:t>
      </w:r>
      <w:r w:rsidR="000E7385" w:rsidRPr="006074AE">
        <w:rPr>
          <w:sz w:val="23"/>
          <w:szCs w:val="23"/>
        </w:rPr>
        <w:t>.</w:t>
      </w:r>
    </w:p>
    <w:p w14:paraId="71DC324F" w14:textId="77777777" w:rsidR="003D1D8D" w:rsidRPr="006074AE" w:rsidRDefault="003D1D8D" w:rsidP="00A24F30">
      <w:pPr>
        <w:pStyle w:val="21"/>
        <w:tabs>
          <w:tab w:val="left" w:pos="1134"/>
        </w:tabs>
        <w:ind w:right="0"/>
        <w:rPr>
          <w:sz w:val="23"/>
          <w:szCs w:val="23"/>
        </w:rPr>
      </w:pPr>
      <w:r w:rsidRPr="006074AE">
        <w:rPr>
          <w:sz w:val="23"/>
          <w:szCs w:val="23"/>
        </w:rPr>
        <w:t xml:space="preserve">Подписание </w:t>
      </w:r>
      <w:r w:rsidR="00A82E3D" w:rsidRPr="006074AE">
        <w:rPr>
          <w:sz w:val="23"/>
          <w:szCs w:val="23"/>
        </w:rPr>
        <w:t>С</w:t>
      </w:r>
      <w:r w:rsidRPr="006074AE">
        <w:rPr>
          <w:sz w:val="23"/>
          <w:szCs w:val="23"/>
        </w:rPr>
        <w:t>торонами Справки КС-3 является соглашением Сторон:</w:t>
      </w:r>
    </w:p>
    <w:p w14:paraId="2782F18B" w14:textId="1ABCAFA8" w:rsidR="003D1D8D" w:rsidRPr="006074AE" w:rsidRDefault="003D1D8D" w:rsidP="00445FC3">
      <w:pPr>
        <w:ind w:firstLine="540"/>
        <w:jc w:val="both"/>
        <w:rPr>
          <w:sz w:val="23"/>
          <w:szCs w:val="23"/>
        </w:rPr>
      </w:pPr>
      <w:r w:rsidRPr="006074AE">
        <w:rPr>
          <w:sz w:val="23"/>
          <w:szCs w:val="23"/>
        </w:rPr>
        <w:t xml:space="preserve">- о размере </w:t>
      </w:r>
      <w:r w:rsidR="002651EF" w:rsidRPr="006074AE">
        <w:rPr>
          <w:sz w:val="23"/>
          <w:szCs w:val="23"/>
        </w:rPr>
        <w:t>погашаемого зачетом</w:t>
      </w:r>
      <w:r w:rsidR="002651EF" w:rsidRPr="006074AE">
        <w:rPr>
          <w:i/>
          <w:sz w:val="23"/>
          <w:szCs w:val="23"/>
        </w:rPr>
        <w:t xml:space="preserve"> </w:t>
      </w:r>
      <w:r w:rsidRPr="006074AE">
        <w:rPr>
          <w:sz w:val="23"/>
          <w:szCs w:val="23"/>
        </w:rPr>
        <w:t>аванса в соответствующий отчетный период;</w:t>
      </w:r>
    </w:p>
    <w:p w14:paraId="7456C166" w14:textId="659F907A" w:rsidR="00767B97" w:rsidRPr="006074AE" w:rsidRDefault="003D1D8D" w:rsidP="00445FC3">
      <w:pPr>
        <w:pStyle w:val="21"/>
        <w:tabs>
          <w:tab w:val="left" w:pos="1134"/>
        </w:tabs>
        <w:ind w:right="0"/>
        <w:rPr>
          <w:sz w:val="23"/>
          <w:szCs w:val="23"/>
        </w:rPr>
      </w:pPr>
      <w:r w:rsidRPr="006074AE">
        <w:rPr>
          <w:sz w:val="23"/>
          <w:szCs w:val="23"/>
        </w:rPr>
        <w:t>- об удержании сумм штрафных санкций</w:t>
      </w:r>
      <w:r w:rsidR="002B35BA" w:rsidRPr="006074AE">
        <w:rPr>
          <w:sz w:val="23"/>
          <w:szCs w:val="23"/>
        </w:rPr>
        <w:t>,</w:t>
      </w:r>
      <w:r w:rsidRPr="006074AE">
        <w:rPr>
          <w:sz w:val="23"/>
          <w:szCs w:val="23"/>
        </w:rPr>
        <w:t xml:space="preserve"> причиненных убытков</w:t>
      </w:r>
      <w:r w:rsidR="002B35BA" w:rsidRPr="006074AE">
        <w:rPr>
          <w:sz w:val="23"/>
          <w:szCs w:val="23"/>
        </w:rPr>
        <w:t>, ущерба, иных удержаний, производимых в соответствии с Договором,</w:t>
      </w:r>
      <w:r w:rsidRPr="006074AE">
        <w:rPr>
          <w:sz w:val="23"/>
          <w:szCs w:val="23"/>
        </w:rPr>
        <w:t xml:space="preserve"> в соответствующем отчетном периоде, согласно ранее выставленных в адрес Подрядчика претензий и/или уведомлений.</w:t>
      </w:r>
    </w:p>
    <w:p w14:paraId="3F465254" w14:textId="4E2EC395" w:rsidR="00151197" w:rsidRPr="006074AE" w:rsidRDefault="00151197" w:rsidP="005F67A9">
      <w:pPr>
        <w:tabs>
          <w:tab w:val="left" w:pos="1440"/>
          <w:tab w:val="num" w:pos="1620"/>
        </w:tabs>
        <w:ind w:firstLine="540"/>
        <w:jc w:val="both"/>
        <w:rPr>
          <w:sz w:val="23"/>
          <w:szCs w:val="23"/>
        </w:rPr>
      </w:pPr>
      <w:r w:rsidRPr="006074AE">
        <w:rPr>
          <w:sz w:val="23"/>
          <w:szCs w:val="23"/>
        </w:rPr>
        <w:t>4.4.4. Подрядчик компенсирует Заказчику потребленн</w:t>
      </w:r>
      <w:r w:rsidR="00240E51" w:rsidRPr="006074AE">
        <w:rPr>
          <w:sz w:val="23"/>
          <w:szCs w:val="23"/>
        </w:rPr>
        <w:t>ые</w:t>
      </w:r>
      <w:r w:rsidRPr="006074AE">
        <w:rPr>
          <w:sz w:val="23"/>
          <w:szCs w:val="23"/>
        </w:rPr>
        <w:t xml:space="preserve"> </w:t>
      </w:r>
      <w:r w:rsidR="00240E51" w:rsidRPr="006074AE">
        <w:rPr>
          <w:sz w:val="23"/>
          <w:szCs w:val="23"/>
        </w:rPr>
        <w:t>ресурсы</w:t>
      </w:r>
      <w:r w:rsidR="0003664B">
        <w:rPr>
          <w:sz w:val="23"/>
          <w:szCs w:val="23"/>
        </w:rPr>
        <w:t xml:space="preserve"> (электроэнергию, воду, другие ресурсы)</w:t>
      </w:r>
      <w:r w:rsidR="00240E51" w:rsidRPr="006074AE">
        <w:rPr>
          <w:sz w:val="23"/>
          <w:szCs w:val="23"/>
        </w:rPr>
        <w:t xml:space="preserve"> </w:t>
      </w:r>
      <w:r w:rsidRPr="006074AE">
        <w:rPr>
          <w:sz w:val="23"/>
          <w:szCs w:val="23"/>
        </w:rPr>
        <w:t>в следующем порядке</w:t>
      </w:r>
      <w:r w:rsidR="00773032" w:rsidRPr="006074AE">
        <w:rPr>
          <w:sz w:val="23"/>
          <w:szCs w:val="23"/>
        </w:rPr>
        <w:t>:</w:t>
      </w:r>
      <w:r w:rsidRPr="006074AE">
        <w:rPr>
          <w:sz w:val="23"/>
          <w:szCs w:val="23"/>
        </w:rPr>
        <w:t xml:space="preserve"> </w:t>
      </w:r>
      <w:r w:rsidR="00773032" w:rsidRPr="006074AE">
        <w:rPr>
          <w:sz w:val="23"/>
          <w:szCs w:val="23"/>
        </w:rPr>
        <w:t>в</w:t>
      </w:r>
      <w:r w:rsidRPr="006074AE">
        <w:rPr>
          <w:sz w:val="23"/>
          <w:szCs w:val="23"/>
        </w:rPr>
        <w:t xml:space="preserve"> Акте КС-2 фактические затраты по </w:t>
      </w:r>
      <w:r w:rsidR="00240E51" w:rsidRPr="006074AE">
        <w:rPr>
          <w:sz w:val="23"/>
          <w:szCs w:val="23"/>
        </w:rPr>
        <w:t>ресурсам</w:t>
      </w:r>
      <w:r w:rsidRPr="006074AE">
        <w:rPr>
          <w:sz w:val="23"/>
          <w:szCs w:val="23"/>
        </w:rPr>
        <w:t xml:space="preserve"> за период, предшествующий отчетному периоду, показываются отдельной строкой и подлежат исключению из общей </w:t>
      </w:r>
      <w:r w:rsidR="008D55F4" w:rsidRPr="006074AE">
        <w:rPr>
          <w:sz w:val="23"/>
          <w:szCs w:val="23"/>
        </w:rPr>
        <w:t>Ц</w:t>
      </w:r>
      <w:r w:rsidRPr="006074AE">
        <w:rPr>
          <w:sz w:val="23"/>
          <w:szCs w:val="23"/>
        </w:rPr>
        <w:t>ены Работ. Объем фактически потребленн</w:t>
      </w:r>
      <w:r w:rsidR="00240E51" w:rsidRPr="006074AE">
        <w:rPr>
          <w:sz w:val="23"/>
          <w:szCs w:val="23"/>
        </w:rPr>
        <w:t>ых</w:t>
      </w:r>
      <w:r w:rsidRPr="006074AE">
        <w:rPr>
          <w:sz w:val="23"/>
          <w:szCs w:val="23"/>
        </w:rPr>
        <w:t xml:space="preserve"> </w:t>
      </w:r>
      <w:r w:rsidR="00240E51" w:rsidRPr="006074AE">
        <w:rPr>
          <w:sz w:val="23"/>
          <w:szCs w:val="23"/>
        </w:rPr>
        <w:t>ресурсов</w:t>
      </w:r>
      <w:r w:rsidRPr="006074AE">
        <w:rPr>
          <w:sz w:val="23"/>
          <w:szCs w:val="23"/>
        </w:rPr>
        <w:t xml:space="preserve"> за период подтверждается подписанным в двухстороннем порядке актом потребленных ресурсов, справкой-расчетом фактически потреблен</w:t>
      </w:r>
      <w:r w:rsidR="00773032" w:rsidRPr="006074AE">
        <w:rPr>
          <w:sz w:val="23"/>
          <w:szCs w:val="23"/>
        </w:rPr>
        <w:t>н</w:t>
      </w:r>
      <w:r w:rsidR="00240E51" w:rsidRPr="006074AE">
        <w:rPr>
          <w:sz w:val="23"/>
          <w:szCs w:val="23"/>
        </w:rPr>
        <w:t>ых</w:t>
      </w:r>
      <w:r w:rsidRPr="006074AE">
        <w:rPr>
          <w:sz w:val="23"/>
          <w:szCs w:val="23"/>
        </w:rPr>
        <w:t xml:space="preserve"> </w:t>
      </w:r>
      <w:r w:rsidR="00240E51" w:rsidRPr="006074AE">
        <w:rPr>
          <w:sz w:val="23"/>
          <w:szCs w:val="23"/>
        </w:rPr>
        <w:t>ресурсов</w:t>
      </w:r>
      <w:r w:rsidRPr="006074AE">
        <w:rPr>
          <w:sz w:val="23"/>
          <w:szCs w:val="23"/>
        </w:rPr>
        <w:t xml:space="preserve">. Последний Акт КС-2 по Договору должен включать в себя окончательный (оставшийся) к предъявлению объем </w:t>
      </w:r>
      <w:r w:rsidR="00240E51" w:rsidRPr="006074AE">
        <w:rPr>
          <w:sz w:val="23"/>
          <w:szCs w:val="23"/>
        </w:rPr>
        <w:t>ресурсов</w:t>
      </w:r>
      <w:r w:rsidRPr="006074AE">
        <w:rPr>
          <w:sz w:val="23"/>
          <w:szCs w:val="23"/>
        </w:rPr>
        <w:t>.</w:t>
      </w:r>
    </w:p>
    <w:p w14:paraId="6189E3FD" w14:textId="6FF0119D" w:rsidR="002E5E89" w:rsidRPr="006074AE" w:rsidRDefault="003D1D8D" w:rsidP="00A24F30">
      <w:pPr>
        <w:shd w:val="clear" w:color="auto" w:fill="FFFFFF"/>
        <w:ind w:firstLine="540"/>
        <w:jc w:val="both"/>
        <w:rPr>
          <w:sz w:val="23"/>
          <w:szCs w:val="23"/>
        </w:rPr>
      </w:pPr>
      <w:r w:rsidRPr="006074AE">
        <w:rPr>
          <w:sz w:val="23"/>
          <w:szCs w:val="23"/>
        </w:rPr>
        <w:t>4.</w:t>
      </w:r>
      <w:r w:rsidR="00A82E3D" w:rsidRPr="006074AE">
        <w:rPr>
          <w:sz w:val="23"/>
          <w:szCs w:val="23"/>
        </w:rPr>
        <w:t>5</w:t>
      </w:r>
      <w:r w:rsidRPr="006074AE">
        <w:rPr>
          <w:sz w:val="23"/>
          <w:szCs w:val="23"/>
        </w:rPr>
        <w:t xml:space="preserve">. </w:t>
      </w:r>
      <w:r w:rsidR="002E5E89" w:rsidRPr="006074AE">
        <w:rPr>
          <w:sz w:val="23"/>
          <w:szCs w:val="23"/>
        </w:rPr>
        <w:t xml:space="preserve">Обязательным условием для </w:t>
      </w:r>
      <w:r w:rsidRPr="006074AE">
        <w:rPr>
          <w:sz w:val="23"/>
          <w:szCs w:val="23"/>
        </w:rPr>
        <w:t xml:space="preserve">выплаты Заказчиком аванса </w:t>
      </w:r>
      <w:r w:rsidR="002E5E89" w:rsidRPr="006074AE">
        <w:rPr>
          <w:sz w:val="23"/>
          <w:szCs w:val="23"/>
        </w:rPr>
        <w:t>является</w:t>
      </w:r>
      <w:r w:rsidR="00A24F30" w:rsidRPr="006074AE">
        <w:rPr>
          <w:sz w:val="23"/>
          <w:szCs w:val="23"/>
        </w:rPr>
        <w:t xml:space="preserve"> </w:t>
      </w:r>
      <w:r w:rsidR="002E5E89" w:rsidRPr="006074AE">
        <w:rPr>
          <w:sz w:val="23"/>
          <w:szCs w:val="23"/>
        </w:rPr>
        <w:t xml:space="preserve">предоставление Подрядчиком следующих документов: </w:t>
      </w:r>
    </w:p>
    <w:p w14:paraId="01FC46BE" w14:textId="0E7AC8A4" w:rsidR="00E632DE" w:rsidRPr="006074AE" w:rsidRDefault="002E5E89" w:rsidP="00445FC3">
      <w:pPr>
        <w:shd w:val="clear" w:color="auto" w:fill="FFFFFF"/>
        <w:ind w:firstLine="540"/>
        <w:jc w:val="both"/>
        <w:rPr>
          <w:sz w:val="23"/>
          <w:szCs w:val="23"/>
        </w:rPr>
      </w:pPr>
      <w:r w:rsidRPr="006074AE">
        <w:rPr>
          <w:sz w:val="23"/>
          <w:szCs w:val="23"/>
        </w:rPr>
        <w:t xml:space="preserve">- </w:t>
      </w:r>
      <w:r w:rsidR="002B35BA" w:rsidRPr="006074AE">
        <w:rPr>
          <w:sz w:val="23"/>
          <w:szCs w:val="23"/>
        </w:rPr>
        <w:t xml:space="preserve">оригинала </w:t>
      </w:r>
      <w:r w:rsidR="00104B88" w:rsidRPr="006074AE">
        <w:rPr>
          <w:bCs/>
          <w:sz w:val="23"/>
          <w:szCs w:val="23"/>
        </w:rPr>
        <w:t>безусловной, безотзывной банковской гарантии</w:t>
      </w:r>
      <w:r w:rsidR="00104B88" w:rsidRPr="006074AE">
        <w:rPr>
          <w:sz w:val="23"/>
          <w:szCs w:val="23"/>
        </w:rPr>
        <w:t xml:space="preserve"> </w:t>
      </w:r>
      <w:r w:rsidR="004C1D7A" w:rsidRPr="006074AE">
        <w:rPr>
          <w:sz w:val="23"/>
          <w:szCs w:val="23"/>
        </w:rPr>
        <w:t>на сумму авансового платежа со сроком действия</w:t>
      </w:r>
      <w:r w:rsidR="00D359B2" w:rsidRPr="006074AE">
        <w:rPr>
          <w:sz w:val="23"/>
          <w:szCs w:val="23"/>
        </w:rPr>
        <w:t>, превышающ</w:t>
      </w:r>
      <w:r w:rsidR="0020429F" w:rsidRPr="006074AE">
        <w:rPr>
          <w:sz w:val="23"/>
          <w:szCs w:val="23"/>
        </w:rPr>
        <w:t>им</w:t>
      </w:r>
      <w:r w:rsidR="004C1D7A" w:rsidRPr="006074AE">
        <w:rPr>
          <w:sz w:val="23"/>
          <w:szCs w:val="23"/>
        </w:rPr>
        <w:t xml:space="preserve"> </w:t>
      </w:r>
      <w:r w:rsidR="00D359B2" w:rsidRPr="006074AE">
        <w:rPr>
          <w:sz w:val="23"/>
          <w:szCs w:val="23"/>
        </w:rPr>
        <w:t xml:space="preserve">не менее чем на </w:t>
      </w:r>
      <w:r w:rsidR="00C37E3F" w:rsidRPr="006074AE">
        <w:rPr>
          <w:sz w:val="23"/>
          <w:szCs w:val="23"/>
        </w:rPr>
        <w:t>60 (Шестьдесят</w:t>
      </w:r>
      <w:r w:rsidR="00D359B2" w:rsidRPr="006074AE">
        <w:rPr>
          <w:sz w:val="23"/>
          <w:szCs w:val="23"/>
        </w:rPr>
        <w:t xml:space="preserve">) календарных дней дату окончания </w:t>
      </w:r>
      <w:r w:rsidR="00014A7F" w:rsidRPr="006074AE">
        <w:rPr>
          <w:sz w:val="23"/>
          <w:szCs w:val="23"/>
        </w:rPr>
        <w:t>Работ</w:t>
      </w:r>
      <w:r w:rsidRPr="006074AE">
        <w:rPr>
          <w:sz w:val="23"/>
          <w:szCs w:val="23"/>
        </w:rPr>
        <w:t xml:space="preserve">. </w:t>
      </w:r>
      <w:r w:rsidR="007F00B6" w:rsidRPr="006074AE">
        <w:rPr>
          <w:sz w:val="23"/>
          <w:szCs w:val="23"/>
        </w:rPr>
        <w:t>Подрядчик обязан согласовать с Заказчиком банк, выпускающий банковскую гарантию и текст банковской гарантии. Расходы по получению и обслуживанию банковской гарантии несет Подрядчик</w:t>
      </w:r>
      <w:r w:rsidR="00685F86" w:rsidRPr="006074AE">
        <w:rPr>
          <w:sz w:val="23"/>
          <w:szCs w:val="23"/>
        </w:rPr>
        <w:t>;</w:t>
      </w:r>
    </w:p>
    <w:p w14:paraId="0A3EEA3D" w14:textId="744FE481" w:rsidR="00C37E3F" w:rsidRPr="006074AE" w:rsidRDefault="00650F1E" w:rsidP="00C37E3F">
      <w:pPr>
        <w:pStyle w:val="aff"/>
        <w:ind w:left="0" w:firstLine="540"/>
        <w:contextualSpacing w:val="0"/>
        <w:jc w:val="both"/>
        <w:rPr>
          <w:sz w:val="23"/>
          <w:szCs w:val="23"/>
        </w:rPr>
      </w:pPr>
      <w:r w:rsidRPr="006074AE">
        <w:rPr>
          <w:sz w:val="23"/>
          <w:szCs w:val="23"/>
        </w:rPr>
        <w:t xml:space="preserve">- </w:t>
      </w:r>
      <w:r w:rsidR="00C37E3F" w:rsidRPr="006074AE">
        <w:rPr>
          <w:sz w:val="23"/>
          <w:szCs w:val="23"/>
        </w:rPr>
        <w:t>уведомления банка-гаранта, подтверждающего подлинность банковской гарантии;</w:t>
      </w:r>
    </w:p>
    <w:p w14:paraId="2AACCCD3" w14:textId="77777777" w:rsidR="003A5B39" w:rsidRPr="006074AE" w:rsidRDefault="007C5926" w:rsidP="00C37E3F">
      <w:pPr>
        <w:ind w:firstLine="567"/>
        <w:rPr>
          <w:sz w:val="23"/>
          <w:szCs w:val="23"/>
        </w:rPr>
      </w:pPr>
      <w:r w:rsidRPr="006074AE">
        <w:rPr>
          <w:sz w:val="23"/>
          <w:szCs w:val="23"/>
        </w:rPr>
        <w:t>-</w:t>
      </w:r>
      <w:r w:rsidR="00B03EA3" w:rsidRPr="006074AE">
        <w:rPr>
          <w:sz w:val="23"/>
          <w:szCs w:val="23"/>
        </w:rPr>
        <w:t xml:space="preserve"> </w:t>
      </w:r>
      <w:r w:rsidRPr="006074AE">
        <w:rPr>
          <w:sz w:val="23"/>
          <w:szCs w:val="23"/>
        </w:rPr>
        <w:t xml:space="preserve">счета на оплату аванса.  </w:t>
      </w:r>
    </w:p>
    <w:p w14:paraId="555EE0B4" w14:textId="47F956B2" w:rsidR="008B361A" w:rsidRPr="006074AE" w:rsidRDefault="005F3699" w:rsidP="00EB04FA">
      <w:pPr>
        <w:shd w:val="clear" w:color="auto" w:fill="FFFFFF"/>
        <w:ind w:firstLine="540"/>
        <w:jc w:val="both"/>
        <w:rPr>
          <w:sz w:val="23"/>
          <w:szCs w:val="23"/>
        </w:rPr>
      </w:pPr>
      <w:r w:rsidRPr="006074AE">
        <w:rPr>
          <w:sz w:val="23"/>
          <w:szCs w:val="23"/>
        </w:rPr>
        <w:t>4.5.</w:t>
      </w:r>
      <w:r w:rsidR="00985CA6" w:rsidRPr="006074AE">
        <w:rPr>
          <w:sz w:val="23"/>
          <w:szCs w:val="23"/>
        </w:rPr>
        <w:t>1</w:t>
      </w:r>
      <w:r w:rsidRPr="006074AE">
        <w:rPr>
          <w:sz w:val="23"/>
          <w:szCs w:val="23"/>
        </w:rPr>
        <w:t xml:space="preserve">. </w:t>
      </w:r>
      <w:r w:rsidR="00E07145" w:rsidRPr="006074AE">
        <w:rPr>
          <w:sz w:val="23"/>
          <w:szCs w:val="23"/>
        </w:rPr>
        <w:t xml:space="preserve">Документы, необходимые для перечисления аванса, должны быть предоставлены Подрядчиком за </w:t>
      </w:r>
      <w:r w:rsidR="00650F1E" w:rsidRPr="006074AE">
        <w:rPr>
          <w:sz w:val="23"/>
          <w:szCs w:val="23"/>
        </w:rPr>
        <w:t>10</w:t>
      </w:r>
      <w:r w:rsidR="00E07145" w:rsidRPr="006074AE">
        <w:rPr>
          <w:sz w:val="23"/>
          <w:szCs w:val="23"/>
        </w:rPr>
        <w:t xml:space="preserve"> (</w:t>
      </w:r>
      <w:r w:rsidR="00650F1E" w:rsidRPr="006074AE">
        <w:rPr>
          <w:sz w:val="23"/>
          <w:szCs w:val="23"/>
        </w:rPr>
        <w:t>Десять</w:t>
      </w:r>
      <w:r w:rsidR="00E07145" w:rsidRPr="006074AE">
        <w:rPr>
          <w:sz w:val="23"/>
          <w:szCs w:val="23"/>
        </w:rPr>
        <w:t xml:space="preserve">) рабочих дней до согласованной даты перечисления аванса. </w:t>
      </w:r>
      <w:r w:rsidR="008B361A" w:rsidRPr="006074AE">
        <w:rPr>
          <w:sz w:val="23"/>
          <w:szCs w:val="23"/>
        </w:rPr>
        <w:t>Заказчик вправе не перечислять аванс до момента получения от Подрядчика всех необходимых документов.</w:t>
      </w:r>
    </w:p>
    <w:p w14:paraId="33DF4A4F" w14:textId="0E6AE07F" w:rsidR="006F3CAB" w:rsidRPr="006074AE" w:rsidRDefault="003D1D8D" w:rsidP="00445FC3">
      <w:pPr>
        <w:shd w:val="clear" w:color="auto" w:fill="FFFFFF"/>
        <w:ind w:firstLine="540"/>
        <w:jc w:val="both"/>
        <w:rPr>
          <w:sz w:val="23"/>
          <w:szCs w:val="23"/>
        </w:rPr>
      </w:pPr>
      <w:r w:rsidRPr="006074AE">
        <w:rPr>
          <w:sz w:val="23"/>
          <w:szCs w:val="23"/>
        </w:rPr>
        <w:t>4.</w:t>
      </w:r>
      <w:r w:rsidR="00A82E3D" w:rsidRPr="006074AE">
        <w:rPr>
          <w:sz w:val="23"/>
          <w:szCs w:val="23"/>
        </w:rPr>
        <w:t>5</w:t>
      </w:r>
      <w:r w:rsidRPr="006074AE">
        <w:rPr>
          <w:sz w:val="23"/>
          <w:szCs w:val="23"/>
        </w:rPr>
        <w:t xml:space="preserve">.2. </w:t>
      </w:r>
      <w:r w:rsidR="00472156" w:rsidRPr="006074AE">
        <w:rPr>
          <w:sz w:val="23"/>
          <w:szCs w:val="23"/>
        </w:rPr>
        <w:t>Подрядчик о</w:t>
      </w:r>
      <w:r w:rsidR="00B03EA3" w:rsidRPr="006074AE">
        <w:rPr>
          <w:sz w:val="23"/>
          <w:szCs w:val="23"/>
        </w:rPr>
        <w:t>бязан выставить Заказчику счет-</w:t>
      </w:r>
      <w:r w:rsidR="00472156" w:rsidRPr="006074AE">
        <w:rPr>
          <w:sz w:val="23"/>
          <w:szCs w:val="23"/>
        </w:rPr>
        <w:t xml:space="preserve">фактуру на сумму перечисленного аванса в течение 5 (Пяти) </w:t>
      </w:r>
      <w:r w:rsidR="00C66DA7" w:rsidRPr="006074AE">
        <w:rPr>
          <w:sz w:val="23"/>
          <w:szCs w:val="23"/>
        </w:rPr>
        <w:t xml:space="preserve">календарных </w:t>
      </w:r>
      <w:r w:rsidR="00472156" w:rsidRPr="006074AE">
        <w:rPr>
          <w:sz w:val="23"/>
          <w:szCs w:val="23"/>
        </w:rPr>
        <w:t>дней с момента получения аванса</w:t>
      </w:r>
      <w:r w:rsidR="00A82E3D" w:rsidRPr="006074AE">
        <w:rPr>
          <w:sz w:val="23"/>
          <w:szCs w:val="23"/>
        </w:rPr>
        <w:t>.</w:t>
      </w:r>
      <w:r w:rsidR="00472156" w:rsidRPr="006074AE">
        <w:rPr>
          <w:sz w:val="23"/>
          <w:szCs w:val="23"/>
        </w:rPr>
        <w:t xml:space="preserve"> </w:t>
      </w:r>
    </w:p>
    <w:p w14:paraId="1BDE2639" w14:textId="77777777" w:rsidR="006F3CAB" w:rsidRPr="006074AE" w:rsidRDefault="006F3CAB" w:rsidP="00445FC3">
      <w:pPr>
        <w:shd w:val="clear" w:color="auto" w:fill="FFFFFF"/>
        <w:ind w:firstLine="540"/>
        <w:jc w:val="both"/>
        <w:rPr>
          <w:sz w:val="23"/>
          <w:szCs w:val="23"/>
        </w:rPr>
      </w:pPr>
      <w:r w:rsidRPr="006074AE">
        <w:rPr>
          <w:sz w:val="23"/>
          <w:szCs w:val="23"/>
        </w:rPr>
        <w:t>4.</w:t>
      </w:r>
      <w:r w:rsidR="00A82E3D" w:rsidRPr="006074AE">
        <w:rPr>
          <w:sz w:val="23"/>
          <w:szCs w:val="23"/>
        </w:rPr>
        <w:t>6</w:t>
      </w:r>
      <w:r w:rsidRPr="006074AE">
        <w:rPr>
          <w:sz w:val="23"/>
          <w:szCs w:val="23"/>
        </w:rPr>
        <w:t xml:space="preserve">. Заказчик имеет право требовать от </w:t>
      </w:r>
      <w:r w:rsidR="006209EC" w:rsidRPr="006074AE">
        <w:rPr>
          <w:sz w:val="23"/>
          <w:szCs w:val="23"/>
        </w:rPr>
        <w:t xml:space="preserve">Подрядчика </w:t>
      </w:r>
      <w:r w:rsidRPr="006074AE">
        <w:rPr>
          <w:sz w:val="23"/>
          <w:szCs w:val="23"/>
        </w:rPr>
        <w:t>возврата суммы аванса (полностью или частично), непогашенной выполненными Работами</w:t>
      </w:r>
      <w:r w:rsidR="00E501E7" w:rsidRPr="006074AE">
        <w:rPr>
          <w:sz w:val="23"/>
          <w:szCs w:val="23"/>
        </w:rPr>
        <w:t>,</w:t>
      </w:r>
      <w:r w:rsidRPr="006074AE">
        <w:rPr>
          <w:sz w:val="23"/>
          <w:szCs w:val="23"/>
        </w:rPr>
        <w:t xml:space="preserve"> в случае:</w:t>
      </w:r>
    </w:p>
    <w:p w14:paraId="346D0BF6" w14:textId="77777777" w:rsidR="006F3CAB" w:rsidRPr="006074AE" w:rsidRDefault="006F3CAB" w:rsidP="00445FC3">
      <w:pPr>
        <w:ind w:firstLine="540"/>
        <w:jc w:val="both"/>
        <w:rPr>
          <w:sz w:val="23"/>
          <w:szCs w:val="23"/>
        </w:rPr>
      </w:pPr>
      <w:r w:rsidRPr="006074AE">
        <w:rPr>
          <w:sz w:val="23"/>
          <w:szCs w:val="23"/>
        </w:rPr>
        <w:t>- нарушения Подрядчиком сроков выполнения Работ (начального, промежуточных, конечного срока) более чем на 10 (Десять) календарных дней, при отсутствии вины Заказчика в просрочке выполнения Работ;</w:t>
      </w:r>
    </w:p>
    <w:p w14:paraId="56709922" w14:textId="10EECEE6" w:rsidR="006F3CAB" w:rsidRDefault="006F3CAB" w:rsidP="00445FC3">
      <w:pPr>
        <w:ind w:firstLine="540"/>
        <w:jc w:val="both"/>
        <w:rPr>
          <w:sz w:val="23"/>
          <w:szCs w:val="23"/>
        </w:rPr>
      </w:pPr>
      <w:r w:rsidRPr="006074AE">
        <w:rPr>
          <w:sz w:val="23"/>
          <w:szCs w:val="23"/>
        </w:rPr>
        <w:t xml:space="preserve">- несоблюдения Подрядчиком требований к качеству Работ, если исправление соответствующих некачественно выполненных Работ влечет задержку </w:t>
      </w:r>
      <w:r w:rsidR="0079405E" w:rsidRPr="006074AE">
        <w:rPr>
          <w:sz w:val="23"/>
          <w:szCs w:val="23"/>
        </w:rPr>
        <w:t>д</w:t>
      </w:r>
      <w:r w:rsidRPr="006074AE">
        <w:rPr>
          <w:sz w:val="23"/>
          <w:szCs w:val="23"/>
        </w:rPr>
        <w:t>аты окончания Работ более чем на 15 (Пятнадцать) календарных дней</w:t>
      </w:r>
      <w:r w:rsidR="00A82E3D" w:rsidRPr="006074AE">
        <w:rPr>
          <w:sz w:val="23"/>
          <w:szCs w:val="23"/>
        </w:rPr>
        <w:t>;</w:t>
      </w:r>
    </w:p>
    <w:p w14:paraId="34840959" w14:textId="6F3AD93F" w:rsidR="009D10B5" w:rsidRPr="006074AE" w:rsidRDefault="009D10B5" w:rsidP="00445FC3">
      <w:pPr>
        <w:ind w:firstLine="540"/>
        <w:jc w:val="both"/>
        <w:rPr>
          <w:sz w:val="23"/>
          <w:szCs w:val="23"/>
        </w:rPr>
      </w:pPr>
      <w:r w:rsidRPr="00D10E46">
        <w:rPr>
          <w:sz w:val="23"/>
          <w:szCs w:val="23"/>
        </w:rPr>
        <w:t xml:space="preserve">- </w:t>
      </w:r>
      <w:r w:rsidR="00636491" w:rsidRPr="00D10E46">
        <w:rPr>
          <w:sz w:val="23"/>
          <w:szCs w:val="23"/>
        </w:rPr>
        <w:t>не предоставления в срок, установленный п. 12.3 Договора, отчета о целевом использовании авансовых платежей с приложением подтверждающих документов;</w:t>
      </w:r>
    </w:p>
    <w:p w14:paraId="38AF931B" w14:textId="77777777" w:rsidR="006F3CAB" w:rsidRPr="006074AE" w:rsidRDefault="006F3CAB" w:rsidP="00445FC3">
      <w:pPr>
        <w:ind w:firstLine="540"/>
        <w:jc w:val="both"/>
        <w:rPr>
          <w:sz w:val="23"/>
          <w:szCs w:val="23"/>
        </w:rPr>
      </w:pPr>
      <w:r w:rsidRPr="006074AE">
        <w:rPr>
          <w:sz w:val="23"/>
          <w:szCs w:val="23"/>
        </w:rPr>
        <w:t xml:space="preserve">- в иных случаях, предусмотренных законодательством РФ или </w:t>
      </w:r>
      <w:r w:rsidR="00A82E3D" w:rsidRPr="006074AE">
        <w:rPr>
          <w:sz w:val="23"/>
          <w:szCs w:val="23"/>
        </w:rPr>
        <w:t>Д</w:t>
      </w:r>
      <w:r w:rsidRPr="006074AE">
        <w:rPr>
          <w:sz w:val="23"/>
          <w:szCs w:val="23"/>
        </w:rPr>
        <w:t xml:space="preserve">оговором. </w:t>
      </w:r>
    </w:p>
    <w:p w14:paraId="42AB3FE9" w14:textId="77777777" w:rsidR="006F3CAB" w:rsidRPr="006074AE" w:rsidRDefault="006F3CAB" w:rsidP="00445FC3">
      <w:pPr>
        <w:shd w:val="clear" w:color="auto" w:fill="FFFFFF"/>
        <w:ind w:firstLine="540"/>
        <w:jc w:val="both"/>
        <w:rPr>
          <w:sz w:val="23"/>
          <w:szCs w:val="23"/>
        </w:rPr>
      </w:pPr>
      <w:r w:rsidRPr="006074AE">
        <w:rPr>
          <w:sz w:val="23"/>
          <w:szCs w:val="23"/>
        </w:rPr>
        <w:lastRenderedPageBreak/>
        <w:t xml:space="preserve">Сумма аванса должна быть возвращена Подрядчиком в течение 10 (Десяти) календарных дней с даты получения письменного требования Заказчика о возврате аванса, если иной срок или порядок возврата аванса не предусмотрен соответствующим разделом Договора.  </w:t>
      </w:r>
    </w:p>
    <w:p w14:paraId="3EBFA3F6" w14:textId="77777777" w:rsidR="006F3CAB" w:rsidRPr="006074AE" w:rsidRDefault="006F3CAB" w:rsidP="00445FC3">
      <w:pPr>
        <w:ind w:firstLine="540"/>
        <w:jc w:val="both"/>
        <w:rPr>
          <w:sz w:val="23"/>
          <w:szCs w:val="23"/>
        </w:rPr>
      </w:pPr>
      <w:r w:rsidRPr="006074AE">
        <w:rPr>
          <w:sz w:val="23"/>
          <w:szCs w:val="23"/>
        </w:rPr>
        <w:t>Возврат суммы аванса не освобождает Подрядчика от исполнения обязательств по настоящему Договору и от ответственности за нарушение обязательств.</w:t>
      </w:r>
    </w:p>
    <w:p w14:paraId="24EB3E43" w14:textId="0AED4C1C" w:rsidR="006F3CAB" w:rsidRPr="006074AE" w:rsidRDefault="006F3CAB" w:rsidP="00445FC3">
      <w:pPr>
        <w:shd w:val="clear" w:color="auto" w:fill="FFFFFF"/>
        <w:ind w:firstLine="540"/>
        <w:jc w:val="both"/>
        <w:rPr>
          <w:sz w:val="23"/>
          <w:szCs w:val="23"/>
        </w:rPr>
      </w:pPr>
      <w:r w:rsidRPr="006074AE">
        <w:rPr>
          <w:sz w:val="23"/>
          <w:szCs w:val="23"/>
        </w:rPr>
        <w:t>4.</w:t>
      </w:r>
      <w:r w:rsidR="00A82E3D" w:rsidRPr="006074AE">
        <w:rPr>
          <w:sz w:val="23"/>
          <w:szCs w:val="23"/>
        </w:rPr>
        <w:t>7</w:t>
      </w:r>
      <w:r w:rsidRPr="006074AE">
        <w:rPr>
          <w:sz w:val="23"/>
          <w:szCs w:val="23"/>
        </w:rPr>
        <w:t>. В случае досрочного расторжения Договора</w:t>
      </w:r>
      <w:r w:rsidR="00723F5E" w:rsidRPr="006074AE">
        <w:rPr>
          <w:sz w:val="23"/>
          <w:szCs w:val="23"/>
        </w:rPr>
        <w:t>,</w:t>
      </w:r>
      <w:r w:rsidR="007F7D36" w:rsidRPr="006074AE">
        <w:rPr>
          <w:sz w:val="23"/>
          <w:szCs w:val="23"/>
        </w:rPr>
        <w:t xml:space="preserve"> </w:t>
      </w:r>
      <w:r w:rsidRPr="006074AE">
        <w:rPr>
          <w:sz w:val="23"/>
          <w:szCs w:val="23"/>
        </w:rPr>
        <w:t>Подрядчик обязан в течение 10 (Десяти) календарных дней с момента расторжения возвратить Заказчику сумму аванса, не погашенную принятыми Заказчиком Работами</w:t>
      </w:r>
      <w:r w:rsidR="00A82E3D" w:rsidRPr="006074AE">
        <w:rPr>
          <w:sz w:val="23"/>
          <w:szCs w:val="23"/>
        </w:rPr>
        <w:t>.</w:t>
      </w:r>
      <w:r w:rsidRPr="006074AE">
        <w:rPr>
          <w:sz w:val="23"/>
          <w:szCs w:val="23"/>
        </w:rPr>
        <w:t xml:space="preserve"> </w:t>
      </w:r>
    </w:p>
    <w:p w14:paraId="6FC062E9" w14:textId="13A2CA41" w:rsidR="007B4276" w:rsidRDefault="00497DF8" w:rsidP="00445FC3">
      <w:pPr>
        <w:ind w:firstLine="540"/>
        <w:jc w:val="both"/>
        <w:rPr>
          <w:sz w:val="23"/>
          <w:szCs w:val="23"/>
        </w:rPr>
      </w:pPr>
      <w:r w:rsidRPr="006074AE">
        <w:rPr>
          <w:sz w:val="23"/>
          <w:szCs w:val="23"/>
        </w:rPr>
        <w:t>4</w:t>
      </w:r>
      <w:r w:rsidR="00DE75CA" w:rsidRPr="006074AE">
        <w:rPr>
          <w:sz w:val="23"/>
          <w:szCs w:val="23"/>
        </w:rPr>
        <w:t>.</w:t>
      </w:r>
      <w:r w:rsidR="00A82E3D" w:rsidRPr="006074AE">
        <w:rPr>
          <w:sz w:val="23"/>
          <w:szCs w:val="23"/>
        </w:rPr>
        <w:t>8</w:t>
      </w:r>
      <w:r w:rsidR="003D1D8D" w:rsidRPr="006074AE">
        <w:rPr>
          <w:sz w:val="23"/>
          <w:szCs w:val="23"/>
        </w:rPr>
        <w:t xml:space="preserve">. </w:t>
      </w:r>
      <w:r w:rsidR="00F35C43" w:rsidRPr="006074AE">
        <w:rPr>
          <w:sz w:val="23"/>
          <w:szCs w:val="23"/>
        </w:rPr>
        <w:t xml:space="preserve">Заказчик производит удержание в размере 10 % </w:t>
      </w:r>
      <w:r w:rsidR="0079405E" w:rsidRPr="006074AE">
        <w:rPr>
          <w:sz w:val="23"/>
          <w:szCs w:val="23"/>
        </w:rPr>
        <w:t>(Десяти</w:t>
      </w:r>
      <w:r w:rsidR="00FC6C04" w:rsidRPr="006074AE">
        <w:rPr>
          <w:sz w:val="23"/>
          <w:szCs w:val="23"/>
        </w:rPr>
        <w:t xml:space="preserve"> процентов</w:t>
      </w:r>
      <w:r w:rsidR="0079405E" w:rsidRPr="006074AE">
        <w:rPr>
          <w:sz w:val="23"/>
          <w:szCs w:val="23"/>
        </w:rPr>
        <w:t xml:space="preserve">) </w:t>
      </w:r>
      <w:r w:rsidR="00F35C43" w:rsidRPr="006074AE">
        <w:rPr>
          <w:sz w:val="23"/>
          <w:szCs w:val="23"/>
        </w:rPr>
        <w:t>от стоимости выполненных Подрядчиком Работ</w:t>
      </w:r>
      <w:r w:rsidR="008D6D8F" w:rsidRPr="006074AE">
        <w:rPr>
          <w:sz w:val="23"/>
          <w:szCs w:val="23"/>
        </w:rPr>
        <w:t xml:space="preserve"> (</w:t>
      </w:r>
      <w:r w:rsidR="0079405E" w:rsidRPr="006074AE">
        <w:rPr>
          <w:sz w:val="23"/>
          <w:szCs w:val="23"/>
        </w:rPr>
        <w:t>Г</w:t>
      </w:r>
      <w:r w:rsidR="008D6D8F" w:rsidRPr="006074AE">
        <w:rPr>
          <w:sz w:val="23"/>
          <w:szCs w:val="23"/>
        </w:rPr>
        <w:t>арантийный фонд)</w:t>
      </w:r>
      <w:r w:rsidR="00F35C43" w:rsidRPr="006074AE">
        <w:rPr>
          <w:sz w:val="23"/>
          <w:szCs w:val="23"/>
        </w:rPr>
        <w:t>, указанной в Справке КС-3 за соответствующий отчетный период.</w:t>
      </w:r>
      <w:r w:rsidR="008D6D8F" w:rsidRPr="006074AE">
        <w:rPr>
          <w:sz w:val="23"/>
          <w:szCs w:val="23"/>
        </w:rPr>
        <w:t xml:space="preserve"> </w:t>
      </w:r>
    </w:p>
    <w:p w14:paraId="6735E3CC" w14:textId="73FA7C7D" w:rsidR="006E741F" w:rsidRPr="006074AE" w:rsidRDefault="006E741F" w:rsidP="00445FC3">
      <w:pPr>
        <w:ind w:firstLine="540"/>
        <w:jc w:val="both"/>
        <w:rPr>
          <w:sz w:val="23"/>
          <w:szCs w:val="23"/>
        </w:rPr>
      </w:pPr>
      <w:r>
        <w:rPr>
          <w:sz w:val="23"/>
          <w:szCs w:val="23"/>
        </w:rPr>
        <w:t>Суммы Гарантийного фонда не удерживаются от стоимости демонтажных работ, земляных работ</w:t>
      </w:r>
      <w:r w:rsidR="00E46ECE">
        <w:rPr>
          <w:sz w:val="23"/>
          <w:szCs w:val="23"/>
        </w:rPr>
        <w:t xml:space="preserve">, в </w:t>
      </w:r>
      <w:proofErr w:type="spellStart"/>
      <w:r w:rsidR="00E46ECE">
        <w:rPr>
          <w:sz w:val="23"/>
          <w:szCs w:val="23"/>
        </w:rPr>
        <w:t>т.ч</w:t>
      </w:r>
      <w:proofErr w:type="spellEnd"/>
      <w:r w:rsidR="00E46ECE">
        <w:rPr>
          <w:sz w:val="23"/>
          <w:szCs w:val="23"/>
        </w:rPr>
        <w:t>. по снятию (перемещению и складированию) плодородного слоя почвы, работ по расчистке (раскорчевке и т.п.) древесно-кустарниковой и/или плодовой растительности.</w:t>
      </w:r>
    </w:p>
    <w:p w14:paraId="1263BB96" w14:textId="13DAE7DB" w:rsidR="000C7074" w:rsidRPr="006074AE" w:rsidRDefault="007B4276" w:rsidP="00445FC3">
      <w:pPr>
        <w:ind w:firstLine="540"/>
        <w:jc w:val="both"/>
        <w:rPr>
          <w:sz w:val="23"/>
          <w:szCs w:val="23"/>
        </w:rPr>
      </w:pPr>
      <w:r w:rsidRPr="006074AE">
        <w:rPr>
          <w:sz w:val="23"/>
          <w:szCs w:val="23"/>
        </w:rPr>
        <w:t xml:space="preserve">Сумма </w:t>
      </w:r>
      <w:r w:rsidR="000C7074" w:rsidRPr="006074AE">
        <w:rPr>
          <w:sz w:val="23"/>
          <w:szCs w:val="23"/>
        </w:rPr>
        <w:t>Гарантийн</w:t>
      </w:r>
      <w:r w:rsidRPr="006074AE">
        <w:rPr>
          <w:sz w:val="23"/>
          <w:szCs w:val="23"/>
        </w:rPr>
        <w:t>ого</w:t>
      </w:r>
      <w:r w:rsidR="000C7074" w:rsidRPr="006074AE">
        <w:rPr>
          <w:sz w:val="23"/>
          <w:szCs w:val="23"/>
        </w:rPr>
        <w:t xml:space="preserve"> фонд</w:t>
      </w:r>
      <w:r w:rsidRPr="006074AE">
        <w:rPr>
          <w:sz w:val="23"/>
          <w:szCs w:val="23"/>
        </w:rPr>
        <w:t>а</w:t>
      </w:r>
      <w:r w:rsidR="000C7074" w:rsidRPr="006074AE">
        <w:rPr>
          <w:sz w:val="23"/>
          <w:szCs w:val="23"/>
        </w:rPr>
        <w:t xml:space="preserve"> </w:t>
      </w:r>
      <w:r w:rsidR="00F35C43" w:rsidRPr="006074AE">
        <w:rPr>
          <w:sz w:val="23"/>
          <w:szCs w:val="23"/>
        </w:rPr>
        <w:t>выплачива</w:t>
      </w:r>
      <w:r w:rsidR="000C7074" w:rsidRPr="006074AE">
        <w:rPr>
          <w:sz w:val="23"/>
          <w:szCs w:val="23"/>
        </w:rPr>
        <w:t>е</w:t>
      </w:r>
      <w:r w:rsidR="00F35C43" w:rsidRPr="006074AE">
        <w:rPr>
          <w:sz w:val="23"/>
          <w:szCs w:val="23"/>
        </w:rPr>
        <w:t>тся Подрядчику в</w:t>
      </w:r>
      <w:bookmarkStart w:id="18" w:name="_Ref496717085"/>
      <w:r w:rsidR="000C7074" w:rsidRPr="006074AE">
        <w:rPr>
          <w:sz w:val="23"/>
          <w:szCs w:val="23"/>
        </w:rPr>
        <w:t xml:space="preserve"> течение 30 (Тридцати</w:t>
      </w:r>
      <w:bookmarkEnd w:id="18"/>
      <w:r w:rsidR="00993DA2" w:rsidRPr="006074AE">
        <w:rPr>
          <w:sz w:val="23"/>
          <w:szCs w:val="23"/>
        </w:rPr>
        <w:t xml:space="preserve">) календарных дней </w:t>
      </w:r>
      <w:r w:rsidR="000C7074" w:rsidRPr="006074AE">
        <w:rPr>
          <w:sz w:val="23"/>
          <w:szCs w:val="23"/>
        </w:rPr>
        <w:t>после наступления нижеуказанных условий:</w:t>
      </w:r>
    </w:p>
    <w:p w14:paraId="3B4ACA33" w14:textId="670143FC" w:rsidR="000C7074" w:rsidRPr="006074AE" w:rsidRDefault="000C7074" w:rsidP="009A373E">
      <w:pPr>
        <w:pStyle w:val="RUS"/>
        <w:spacing w:after="0"/>
        <w:ind w:left="0" w:firstLine="540"/>
        <w:rPr>
          <w:sz w:val="23"/>
          <w:szCs w:val="23"/>
        </w:rPr>
      </w:pPr>
      <w:r w:rsidRPr="006074AE">
        <w:rPr>
          <w:sz w:val="23"/>
          <w:szCs w:val="23"/>
        </w:rPr>
        <w:t>в размере 5</w:t>
      </w:r>
      <w:r w:rsidR="00A82E3D" w:rsidRPr="006074AE">
        <w:rPr>
          <w:sz w:val="23"/>
          <w:szCs w:val="23"/>
        </w:rPr>
        <w:t xml:space="preserve"> </w:t>
      </w:r>
      <w:r w:rsidRPr="006074AE">
        <w:rPr>
          <w:sz w:val="23"/>
          <w:szCs w:val="23"/>
        </w:rPr>
        <w:t>%</w:t>
      </w:r>
      <w:r w:rsidR="0079405E" w:rsidRPr="006074AE">
        <w:rPr>
          <w:sz w:val="23"/>
          <w:szCs w:val="23"/>
        </w:rPr>
        <w:t xml:space="preserve"> (Пять процентов)</w:t>
      </w:r>
      <w:r w:rsidRPr="006074AE">
        <w:rPr>
          <w:sz w:val="23"/>
          <w:szCs w:val="23"/>
        </w:rPr>
        <w:t xml:space="preserve"> от стоимости</w:t>
      </w:r>
      <w:r w:rsidRPr="006074AE">
        <w:rPr>
          <w:bCs/>
          <w:sz w:val="23"/>
          <w:szCs w:val="23"/>
        </w:rPr>
        <w:t xml:space="preserve"> выполненных </w:t>
      </w:r>
      <w:r w:rsidRPr="006074AE">
        <w:rPr>
          <w:sz w:val="23"/>
          <w:szCs w:val="23"/>
        </w:rPr>
        <w:t xml:space="preserve">Подрядчиком Работ после получения Заказчиком необходимых документов (разрешений, допусков, согласований и т. п.) в надзорных органах, требуемых для начала фактической законной эксплуатации (использования, применения) </w:t>
      </w:r>
      <w:r w:rsidR="00C66DA7" w:rsidRPr="006074AE">
        <w:rPr>
          <w:sz w:val="23"/>
          <w:szCs w:val="23"/>
        </w:rPr>
        <w:t xml:space="preserve">результата </w:t>
      </w:r>
      <w:r w:rsidRPr="006074AE">
        <w:rPr>
          <w:sz w:val="23"/>
          <w:szCs w:val="23"/>
        </w:rPr>
        <w:t xml:space="preserve">Работ или их части, в том числе разрешения на ввод </w:t>
      </w:r>
      <w:r w:rsidR="0049068D" w:rsidRPr="006074AE">
        <w:rPr>
          <w:sz w:val="23"/>
          <w:szCs w:val="23"/>
        </w:rPr>
        <w:t>о</w:t>
      </w:r>
      <w:r w:rsidRPr="006074AE">
        <w:rPr>
          <w:sz w:val="23"/>
          <w:szCs w:val="23"/>
        </w:rPr>
        <w:t>бъекта</w:t>
      </w:r>
      <w:r w:rsidR="0049068D" w:rsidRPr="006074AE">
        <w:rPr>
          <w:sz w:val="23"/>
          <w:szCs w:val="23"/>
        </w:rPr>
        <w:t xml:space="preserve"> капитального строительства</w:t>
      </w:r>
      <w:r w:rsidRPr="006074AE">
        <w:rPr>
          <w:sz w:val="23"/>
          <w:szCs w:val="23"/>
        </w:rPr>
        <w:t xml:space="preserve"> </w:t>
      </w:r>
      <w:r w:rsidR="0049068D" w:rsidRPr="006074AE">
        <w:rPr>
          <w:sz w:val="23"/>
          <w:szCs w:val="23"/>
        </w:rPr>
        <w:t xml:space="preserve">«Строительство </w:t>
      </w:r>
      <w:r w:rsidR="005239AF" w:rsidRPr="006074AE">
        <w:rPr>
          <w:sz w:val="23"/>
          <w:szCs w:val="23"/>
        </w:rPr>
        <w:t>а</w:t>
      </w:r>
      <w:r w:rsidR="00DE5582" w:rsidRPr="006074AE">
        <w:rPr>
          <w:sz w:val="23"/>
          <w:szCs w:val="23"/>
        </w:rPr>
        <w:t>эровокзального комплекса (АВК) и объектов служебно-технической территории аэропорта г. Краснодар</w:t>
      </w:r>
      <w:r w:rsidR="0049068D" w:rsidRPr="006074AE">
        <w:rPr>
          <w:sz w:val="23"/>
          <w:szCs w:val="23"/>
        </w:rPr>
        <w:t xml:space="preserve">» </w:t>
      </w:r>
      <w:r w:rsidR="0049068D" w:rsidRPr="006074AE">
        <w:rPr>
          <w:sz w:val="23"/>
          <w:szCs w:val="23"/>
          <w:highlight w:val="green"/>
        </w:rPr>
        <w:t>(этап 1 или этап 2)</w:t>
      </w:r>
      <w:r w:rsidR="00DE5582" w:rsidRPr="006074AE">
        <w:rPr>
          <w:sz w:val="23"/>
          <w:szCs w:val="23"/>
        </w:rPr>
        <w:t xml:space="preserve"> </w:t>
      </w:r>
      <w:r w:rsidRPr="006074AE">
        <w:rPr>
          <w:sz w:val="23"/>
          <w:szCs w:val="23"/>
        </w:rPr>
        <w:t>в эксплуатацию</w:t>
      </w:r>
      <w:r w:rsidR="001B30AB" w:rsidRPr="006074AE">
        <w:rPr>
          <w:sz w:val="23"/>
          <w:szCs w:val="23"/>
        </w:rPr>
        <w:t>,</w:t>
      </w:r>
      <w:r w:rsidRPr="006074AE">
        <w:rPr>
          <w:bCs/>
          <w:sz w:val="23"/>
          <w:szCs w:val="23"/>
        </w:rPr>
        <w:t xml:space="preserve"> </w:t>
      </w:r>
      <w:r w:rsidR="001B30AB" w:rsidRPr="006074AE">
        <w:rPr>
          <w:bCs/>
          <w:sz w:val="23"/>
          <w:szCs w:val="23"/>
        </w:rPr>
        <w:t xml:space="preserve">при условии предоставления Подрядчиком </w:t>
      </w:r>
      <w:r w:rsidR="0028666E" w:rsidRPr="006074AE">
        <w:rPr>
          <w:bCs/>
          <w:sz w:val="23"/>
          <w:szCs w:val="23"/>
        </w:rPr>
        <w:t xml:space="preserve">Исполнительной документации на выполненный объем Работ в полном объеме в количестве 3 </w:t>
      </w:r>
      <w:r w:rsidR="00993DA2" w:rsidRPr="006074AE">
        <w:rPr>
          <w:bCs/>
          <w:sz w:val="23"/>
          <w:szCs w:val="23"/>
        </w:rPr>
        <w:t xml:space="preserve">(Трех) </w:t>
      </w:r>
      <w:r w:rsidR="0028666E" w:rsidRPr="006074AE">
        <w:rPr>
          <w:bCs/>
          <w:sz w:val="23"/>
          <w:szCs w:val="23"/>
        </w:rPr>
        <w:t>экз</w:t>
      </w:r>
      <w:r w:rsidR="00993DA2" w:rsidRPr="006074AE">
        <w:rPr>
          <w:bCs/>
          <w:sz w:val="23"/>
          <w:szCs w:val="23"/>
        </w:rPr>
        <w:t>емпляров</w:t>
      </w:r>
      <w:r w:rsidR="0028666E" w:rsidRPr="006074AE">
        <w:rPr>
          <w:bCs/>
          <w:sz w:val="23"/>
          <w:szCs w:val="23"/>
        </w:rPr>
        <w:t xml:space="preserve"> на бумажном носителе и 1</w:t>
      </w:r>
      <w:r w:rsidR="00993DA2" w:rsidRPr="006074AE">
        <w:rPr>
          <w:bCs/>
          <w:sz w:val="23"/>
          <w:szCs w:val="23"/>
        </w:rPr>
        <w:t xml:space="preserve"> (Одного)</w:t>
      </w:r>
      <w:r w:rsidR="0028666E" w:rsidRPr="006074AE">
        <w:rPr>
          <w:bCs/>
          <w:sz w:val="23"/>
          <w:szCs w:val="23"/>
        </w:rPr>
        <w:t xml:space="preserve"> экз</w:t>
      </w:r>
      <w:r w:rsidR="00993DA2" w:rsidRPr="006074AE">
        <w:rPr>
          <w:bCs/>
          <w:sz w:val="23"/>
          <w:szCs w:val="23"/>
        </w:rPr>
        <w:t>емпляра</w:t>
      </w:r>
      <w:r w:rsidR="0028666E" w:rsidRPr="006074AE">
        <w:rPr>
          <w:bCs/>
          <w:sz w:val="23"/>
          <w:szCs w:val="23"/>
        </w:rPr>
        <w:t xml:space="preserve"> на электронном носителе и подписанного Сторонами Акта </w:t>
      </w:r>
      <w:r w:rsidR="00527D2D" w:rsidRPr="006074AE">
        <w:rPr>
          <w:bCs/>
          <w:sz w:val="23"/>
          <w:szCs w:val="23"/>
        </w:rPr>
        <w:t>сдачи-</w:t>
      </w:r>
      <w:r w:rsidR="0028666E" w:rsidRPr="006074AE">
        <w:rPr>
          <w:bCs/>
          <w:sz w:val="23"/>
          <w:szCs w:val="23"/>
        </w:rPr>
        <w:t xml:space="preserve">приемки </w:t>
      </w:r>
      <w:r w:rsidR="00527D2D" w:rsidRPr="006074AE">
        <w:rPr>
          <w:bCs/>
          <w:sz w:val="23"/>
          <w:szCs w:val="23"/>
        </w:rPr>
        <w:t>с</w:t>
      </w:r>
      <w:r w:rsidR="0028666E" w:rsidRPr="006074AE">
        <w:rPr>
          <w:bCs/>
          <w:sz w:val="23"/>
          <w:szCs w:val="23"/>
        </w:rPr>
        <w:t xml:space="preserve">троительной площадки по окончании </w:t>
      </w:r>
      <w:r w:rsidR="00527D2D" w:rsidRPr="006074AE">
        <w:rPr>
          <w:bCs/>
          <w:sz w:val="23"/>
          <w:szCs w:val="23"/>
        </w:rPr>
        <w:t>р</w:t>
      </w:r>
      <w:r w:rsidR="0028666E" w:rsidRPr="006074AE">
        <w:rPr>
          <w:bCs/>
          <w:sz w:val="23"/>
          <w:szCs w:val="23"/>
        </w:rPr>
        <w:t>або</w:t>
      </w:r>
      <w:r w:rsidR="003A5B90" w:rsidRPr="006074AE">
        <w:rPr>
          <w:bCs/>
          <w:sz w:val="23"/>
          <w:szCs w:val="23"/>
        </w:rPr>
        <w:t>т</w:t>
      </w:r>
      <w:r w:rsidR="003A5B90" w:rsidRPr="006074AE">
        <w:rPr>
          <w:bCs/>
          <w:i/>
          <w:sz w:val="23"/>
          <w:szCs w:val="23"/>
        </w:rPr>
        <w:t>;</w:t>
      </w:r>
    </w:p>
    <w:p w14:paraId="26E59146" w14:textId="77777777" w:rsidR="000C7074" w:rsidRPr="006074AE" w:rsidRDefault="000C7074" w:rsidP="00A82E3D">
      <w:pPr>
        <w:pStyle w:val="RUS"/>
        <w:spacing w:after="0"/>
        <w:ind w:left="0" w:firstLine="540"/>
        <w:rPr>
          <w:sz w:val="23"/>
          <w:szCs w:val="23"/>
        </w:rPr>
      </w:pPr>
      <w:r w:rsidRPr="006074AE">
        <w:rPr>
          <w:sz w:val="23"/>
          <w:szCs w:val="23"/>
        </w:rPr>
        <w:t>оставшиеся 5</w:t>
      </w:r>
      <w:r w:rsidR="006D748F" w:rsidRPr="006074AE">
        <w:rPr>
          <w:sz w:val="23"/>
          <w:szCs w:val="23"/>
        </w:rPr>
        <w:t xml:space="preserve"> </w:t>
      </w:r>
      <w:r w:rsidRPr="006074AE">
        <w:rPr>
          <w:sz w:val="23"/>
          <w:szCs w:val="23"/>
        </w:rPr>
        <w:t xml:space="preserve">% </w:t>
      </w:r>
      <w:r w:rsidR="0079405E" w:rsidRPr="006074AE">
        <w:rPr>
          <w:sz w:val="23"/>
          <w:szCs w:val="23"/>
        </w:rPr>
        <w:t xml:space="preserve">(Пять процентов) </w:t>
      </w:r>
      <w:r w:rsidRPr="006074AE">
        <w:rPr>
          <w:sz w:val="23"/>
          <w:szCs w:val="23"/>
        </w:rPr>
        <w:t>от стоимости выполненных Подрядчиком Работ после истечения 12</w:t>
      </w:r>
      <w:r w:rsidR="0079405E" w:rsidRPr="006074AE">
        <w:rPr>
          <w:sz w:val="23"/>
          <w:szCs w:val="23"/>
        </w:rPr>
        <w:t xml:space="preserve"> (Двенадцати)</w:t>
      </w:r>
      <w:r w:rsidRPr="006074AE">
        <w:rPr>
          <w:sz w:val="23"/>
          <w:szCs w:val="23"/>
        </w:rPr>
        <w:t xml:space="preserve"> месяцев с даты ввода </w:t>
      </w:r>
      <w:r w:rsidR="0049068D" w:rsidRPr="006074AE">
        <w:rPr>
          <w:sz w:val="23"/>
          <w:szCs w:val="23"/>
        </w:rPr>
        <w:t>о</w:t>
      </w:r>
      <w:r w:rsidRPr="006074AE">
        <w:rPr>
          <w:sz w:val="23"/>
          <w:szCs w:val="23"/>
        </w:rPr>
        <w:t>бъекта</w:t>
      </w:r>
      <w:r w:rsidR="0049068D" w:rsidRPr="006074AE">
        <w:rPr>
          <w:sz w:val="23"/>
          <w:szCs w:val="23"/>
        </w:rPr>
        <w:t xml:space="preserve"> капитального строительства «Строительство а</w:t>
      </w:r>
      <w:r w:rsidR="0079405E" w:rsidRPr="006074AE">
        <w:rPr>
          <w:sz w:val="23"/>
          <w:szCs w:val="23"/>
        </w:rPr>
        <w:t>эровокзального комплекса (АВК) и объектов служебно-технической территории аэропорта г. Краснодар</w:t>
      </w:r>
      <w:r w:rsidR="0049068D" w:rsidRPr="006074AE">
        <w:rPr>
          <w:sz w:val="23"/>
          <w:szCs w:val="23"/>
        </w:rPr>
        <w:t xml:space="preserve">» </w:t>
      </w:r>
      <w:r w:rsidR="0049068D" w:rsidRPr="006074AE">
        <w:rPr>
          <w:sz w:val="23"/>
          <w:szCs w:val="23"/>
          <w:highlight w:val="green"/>
        </w:rPr>
        <w:t>(этап 1 или этап 2)</w:t>
      </w:r>
      <w:r w:rsidRPr="006074AE">
        <w:rPr>
          <w:sz w:val="23"/>
          <w:szCs w:val="23"/>
        </w:rPr>
        <w:t xml:space="preserve"> в эксплуатацию</w:t>
      </w:r>
      <w:r w:rsidR="00C6374A" w:rsidRPr="006074AE">
        <w:rPr>
          <w:sz w:val="23"/>
          <w:szCs w:val="23"/>
        </w:rPr>
        <w:t xml:space="preserve"> при условии отсутствия </w:t>
      </w:r>
      <w:proofErr w:type="spellStart"/>
      <w:r w:rsidR="00C6374A" w:rsidRPr="006074AE">
        <w:rPr>
          <w:sz w:val="23"/>
          <w:szCs w:val="23"/>
        </w:rPr>
        <w:t>неустраненных</w:t>
      </w:r>
      <w:proofErr w:type="spellEnd"/>
      <w:r w:rsidR="00C6374A" w:rsidRPr="006074AE">
        <w:rPr>
          <w:sz w:val="23"/>
          <w:szCs w:val="23"/>
        </w:rPr>
        <w:t xml:space="preserve"> Подрядчиком недостатков Работ</w:t>
      </w:r>
      <w:r w:rsidRPr="006074AE">
        <w:rPr>
          <w:sz w:val="23"/>
          <w:szCs w:val="23"/>
        </w:rPr>
        <w:t xml:space="preserve">. </w:t>
      </w:r>
    </w:p>
    <w:p w14:paraId="500301DF" w14:textId="77777777" w:rsidR="000C7074" w:rsidRPr="006074AE" w:rsidRDefault="003A5B90" w:rsidP="00A82E3D">
      <w:pPr>
        <w:pStyle w:val="RUS111"/>
        <w:numPr>
          <w:ilvl w:val="0"/>
          <w:numId w:val="0"/>
        </w:numPr>
        <w:spacing w:before="0" w:after="0"/>
        <w:ind w:firstLine="540"/>
        <w:rPr>
          <w:sz w:val="23"/>
          <w:szCs w:val="23"/>
        </w:rPr>
      </w:pPr>
      <w:r w:rsidRPr="006074AE">
        <w:rPr>
          <w:sz w:val="23"/>
          <w:szCs w:val="23"/>
        </w:rPr>
        <w:t>4.</w:t>
      </w:r>
      <w:r w:rsidR="00A82E3D" w:rsidRPr="006074AE">
        <w:rPr>
          <w:sz w:val="23"/>
          <w:szCs w:val="23"/>
        </w:rPr>
        <w:t>8</w:t>
      </w:r>
      <w:r w:rsidRPr="006074AE">
        <w:rPr>
          <w:sz w:val="23"/>
          <w:szCs w:val="23"/>
        </w:rPr>
        <w:t xml:space="preserve">.1. </w:t>
      </w:r>
      <w:r w:rsidR="000C7074" w:rsidRPr="006074AE">
        <w:rPr>
          <w:sz w:val="23"/>
          <w:szCs w:val="23"/>
        </w:rPr>
        <w:t>Устанавливается иной порядок возврата</w:t>
      </w:r>
      <w:r w:rsidR="007418A4" w:rsidRPr="006074AE">
        <w:rPr>
          <w:sz w:val="23"/>
          <w:szCs w:val="23"/>
        </w:rPr>
        <w:t xml:space="preserve"> сумм</w:t>
      </w:r>
      <w:r w:rsidR="000C7074" w:rsidRPr="006074AE">
        <w:rPr>
          <w:sz w:val="23"/>
          <w:szCs w:val="23"/>
        </w:rPr>
        <w:t xml:space="preserve"> </w:t>
      </w:r>
      <w:r w:rsidR="00993DA2" w:rsidRPr="006074AE">
        <w:rPr>
          <w:sz w:val="23"/>
          <w:szCs w:val="23"/>
        </w:rPr>
        <w:t>Г</w:t>
      </w:r>
      <w:r w:rsidR="000C7074" w:rsidRPr="006074AE">
        <w:rPr>
          <w:sz w:val="23"/>
          <w:szCs w:val="23"/>
        </w:rPr>
        <w:t xml:space="preserve">арантийного фонда на работы по устройству </w:t>
      </w:r>
      <w:r w:rsidR="000C7074" w:rsidRPr="006074AE">
        <w:rPr>
          <w:color w:val="002060"/>
          <w:sz w:val="23"/>
          <w:szCs w:val="23"/>
        </w:rPr>
        <w:t>временных зданий и сооружений и на подготовительные работы</w:t>
      </w:r>
      <w:r w:rsidR="00993DA2" w:rsidRPr="006074AE">
        <w:rPr>
          <w:sz w:val="23"/>
          <w:szCs w:val="23"/>
        </w:rPr>
        <w:t>, который выплачивается Подрядчику в течение 30 (Тридцати) календарных дней после наступления нижеуказанных условий</w:t>
      </w:r>
      <w:r w:rsidR="000C7074" w:rsidRPr="006074AE">
        <w:rPr>
          <w:sz w:val="23"/>
          <w:szCs w:val="23"/>
        </w:rPr>
        <w:t>:</w:t>
      </w:r>
    </w:p>
    <w:p w14:paraId="1E6BA0E1" w14:textId="77777777" w:rsidR="000C7074" w:rsidRPr="006074AE" w:rsidRDefault="000C7074" w:rsidP="008A00AB">
      <w:pPr>
        <w:pStyle w:val="RUS111"/>
        <w:numPr>
          <w:ilvl w:val="0"/>
          <w:numId w:val="0"/>
        </w:numPr>
        <w:spacing w:before="0" w:after="0"/>
        <w:ind w:firstLine="540"/>
        <w:rPr>
          <w:iCs/>
          <w:strike/>
          <w:sz w:val="23"/>
          <w:szCs w:val="23"/>
        </w:rPr>
      </w:pPr>
      <w:r w:rsidRPr="006074AE">
        <w:rPr>
          <w:sz w:val="23"/>
          <w:szCs w:val="23"/>
        </w:rPr>
        <w:t>- 5 %</w:t>
      </w:r>
      <w:r w:rsidR="00993DA2" w:rsidRPr="006074AE">
        <w:rPr>
          <w:sz w:val="23"/>
          <w:szCs w:val="23"/>
        </w:rPr>
        <w:t xml:space="preserve"> (Пять процентов)</w:t>
      </w:r>
      <w:r w:rsidRPr="006074AE">
        <w:rPr>
          <w:sz w:val="23"/>
          <w:szCs w:val="23"/>
        </w:rPr>
        <w:t xml:space="preserve"> от</w:t>
      </w:r>
      <w:r w:rsidR="008368BD" w:rsidRPr="006074AE">
        <w:rPr>
          <w:sz w:val="23"/>
          <w:szCs w:val="23"/>
        </w:rPr>
        <w:t xml:space="preserve"> </w:t>
      </w:r>
      <w:r w:rsidRPr="006074AE">
        <w:rPr>
          <w:sz w:val="23"/>
          <w:szCs w:val="23"/>
        </w:rPr>
        <w:t xml:space="preserve">стоимости выполненных Подрядчиком Работ </w:t>
      </w:r>
      <w:r w:rsidR="00993DA2" w:rsidRPr="006074AE">
        <w:rPr>
          <w:sz w:val="23"/>
          <w:szCs w:val="23"/>
        </w:rPr>
        <w:t xml:space="preserve">- </w:t>
      </w:r>
      <w:r w:rsidRPr="006074AE">
        <w:rPr>
          <w:sz w:val="23"/>
          <w:szCs w:val="23"/>
        </w:rPr>
        <w:t>с даты подписания последнего по времени Акта о приемке выполненных работ (форм</w:t>
      </w:r>
      <w:r w:rsidR="00A82E3D" w:rsidRPr="006074AE">
        <w:rPr>
          <w:sz w:val="23"/>
          <w:szCs w:val="23"/>
        </w:rPr>
        <w:t>ы</w:t>
      </w:r>
      <w:r w:rsidRPr="006074AE">
        <w:rPr>
          <w:sz w:val="23"/>
          <w:szCs w:val="23"/>
        </w:rPr>
        <w:t xml:space="preserve"> КС-2) при условии выполнения Подрядчиком всего объема таких Работ</w:t>
      </w:r>
      <w:r w:rsidR="0064450D" w:rsidRPr="006074AE">
        <w:rPr>
          <w:sz w:val="23"/>
          <w:szCs w:val="23"/>
        </w:rPr>
        <w:t xml:space="preserve"> и</w:t>
      </w:r>
      <w:r w:rsidRPr="006074AE">
        <w:rPr>
          <w:sz w:val="23"/>
          <w:szCs w:val="23"/>
        </w:rPr>
        <w:t xml:space="preserve"> </w:t>
      </w:r>
      <w:r w:rsidR="001B30AB" w:rsidRPr="006074AE">
        <w:rPr>
          <w:sz w:val="23"/>
          <w:szCs w:val="23"/>
        </w:rPr>
        <w:t xml:space="preserve">при условии предоставления Подрядчиком </w:t>
      </w:r>
      <w:r w:rsidR="0028666E" w:rsidRPr="006074AE">
        <w:rPr>
          <w:iCs/>
          <w:sz w:val="23"/>
          <w:szCs w:val="23"/>
        </w:rPr>
        <w:t xml:space="preserve">Исполнительной документации на выполненный объем Работ в полном объеме в количестве 3 </w:t>
      </w:r>
      <w:r w:rsidR="00993DA2" w:rsidRPr="006074AE">
        <w:rPr>
          <w:iCs/>
          <w:sz w:val="23"/>
          <w:szCs w:val="23"/>
        </w:rPr>
        <w:t xml:space="preserve">(Трех) </w:t>
      </w:r>
      <w:r w:rsidR="0028666E" w:rsidRPr="006074AE">
        <w:rPr>
          <w:iCs/>
          <w:sz w:val="23"/>
          <w:szCs w:val="23"/>
        </w:rPr>
        <w:t>экз</w:t>
      </w:r>
      <w:r w:rsidR="00993DA2" w:rsidRPr="006074AE">
        <w:rPr>
          <w:iCs/>
          <w:sz w:val="23"/>
          <w:szCs w:val="23"/>
        </w:rPr>
        <w:t>емпляров</w:t>
      </w:r>
      <w:r w:rsidR="0028666E" w:rsidRPr="006074AE">
        <w:rPr>
          <w:iCs/>
          <w:sz w:val="23"/>
          <w:szCs w:val="23"/>
        </w:rPr>
        <w:t xml:space="preserve"> на бумажном носителе и 1</w:t>
      </w:r>
      <w:r w:rsidR="00993DA2" w:rsidRPr="006074AE">
        <w:rPr>
          <w:iCs/>
          <w:sz w:val="23"/>
          <w:szCs w:val="23"/>
        </w:rPr>
        <w:t xml:space="preserve"> (Одного)</w:t>
      </w:r>
      <w:r w:rsidR="0028666E" w:rsidRPr="006074AE">
        <w:rPr>
          <w:iCs/>
          <w:sz w:val="23"/>
          <w:szCs w:val="23"/>
        </w:rPr>
        <w:t xml:space="preserve"> экз</w:t>
      </w:r>
      <w:r w:rsidR="00993DA2" w:rsidRPr="006074AE">
        <w:rPr>
          <w:iCs/>
          <w:sz w:val="23"/>
          <w:szCs w:val="23"/>
        </w:rPr>
        <w:t>емпляра</w:t>
      </w:r>
      <w:r w:rsidR="0028666E" w:rsidRPr="006074AE">
        <w:rPr>
          <w:iCs/>
          <w:sz w:val="23"/>
          <w:szCs w:val="23"/>
        </w:rPr>
        <w:t xml:space="preserve"> на электронном носителе и подписанного Сторонами Акта </w:t>
      </w:r>
      <w:r w:rsidR="00527D2D" w:rsidRPr="006074AE">
        <w:rPr>
          <w:iCs/>
          <w:sz w:val="23"/>
          <w:szCs w:val="23"/>
        </w:rPr>
        <w:t>сдачи-</w:t>
      </w:r>
      <w:r w:rsidR="0028666E" w:rsidRPr="006074AE">
        <w:rPr>
          <w:iCs/>
          <w:sz w:val="23"/>
          <w:szCs w:val="23"/>
        </w:rPr>
        <w:t xml:space="preserve">приемки </w:t>
      </w:r>
      <w:r w:rsidR="00527D2D" w:rsidRPr="006074AE">
        <w:rPr>
          <w:iCs/>
          <w:sz w:val="23"/>
          <w:szCs w:val="23"/>
        </w:rPr>
        <w:t>с</w:t>
      </w:r>
      <w:r w:rsidR="0028666E" w:rsidRPr="006074AE">
        <w:rPr>
          <w:iCs/>
          <w:sz w:val="23"/>
          <w:szCs w:val="23"/>
        </w:rPr>
        <w:t xml:space="preserve">троительной площадки по окончании </w:t>
      </w:r>
      <w:r w:rsidR="00527D2D" w:rsidRPr="006074AE">
        <w:rPr>
          <w:iCs/>
          <w:sz w:val="23"/>
          <w:szCs w:val="23"/>
        </w:rPr>
        <w:t>р</w:t>
      </w:r>
      <w:r w:rsidR="0028666E" w:rsidRPr="006074AE">
        <w:rPr>
          <w:iCs/>
          <w:sz w:val="23"/>
          <w:szCs w:val="23"/>
        </w:rPr>
        <w:t>або</w:t>
      </w:r>
      <w:r w:rsidR="003A5B90" w:rsidRPr="006074AE">
        <w:rPr>
          <w:iCs/>
          <w:sz w:val="23"/>
          <w:szCs w:val="23"/>
        </w:rPr>
        <w:t>т;</w:t>
      </w:r>
    </w:p>
    <w:p w14:paraId="22079B8D" w14:textId="77777777" w:rsidR="000C7074" w:rsidRPr="006074AE" w:rsidRDefault="000C7074" w:rsidP="00A82E3D">
      <w:pPr>
        <w:pStyle w:val="RUS111"/>
        <w:numPr>
          <w:ilvl w:val="0"/>
          <w:numId w:val="0"/>
        </w:numPr>
        <w:spacing w:before="0" w:after="0"/>
        <w:ind w:firstLine="540"/>
        <w:rPr>
          <w:sz w:val="23"/>
          <w:szCs w:val="23"/>
        </w:rPr>
      </w:pPr>
      <w:r w:rsidRPr="006074AE">
        <w:rPr>
          <w:sz w:val="23"/>
          <w:szCs w:val="23"/>
        </w:rPr>
        <w:t xml:space="preserve">- 5 % </w:t>
      </w:r>
      <w:r w:rsidR="00993DA2" w:rsidRPr="006074AE">
        <w:rPr>
          <w:sz w:val="23"/>
          <w:szCs w:val="23"/>
        </w:rPr>
        <w:t xml:space="preserve">(Пять процентов) </w:t>
      </w:r>
      <w:r w:rsidRPr="006074AE">
        <w:rPr>
          <w:sz w:val="23"/>
          <w:szCs w:val="23"/>
        </w:rPr>
        <w:t xml:space="preserve">от стоимости выполненных Подрядчиком Работ </w:t>
      </w:r>
      <w:r w:rsidR="00993DA2" w:rsidRPr="006074AE">
        <w:rPr>
          <w:sz w:val="23"/>
          <w:szCs w:val="23"/>
        </w:rPr>
        <w:t xml:space="preserve">- </w:t>
      </w:r>
      <w:r w:rsidRPr="006074AE">
        <w:rPr>
          <w:sz w:val="23"/>
          <w:szCs w:val="23"/>
        </w:rPr>
        <w:t xml:space="preserve">с даты окончания гарантийного </w:t>
      </w:r>
      <w:r w:rsidR="00E85432" w:rsidRPr="006074AE">
        <w:rPr>
          <w:sz w:val="23"/>
          <w:szCs w:val="23"/>
        </w:rPr>
        <w:t xml:space="preserve">срока </w:t>
      </w:r>
      <w:r w:rsidRPr="006074AE">
        <w:rPr>
          <w:sz w:val="23"/>
          <w:szCs w:val="23"/>
        </w:rPr>
        <w:t>на эти Работы</w:t>
      </w:r>
      <w:r w:rsidR="00993DA2" w:rsidRPr="006074AE">
        <w:rPr>
          <w:sz w:val="23"/>
          <w:szCs w:val="23"/>
        </w:rPr>
        <w:t xml:space="preserve">, при условии отсутствия </w:t>
      </w:r>
      <w:proofErr w:type="spellStart"/>
      <w:r w:rsidR="00993DA2" w:rsidRPr="006074AE">
        <w:rPr>
          <w:sz w:val="23"/>
          <w:szCs w:val="23"/>
        </w:rPr>
        <w:t>неустраненных</w:t>
      </w:r>
      <w:proofErr w:type="spellEnd"/>
      <w:r w:rsidR="00993DA2" w:rsidRPr="006074AE">
        <w:rPr>
          <w:sz w:val="23"/>
          <w:szCs w:val="23"/>
        </w:rPr>
        <w:t xml:space="preserve"> Подрядчиком недостатков Работ</w:t>
      </w:r>
      <w:r w:rsidRPr="006074AE">
        <w:rPr>
          <w:sz w:val="23"/>
          <w:szCs w:val="23"/>
        </w:rPr>
        <w:t>.</w:t>
      </w:r>
    </w:p>
    <w:p w14:paraId="76776F30" w14:textId="7A180899" w:rsidR="000C7074" w:rsidRPr="006074AE" w:rsidRDefault="003A5B90" w:rsidP="009A373E">
      <w:pPr>
        <w:pStyle w:val="RUS"/>
        <w:numPr>
          <w:ilvl w:val="0"/>
          <w:numId w:val="0"/>
        </w:numPr>
        <w:spacing w:after="0"/>
        <w:ind w:firstLine="567"/>
        <w:rPr>
          <w:sz w:val="23"/>
          <w:szCs w:val="23"/>
        </w:rPr>
      </w:pPr>
      <w:r w:rsidRPr="006074AE">
        <w:rPr>
          <w:sz w:val="23"/>
          <w:szCs w:val="23"/>
        </w:rPr>
        <w:t>4.</w:t>
      </w:r>
      <w:r w:rsidR="00A82E3D" w:rsidRPr="006074AE">
        <w:rPr>
          <w:sz w:val="23"/>
          <w:szCs w:val="23"/>
        </w:rPr>
        <w:t>8</w:t>
      </w:r>
      <w:r w:rsidRPr="006074AE">
        <w:rPr>
          <w:sz w:val="23"/>
          <w:szCs w:val="23"/>
        </w:rPr>
        <w:t>.2.</w:t>
      </w:r>
      <w:bookmarkStart w:id="19" w:name="_Ref38883148"/>
      <w:r w:rsidRPr="006074AE">
        <w:rPr>
          <w:sz w:val="23"/>
          <w:szCs w:val="23"/>
        </w:rPr>
        <w:t xml:space="preserve"> </w:t>
      </w:r>
      <w:r w:rsidR="000C7074" w:rsidRPr="006074AE">
        <w:rPr>
          <w:sz w:val="23"/>
          <w:szCs w:val="23"/>
        </w:rPr>
        <w:t>При предоставлении Подрядчиком</w:t>
      </w:r>
      <w:r w:rsidR="00CA5B5D" w:rsidRPr="006074AE">
        <w:rPr>
          <w:sz w:val="23"/>
          <w:szCs w:val="23"/>
        </w:rPr>
        <w:t xml:space="preserve"> в момент сдачи выполненных Работ</w:t>
      </w:r>
      <w:r w:rsidR="000C7074" w:rsidRPr="006074AE">
        <w:rPr>
          <w:sz w:val="23"/>
          <w:szCs w:val="23"/>
        </w:rPr>
        <w:t xml:space="preserve"> Заказчику Банковской гарантии исполнени</w:t>
      </w:r>
      <w:r w:rsidR="00993DA2" w:rsidRPr="006074AE">
        <w:rPr>
          <w:sz w:val="23"/>
          <w:szCs w:val="23"/>
        </w:rPr>
        <w:t>я</w:t>
      </w:r>
      <w:r w:rsidR="000C7074" w:rsidRPr="006074AE">
        <w:rPr>
          <w:sz w:val="23"/>
          <w:szCs w:val="23"/>
        </w:rPr>
        <w:t xml:space="preserve"> обязательств</w:t>
      </w:r>
      <w:r w:rsidR="005802AA" w:rsidRPr="006074AE">
        <w:rPr>
          <w:sz w:val="23"/>
          <w:szCs w:val="23"/>
        </w:rPr>
        <w:t xml:space="preserve"> в </w:t>
      </w:r>
      <w:r w:rsidR="000C7074" w:rsidRPr="006074AE">
        <w:rPr>
          <w:sz w:val="23"/>
          <w:szCs w:val="23"/>
        </w:rPr>
        <w:t>гарантийный</w:t>
      </w:r>
      <w:r w:rsidR="007B2F8D" w:rsidRPr="006074AE">
        <w:rPr>
          <w:sz w:val="23"/>
          <w:szCs w:val="23"/>
        </w:rPr>
        <w:t xml:space="preserve"> срок</w:t>
      </w:r>
      <w:r w:rsidR="00993DA2" w:rsidRPr="006074AE">
        <w:rPr>
          <w:sz w:val="23"/>
          <w:szCs w:val="23"/>
        </w:rPr>
        <w:t>,</w:t>
      </w:r>
      <w:r w:rsidR="000C7074" w:rsidRPr="006074AE">
        <w:rPr>
          <w:sz w:val="23"/>
          <w:szCs w:val="23"/>
        </w:rPr>
        <w:t xml:space="preserve"> </w:t>
      </w:r>
      <w:r w:rsidRPr="006074AE">
        <w:rPr>
          <w:sz w:val="23"/>
          <w:szCs w:val="23"/>
        </w:rPr>
        <w:t>Г</w:t>
      </w:r>
      <w:r w:rsidR="000C7074" w:rsidRPr="006074AE">
        <w:rPr>
          <w:sz w:val="23"/>
          <w:szCs w:val="23"/>
        </w:rPr>
        <w:t xml:space="preserve">арантийный фонд в размере </w:t>
      </w:r>
      <w:r w:rsidR="000959F1" w:rsidRPr="006074AE">
        <w:rPr>
          <w:sz w:val="23"/>
          <w:szCs w:val="23"/>
        </w:rPr>
        <w:t>10</w:t>
      </w:r>
      <w:r w:rsidR="00773032" w:rsidRPr="006074AE">
        <w:rPr>
          <w:sz w:val="23"/>
          <w:szCs w:val="23"/>
        </w:rPr>
        <w:t xml:space="preserve"> </w:t>
      </w:r>
      <w:r w:rsidR="000C7074" w:rsidRPr="006074AE">
        <w:rPr>
          <w:sz w:val="23"/>
          <w:szCs w:val="23"/>
        </w:rPr>
        <w:t>%</w:t>
      </w:r>
      <w:r w:rsidR="00993DA2" w:rsidRPr="006074AE">
        <w:rPr>
          <w:sz w:val="23"/>
          <w:szCs w:val="23"/>
        </w:rPr>
        <w:t xml:space="preserve"> (Десяти процентов)</w:t>
      </w:r>
      <w:r w:rsidR="000C7074" w:rsidRPr="006074AE">
        <w:rPr>
          <w:sz w:val="23"/>
          <w:szCs w:val="23"/>
        </w:rPr>
        <w:t xml:space="preserve"> от стоимости таких Работ Заказчиком не удерживается. Размер Банковской гарантии не может быть ниже </w:t>
      </w:r>
      <w:r w:rsidR="000959F1" w:rsidRPr="006074AE">
        <w:rPr>
          <w:sz w:val="23"/>
          <w:szCs w:val="23"/>
        </w:rPr>
        <w:t>10</w:t>
      </w:r>
      <w:r w:rsidR="00773032" w:rsidRPr="006074AE">
        <w:rPr>
          <w:sz w:val="23"/>
          <w:szCs w:val="23"/>
        </w:rPr>
        <w:t xml:space="preserve"> </w:t>
      </w:r>
      <w:r w:rsidR="000C7074" w:rsidRPr="006074AE">
        <w:rPr>
          <w:sz w:val="23"/>
          <w:szCs w:val="23"/>
        </w:rPr>
        <w:t xml:space="preserve">% </w:t>
      </w:r>
      <w:r w:rsidR="00993DA2" w:rsidRPr="006074AE">
        <w:rPr>
          <w:sz w:val="23"/>
          <w:szCs w:val="23"/>
        </w:rPr>
        <w:t xml:space="preserve">(Десяти процентов) </w:t>
      </w:r>
      <w:r w:rsidR="000C7074" w:rsidRPr="006074AE">
        <w:rPr>
          <w:sz w:val="23"/>
          <w:szCs w:val="23"/>
        </w:rPr>
        <w:t>от стоимости Работ, в обеспечени</w:t>
      </w:r>
      <w:r w:rsidR="00773032" w:rsidRPr="006074AE">
        <w:rPr>
          <w:sz w:val="23"/>
          <w:szCs w:val="23"/>
        </w:rPr>
        <w:t>е</w:t>
      </w:r>
      <w:r w:rsidR="000C7074" w:rsidRPr="006074AE">
        <w:rPr>
          <w:sz w:val="23"/>
          <w:szCs w:val="23"/>
        </w:rPr>
        <w:t xml:space="preserve"> исполнения которых выдается Банковская гарантия.</w:t>
      </w:r>
      <w:bookmarkEnd w:id="19"/>
      <w:r w:rsidR="000C7074" w:rsidRPr="006074AE">
        <w:rPr>
          <w:sz w:val="23"/>
          <w:szCs w:val="23"/>
        </w:rPr>
        <w:t xml:space="preserve"> В случае предоставления Подрядчиком Банковской гарантии исполнени</w:t>
      </w:r>
      <w:r w:rsidR="00993DA2" w:rsidRPr="006074AE">
        <w:rPr>
          <w:sz w:val="23"/>
          <w:szCs w:val="23"/>
        </w:rPr>
        <w:t>я</w:t>
      </w:r>
      <w:r w:rsidR="000C7074" w:rsidRPr="006074AE">
        <w:rPr>
          <w:sz w:val="23"/>
          <w:szCs w:val="23"/>
        </w:rPr>
        <w:t xml:space="preserve"> обязательств</w:t>
      </w:r>
      <w:r w:rsidRPr="006074AE">
        <w:rPr>
          <w:sz w:val="23"/>
          <w:szCs w:val="23"/>
        </w:rPr>
        <w:t xml:space="preserve"> </w:t>
      </w:r>
      <w:r w:rsidR="000C7074" w:rsidRPr="006074AE">
        <w:rPr>
          <w:sz w:val="23"/>
          <w:szCs w:val="23"/>
        </w:rPr>
        <w:t xml:space="preserve">в гарантийный </w:t>
      </w:r>
      <w:r w:rsidR="00E85432" w:rsidRPr="006074AE">
        <w:rPr>
          <w:sz w:val="23"/>
          <w:szCs w:val="23"/>
        </w:rPr>
        <w:t xml:space="preserve">срок </w:t>
      </w:r>
      <w:r w:rsidR="000C7074" w:rsidRPr="006074AE">
        <w:rPr>
          <w:sz w:val="23"/>
          <w:szCs w:val="23"/>
        </w:rPr>
        <w:t xml:space="preserve">после фактически произведенных удержаний Заказчиком в счет </w:t>
      </w:r>
      <w:r w:rsidRPr="006074AE">
        <w:rPr>
          <w:sz w:val="23"/>
          <w:szCs w:val="23"/>
        </w:rPr>
        <w:t>Г</w:t>
      </w:r>
      <w:r w:rsidR="000C7074" w:rsidRPr="006074AE">
        <w:rPr>
          <w:sz w:val="23"/>
          <w:szCs w:val="23"/>
        </w:rPr>
        <w:t xml:space="preserve">арантийного фонда, </w:t>
      </w:r>
      <w:r w:rsidRPr="006074AE">
        <w:rPr>
          <w:sz w:val="23"/>
          <w:szCs w:val="23"/>
        </w:rPr>
        <w:t>Г</w:t>
      </w:r>
      <w:r w:rsidR="000C7074" w:rsidRPr="006074AE">
        <w:rPr>
          <w:sz w:val="23"/>
          <w:szCs w:val="23"/>
        </w:rPr>
        <w:t>арантийный фонд</w:t>
      </w:r>
      <w:r w:rsidR="00D75AEB" w:rsidRPr="006074AE">
        <w:rPr>
          <w:sz w:val="23"/>
          <w:szCs w:val="23"/>
        </w:rPr>
        <w:t xml:space="preserve"> (</w:t>
      </w:r>
      <w:r w:rsidR="000959F1" w:rsidRPr="006074AE">
        <w:rPr>
          <w:sz w:val="23"/>
          <w:szCs w:val="23"/>
        </w:rPr>
        <w:t xml:space="preserve">10 </w:t>
      </w:r>
      <w:r w:rsidR="00D75AEB" w:rsidRPr="006074AE">
        <w:rPr>
          <w:sz w:val="23"/>
          <w:szCs w:val="23"/>
        </w:rPr>
        <w:t>%)</w:t>
      </w:r>
      <w:r w:rsidR="000C7074" w:rsidRPr="006074AE">
        <w:rPr>
          <w:sz w:val="23"/>
          <w:szCs w:val="23"/>
        </w:rPr>
        <w:t xml:space="preserve"> выплачивается Подрядчику </w:t>
      </w:r>
      <w:r w:rsidR="008368BD" w:rsidRPr="006074AE">
        <w:rPr>
          <w:sz w:val="23"/>
          <w:szCs w:val="23"/>
        </w:rPr>
        <w:t xml:space="preserve">в </w:t>
      </w:r>
      <w:r w:rsidR="000C7074" w:rsidRPr="006074AE">
        <w:rPr>
          <w:sz w:val="23"/>
          <w:szCs w:val="23"/>
        </w:rPr>
        <w:t>течение 30 (Тридцати) календарных дней после предоставления надлежаще оформленной на условиях Договора Банковской гарантии. Требовани</w:t>
      </w:r>
      <w:r w:rsidR="008368BD" w:rsidRPr="006074AE">
        <w:rPr>
          <w:sz w:val="23"/>
          <w:szCs w:val="23"/>
        </w:rPr>
        <w:t>я</w:t>
      </w:r>
      <w:r w:rsidR="000C7074" w:rsidRPr="006074AE">
        <w:rPr>
          <w:sz w:val="23"/>
          <w:szCs w:val="23"/>
        </w:rPr>
        <w:t xml:space="preserve"> к Банковской гарантии указаны в разделе 17 Договора.</w:t>
      </w:r>
    </w:p>
    <w:p w14:paraId="43E5BAB3" w14:textId="2495B234" w:rsidR="007A0618" w:rsidRPr="006074AE" w:rsidRDefault="00DE5582" w:rsidP="00006B2A">
      <w:pPr>
        <w:pStyle w:val="RUS"/>
        <w:numPr>
          <w:ilvl w:val="0"/>
          <w:numId w:val="0"/>
        </w:numPr>
        <w:spacing w:after="0"/>
        <w:ind w:firstLine="540"/>
        <w:rPr>
          <w:sz w:val="23"/>
          <w:szCs w:val="23"/>
        </w:rPr>
      </w:pPr>
      <w:r w:rsidRPr="006074AE">
        <w:rPr>
          <w:sz w:val="23"/>
          <w:szCs w:val="23"/>
        </w:rPr>
        <w:t>4.8.3.</w:t>
      </w:r>
      <w:bookmarkEnd w:id="17"/>
      <w:r w:rsidR="003A5B90" w:rsidRPr="006074AE">
        <w:rPr>
          <w:sz w:val="23"/>
          <w:szCs w:val="23"/>
        </w:rPr>
        <w:t xml:space="preserve"> </w:t>
      </w:r>
      <w:r w:rsidR="00B77583" w:rsidRPr="006074AE">
        <w:rPr>
          <w:sz w:val="23"/>
          <w:szCs w:val="23"/>
        </w:rPr>
        <w:t>Возврат сумм Гарантийного фонда производится при условии предоставления Подрядчиком Заказчику оригинала счета на оплату.</w:t>
      </w:r>
      <w:r w:rsidR="00B77583" w:rsidRPr="006074AE" w:rsidDel="00B77583">
        <w:rPr>
          <w:sz w:val="23"/>
          <w:szCs w:val="23"/>
          <w:highlight w:val="yellow"/>
        </w:rPr>
        <w:t xml:space="preserve"> </w:t>
      </w:r>
    </w:p>
    <w:p w14:paraId="5F384F59" w14:textId="69A072ED" w:rsidR="002925F0" w:rsidRPr="006074AE" w:rsidRDefault="007A0618" w:rsidP="00033721">
      <w:pPr>
        <w:pStyle w:val="RUS111"/>
        <w:numPr>
          <w:ilvl w:val="0"/>
          <w:numId w:val="0"/>
        </w:numPr>
        <w:spacing w:before="0" w:after="0"/>
        <w:ind w:firstLine="540"/>
        <w:rPr>
          <w:sz w:val="23"/>
          <w:szCs w:val="23"/>
        </w:rPr>
      </w:pPr>
      <w:r w:rsidRPr="006074AE">
        <w:rPr>
          <w:sz w:val="23"/>
          <w:szCs w:val="23"/>
        </w:rPr>
        <w:t>Выплата (возврат) сумм Гарантийного фонда должна осуществляться Заказчиком за вычетом сумм неустоек (пени), штрафов, компенсаций убытков, причиненных Заказчику, а также расходов на устранение недостатков в Работах, обнаруженных до даты платежа (включая будущие расходы).</w:t>
      </w:r>
    </w:p>
    <w:p w14:paraId="235EAFF2" w14:textId="2BC0E4C1" w:rsidR="00421626" w:rsidRDefault="00497DF8" w:rsidP="009A373E">
      <w:pPr>
        <w:ind w:firstLine="567"/>
        <w:jc w:val="both"/>
        <w:rPr>
          <w:sz w:val="23"/>
          <w:szCs w:val="23"/>
        </w:rPr>
      </w:pPr>
      <w:bookmarkStart w:id="20" w:name="_Hlk45615932"/>
      <w:r w:rsidRPr="006074AE">
        <w:rPr>
          <w:sz w:val="23"/>
          <w:szCs w:val="23"/>
        </w:rPr>
        <w:lastRenderedPageBreak/>
        <w:t>4.</w:t>
      </w:r>
      <w:r w:rsidR="00A82E3D" w:rsidRPr="006074AE">
        <w:rPr>
          <w:sz w:val="23"/>
          <w:szCs w:val="23"/>
        </w:rPr>
        <w:t>9</w:t>
      </w:r>
      <w:r w:rsidR="00DE75CA" w:rsidRPr="006074AE">
        <w:rPr>
          <w:sz w:val="23"/>
          <w:szCs w:val="23"/>
        </w:rPr>
        <w:t>.</w:t>
      </w:r>
      <w:r w:rsidRPr="006074AE">
        <w:rPr>
          <w:sz w:val="23"/>
          <w:szCs w:val="23"/>
        </w:rPr>
        <w:t xml:space="preserve"> </w:t>
      </w:r>
      <w:r w:rsidR="000C7074" w:rsidRPr="006074AE">
        <w:rPr>
          <w:sz w:val="23"/>
          <w:szCs w:val="23"/>
        </w:rPr>
        <w:t>Удержание части стоимости Работ по Договору</w:t>
      </w:r>
      <w:r w:rsidR="00DE5582" w:rsidRPr="006074AE">
        <w:rPr>
          <w:sz w:val="23"/>
          <w:szCs w:val="23"/>
        </w:rPr>
        <w:t xml:space="preserve"> (Гарантийный фонд)</w:t>
      </w:r>
      <w:r w:rsidR="000C7074" w:rsidRPr="006074AE">
        <w:rPr>
          <w:sz w:val="23"/>
          <w:szCs w:val="23"/>
        </w:rPr>
        <w:t xml:space="preserve"> является согласованным Сторонами способом обеспечения исполнения обязательств Подрядчика</w:t>
      </w:r>
      <w:r w:rsidR="00EC6D8A" w:rsidRPr="006074AE">
        <w:rPr>
          <w:sz w:val="23"/>
          <w:szCs w:val="23"/>
        </w:rPr>
        <w:t xml:space="preserve"> </w:t>
      </w:r>
      <w:r w:rsidR="000C7074" w:rsidRPr="006074AE">
        <w:rPr>
          <w:sz w:val="23"/>
          <w:szCs w:val="23"/>
        </w:rPr>
        <w:t>выполнить Работы в установленные Договором сроки с соблюдением требований к качеству Работ</w:t>
      </w:r>
      <w:r w:rsidR="00DE5582" w:rsidRPr="006074AE">
        <w:rPr>
          <w:sz w:val="23"/>
          <w:szCs w:val="23"/>
        </w:rPr>
        <w:t>,</w:t>
      </w:r>
      <w:r w:rsidR="00AD43F8" w:rsidRPr="006074AE">
        <w:rPr>
          <w:sz w:val="23"/>
          <w:szCs w:val="23"/>
        </w:rPr>
        <w:t xml:space="preserve"> в том числе в части оплаты неустоек, штрафов и убытков для покрытия возможных затрат по устранению дефектов</w:t>
      </w:r>
      <w:r w:rsidR="002651DD" w:rsidRPr="006074AE">
        <w:rPr>
          <w:sz w:val="23"/>
          <w:szCs w:val="23"/>
        </w:rPr>
        <w:t xml:space="preserve"> (недоделок)</w:t>
      </w:r>
      <w:r w:rsidR="00AD43F8" w:rsidRPr="006074AE">
        <w:rPr>
          <w:sz w:val="23"/>
          <w:szCs w:val="23"/>
        </w:rPr>
        <w:t>, которые могут возникнуть в ходе выполнения Подрядчиком Работ по Договору</w:t>
      </w:r>
      <w:r w:rsidR="0048163E">
        <w:rPr>
          <w:sz w:val="23"/>
          <w:szCs w:val="23"/>
        </w:rPr>
        <w:t>,</w:t>
      </w:r>
      <w:r w:rsidR="002651DD" w:rsidRPr="006074AE">
        <w:rPr>
          <w:sz w:val="23"/>
          <w:szCs w:val="23"/>
        </w:rPr>
        <w:t xml:space="preserve"> их приемке</w:t>
      </w:r>
      <w:r w:rsidR="0048163E">
        <w:rPr>
          <w:sz w:val="23"/>
          <w:szCs w:val="23"/>
        </w:rPr>
        <w:t xml:space="preserve"> или в гарантийный срок</w:t>
      </w:r>
      <w:r w:rsidR="000C7074" w:rsidRPr="006074AE">
        <w:rPr>
          <w:sz w:val="23"/>
          <w:szCs w:val="23"/>
        </w:rPr>
        <w:t xml:space="preserve">. </w:t>
      </w:r>
    </w:p>
    <w:p w14:paraId="41746FD9" w14:textId="5C52A646" w:rsidR="0048163E" w:rsidRPr="00F43F8F" w:rsidRDefault="0048163E" w:rsidP="0048163E">
      <w:pPr>
        <w:pStyle w:val="36"/>
        <w:tabs>
          <w:tab w:val="left" w:pos="993"/>
          <w:tab w:val="left" w:pos="1276"/>
          <w:tab w:val="left" w:pos="1560"/>
          <w:tab w:val="left" w:pos="2127"/>
        </w:tabs>
        <w:spacing w:before="0" w:after="0" w:line="240" w:lineRule="auto"/>
        <w:ind w:right="20" w:firstLine="567"/>
        <w:rPr>
          <w:sz w:val="23"/>
          <w:szCs w:val="23"/>
        </w:rPr>
      </w:pPr>
      <w:r w:rsidRPr="00F43F8F">
        <w:rPr>
          <w:sz w:val="23"/>
          <w:szCs w:val="23"/>
        </w:rPr>
        <w:t>Заказчик вправе</w:t>
      </w:r>
      <w:r w:rsidR="00F43F8F">
        <w:rPr>
          <w:sz w:val="23"/>
          <w:szCs w:val="23"/>
        </w:rPr>
        <w:t xml:space="preserve"> до даты платежа</w:t>
      </w:r>
      <w:r w:rsidRPr="00F43F8F">
        <w:rPr>
          <w:sz w:val="23"/>
          <w:szCs w:val="23"/>
        </w:rPr>
        <w:t xml:space="preserve"> в одностороннем внесудебном порядке, письменно уведомив Подрядчика, удержать суммы неустоек (пени), штрафов, убытков, причиненных Подрядчиком, расходов на устранение недостатков в Работах, обнаруженных до даты платежа (включая будущие расходы)</w:t>
      </w:r>
      <w:r w:rsidR="00F43F8F">
        <w:rPr>
          <w:sz w:val="23"/>
          <w:szCs w:val="23"/>
        </w:rPr>
        <w:t>,</w:t>
      </w:r>
      <w:r w:rsidRPr="00F43F8F">
        <w:rPr>
          <w:sz w:val="23"/>
          <w:szCs w:val="23"/>
        </w:rPr>
        <w:t xml:space="preserve"> из удержанных сумм Гарантийного фонда по Договору.</w:t>
      </w:r>
    </w:p>
    <w:p w14:paraId="64C4D541" w14:textId="1BFBB2DE" w:rsidR="0048163E" w:rsidRPr="00F43F8F" w:rsidRDefault="0048163E" w:rsidP="0048163E">
      <w:pPr>
        <w:ind w:firstLine="567"/>
        <w:jc w:val="both"/>
        <w:rPr>
          <w:sz w:val="23"/>
          <w:szCs w:val="23"/>
        </w:rPr>
      </w:pPr>
      <w:r w:rsidRPr="00F43F8F">
        <w:rPr>
          <w:sz w:val="23"/>
          <w:szCs w:val="23"/>
        </w:rPr>
        <w:t>В</w:t>
      </w:r>
      <w:r w:rsidRPr="00F43F8F">
        <w:rPr>
          <w:spacing w:val="-3"/>
          <w:sz w:val="23"/>
          <w:szCs w:val="23"/>
        </w:rPr>
        <w:t xml:space="preserve"> случае удержания Заказчиком части суммы Гарантийного фонда</w:t>
      </w:r>
      <w:r w:rsidR="00F43F8F">
        <w:rPr>
          <w:spacing w:val="-3"/>
          <w:sz w:val="23"/>
          <w:szCs w:val="23"/>
        </w:rPr>
        <w:t xml:space="preserve">, </w:t>
      </w:r>
      <w:r w:rsidRPr="00F43F8F">
        <w:rPr>
          <w:spacing w:val="-3"/>
          <w:sz w:val="23"/>
          <w:szCs w:val="23"/>
        </w:rPr>
        <w:t>Заказчик возвращает Подрядчику оставшуюся часть суммы Гарантийного фонда в порядке, установленном п. 4.8 Договора</w:t>
      </w:r>
      <w:r>
        <w:rPr>
          <w:spacing w:val="-3"/>
          <w:sz w:val="23"/>
          <w:szCs w:val="23"/>
        </w:rPr>
        <w:t>.</w:t>
      </w:r>
    </w:p>
    <w:p w14:paraId="0290ADE9" w14:textId="7377C611" w:rsidR="00421626" w:rsidRPr="006074AE" w:rsidRDefault="00497DF8" w:rsidP="00445FC3">
      <w:pPr>
        <w:ind w:firstLine="540"/>
        <w:jc w:val="both"/>
        <w:rPr>
          <w:strike/>
          <w:sz w:val="23"/>
          <w:szCs w:val="23"/>
        </w:rPr>
      </w:pPr>
      <w:bookmarkStart w:id="21" w:name="_Hlk45616043"/>
      <w:bookmarkEnd w:id="20"/>
      <w:r w:rsidRPr="006074AE">
        <w:rPr>
          <w:sz w:val="23"/>
          <w:szCs w:val="23"/>
        </w:rPr>
        <w:t>4.</w:t>
      </w:r>
      <w:r w:rsidR="00DE75CA" w:rsidRPr="006074AE">
        <w:rPr>
          <w:sz w:val="23"/>
          <w:szCs w:val="23"/>
        </w:rPr>
        <w:t>1</w:t>
      </w:r>
      <w:r w:rsidR="00A82E3D" w:rsidRPr="006074AE">
        <w:rPr>
          <w:sz w:val="23"/>
          <w:szCs w:val="23"/>
        </w:rPr>
        <w:t>0</w:t>
      </w:r>
      <w:r w:rsidRPr="006074AE">
        <w:rPr>
          <w:sz w:val="23"/>
          <w:szCs w:val="23"/>
        </w:rPr>
        <w:t xml:space="preserve">. </w:t>
      </w:r>
      <w:r w:rsidR="00421626" w:rsidRPr="006074AE">
        <w:rPr>
          <w:sz w:val="23"/>
          <w:szCs w:val="23"/>
        </w:rPr>
        <w:t xml:space="preserve">В случае досрочного (до завершения выполнения Подрядчиком полного комплекса Работ по Договору) прекращения Договора </w:t>
      </w:r>
      <w:r w:rsidR="004A5C6A" w:rsidRPr="006074AE">
        <w:rPr>
          <w:sz w:val="23"/>
          <w:szCs w:val="23"/>
        </w:rPr>
        <w:t xml:space="preserve">по </w:t>
      </w:r>
      <w:r w:rsidR="00421626" w:rsidRPr="006074AE">
        <w:rPr>
          <w:sz w:val="23"/>
          <w:szCs w:val="23"/>
        </w:rPr>
        <w:t>любым основаниям</w:t>
      </w:r>
      <w:r w:rsidR="00473224" w:rsidRPr="006074AE">
        <w:rPr>
          <w:sz w:val="23"/>
          <w:szCs w:val="23"/>
        </w:rPr>
        <w:t xml:space="preserve"> </w:t>
      </w:r>
      <w:r w:rsidRPr="006074AE">
        <w:rPr>
          <w:sz w:val="23"/>
          <w:szCs w:val="23"/>
        </w:rPr>
        <w:t>Заказчик удерживает из Гарантийного фонда денежные средства в размере 5</w:t>
      </w:r>
      <w:r w:rsidR="00A82E3D" w:rsidRPr="006074AE">
        <w:rPr>
          <w:sz w:val="23"/>
          <w:szCs w:val="23"/>
        </w:rPr>
        <w:t xml:space="preserve"> </w:t>
      </w:r>
      <w:r w:rsidRPr="006074AE">
        <w:rPr>
          <w:sz w:val="23"/>
          <w:szCs w:val="23"/>
        </w:rPr>
        <w:t>% (Пят</w:t>
      </w:r>
      <w:r w:rsidR="00A82E3D" w:rsidRPr="006074AE">
        <w:rPr>
          <w:sz w:val="23"/>
          <w:szCs w:val="23"/>
        </w:rPr>
        <w:t>и</w:t>
      </w:r>
      <w:r w:rsidRPr="006074AE">
        <w:rPr>
          <w:sz w:val="23"/>
          <w:szCs w:val="23"/>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00421626" w:rsidRPr="006074AE">
        <w:rPr>
          <w:sz w:val="23"/>
          <w:szCs w:val="23"/>
        </w:rPr>
        <w:t xml:space="preserve"> </w:t>
      </w:r>
      <w:r w:rsidRPr="006074AE">
        <w:rPr>
          <w:sz w:val="23"/>
          <w:szCs w:val="23"/>
        </w:rPr>
        <w:t>Остальные денежные средства, составляющие</w:t>
      </w:r>
      <w:r w:rsidR="00421626" w:rsidRPr="006074AE">
        <w:rPr>
          <w:sz w:val="23"/>
          <w:szCs w:val="23"/>
        </w:rPr>
        <w:t xml:space="preserve"> Гарантийный фонд</w:t>
      </w:r>
      <w:r w:rsidR="00A82E3D" w:rsidRPr="006074AE">
        <w:rPr>
          <w:sz w:val="23"/>
          <w:szCs w:val="23"/>
        </w:rPr>
        <w:t>,</w:t>
      </w:r>
      <w:r w:rsidR="00421626" w:rsidRPr="006074AE">
        <w:rPr>
          <w:sz w:val="23"/>
          <w:szCs w:val="23"/>
        </w:rPr>
        <w:t xml:space="preserve"> возвраща</w:t>
      </w:r>
      <w:r w:rsidR="00590CC3" w:rsidRPr="006074AE">
        <w:rPr>
          <w:sz w:val="23"/>
          <w:szCs w:val="23"/>
        </w:rPr>
        <w:t>ю</w:t>
      </w:r>
      <w:r w:rsidR="00421626" w:rsidRPr="006074AE">
        <w:rPr>
          <w:sz w:val="23"/>
          <w:szCs w:val="23"/>
        </w:rPr>
        <w:t>тся Подрядчику в сроки, в порядке и на условиях</w:t>
      </w:r>
      <w:r w:rsidRPr="006074AE">
        <w:rPr>
          <w:sz w:val="23"/>
          <w:szCs w:val="23"/>
        </w:rPr>
        <w:t>, в соответствии с п. 4.</w:t>
      </w:r>
      <w:r w:rsidR="00A82E3D" w:rsidRPr="006074AE">
        <w:rPr>
          <w:sz w:val="23"/>
          <w:szCs w:val="23"/>
        </w:rPr>
        <w:t>8</w:t>
      </w:r>
      <w:r w:rsidRPr="006074AE">
        <w:rPr>
          <w:sz w:val="23"/>
          <w:szCs w:val="23"/>
        </w:rPr>
        <w:t xml:space="preserve"> Договора</w:t>
      </w:r>
      <w:r w:rsidR="00421626" w:rsidRPr="006074AE">
        <w:rPr>
          <w:sz w:val="23"/>
          <w:szCs w:val="23"/>
        </w:rPr>
        <w:t xml:space="preserve">. </w:t>
      </w:r>
    </w:p>
    <w:p w14:paraId="036C72B4" w14:textId="14F3802A" w:rsidR="00B77583" w:rsidRPr="006074AE" w:rsidRDefault="00497DF8" w:rsidP="00445FC3">
      <w:pPr>
        <w:ind w:firstLine="540"/>
        <w:jc w:val="both"/>
        <w:rPr>
          <w:sz w:val="23"/>
          <w:szCs w:val="23"/>
        </w:rPr>
      </w:pPr>
      <w:r w:rsidRPr="006074AE">
        <w:rPr>
          <w:sz w:val="23"/>
          <w:szCs w:val="23"/>
        </w:rPr>
        <w:t>4.</w:t>
      </w:r>
      <w:r w:rsidR="003A5B90" w:rsidRPr="006074AE">
        <w:rPr>
          <w:sz w:val="23"/>
          <w:szCs w:val="23"/>
        </w:rPr>
        <w:t>1</w:t>
      </w:r>
      <w:r w:rsidR="00A82E3D" w:rsidRPr="006074AE">
        <w:rPr>
          <w:sz w:val="23"/>
          <w:szCs w:val="23"/>
        </w:rPr>
        <w:t>1</w:t>
      </w:r>
      <w:r w:rsidRPr="006074AE">
        <w:rPr>
          <w:sz w:val="23"/>
          <w:szCs w:val="23"/>
        </w:rPr>
        <w:t xml:space="preserve">. </w:t>
      </w:r>
      <w:r w:rsidR="000C7074" w:rsidRPr="006074AE">
        <w:rPr>
          <w:sz w:val="23"/>
          <w:szCs w:val="23"/>
        </w:rPr>
        <w:t>После подписания Сторонами Акта КС-2 и Справки КС-3 за соответствующий отчетный период Подрядчик предост</w:t>
      </w:r>
      <w:r w:rsidR="00163284" w:rsidRPr="006074AE">
        <w:rPr>
          <w:sz w:val="23"/>
          <w:szCs w:val="23"/>
        </w:rPr>
        <w:t>авляет Заказчику</w:t>
      </w:r>
      <w:r w:rsidR="000C7074" w:rsidRPr="006074AE">
        <w:rPr>
          <w:sz w:val="23"/>
          <w:szCs w:val="23"/>
        </w:rPr>
        <w:t xml:space="preserve"> счет на оплату и оригинал счета-фактуры на сумму выполненных и принятых Заказчиком Работ, оформленный в соответствии с требованиями действующего законодательства РФ. Оплата принятых Работ производится Заказчиком в течение </w:t>
      </w:r>
      <w:r w:rsidR="00C6374A" w:rsidRPr="006074AE">
        <w:rPr>
          <w:sz w:val="23"/>
          <w:szCs w:val="23"/>
        </w:rPr>
        <w:t xml:space="preserve">30 </w:t>
      </w:r>
      <w:r w:rsidR="000C7074" w:rsidRPr="006074AE">
        <w:rPr>
          <w:sz w:val="23"/>
          <w:szCs w:val="23"/>
        </w:rPr>
        <w:t>(</w:t>
      </w:r>
      <w:r w:rsidR="00C6374A" w:rsidRPr="006074AE">
        <w:rPr>
          <w:sz w:val="23"/>
          <w:szCs w:val="23"/>
        </w:rPr>
        <w:t>Тридцати</w:t>
      </w:r>
      <w:r w:rsidR="000C7074" w:rsidRPr="006074AE">
        <w:rPr>
          <w:sz w:val="23"/>
          <w:szCs w:val="23"/>
        </w:rPr>
        <w:t>)</w:t>
      </w:r>
      <w:r w:rsidR="00A40E88" w:rsidRPr="006074AE">
        <w:rPr>
          <w:sz w:val="23"/>
          <w:szCs w:val="23"/>
        </w:rPr>
        <w:t xml:space="preserve"> </w:t>
      </w:r>
      <w:r w:rsidR="00C6374A" w:rsidRPr="006074AE">
        <w:rPr>
          <w:sz w:val="23"/>
          <w:szCs w:val="23"/>
        </w:rPr>
        <w:t xml:space="preserve">календарных </w:t>
      </w:r>
      <w:r w:rsidR="000C7074" w:rsidRPr="006074AE">
        <w:rPr>
          <w:sz w:val="23"/>
          <w:szCs w:val="23"/>
        </w:rPr>
        <w:t>дней после получения Заказчиком от Подрядчика оригинала счета на оплату и указанного оригинала счета-фактуры. Срок оплаты Работ исчисляется с момента предоставления Подрядчиком документов, соответствующих требованиям Договора и законодательства РФ.</w:t>
      </w:r>
    </w:p>
    <w:p w14:paraId="5C88894C" w14:textId="77777777" w:rsidR="000C7074" w:rsidRPr="006074AE" w:rsidRDefault="003A5B90" w:rsidP="00445FC3">
      <w:pPr>
        <w:ind w:firstLine="540"/>
        <w:jc w:val="both"/>
        <w:rPr>
          <w:sz w:val="23"/>
          <w:szCs w:val="23"/>
        </w:rPr>
      </w:pPr>
      <w:r w:rsidRPr="006074AE">
        <w:rPr>
          <w:sz w:val="23"/>
          <w:szCs w:val="23"/>
        </w:rPr>
        <w:t>4.1</w:t>
      </w:r>
      <w:r w:rsidR="00163284" w:rsidRPr="006074AE">
        <w:rPr>
          <w:sz w:val="23"/>
          <w:szCs w:val="23"/>
        </w:rPr>
        <w:t>1</w:t>
      </w:r>
      <w:r w:rsidRPr="006074AE">
        <w:rPr>
          <w:sz w:val="23"/>
          <w:szCs w:val="23"/>
        </w:rPr>
        <w:t xml:space="preserve">.1. </w:t>
      </w:r>
      <w:r w:rsidR="000C7074" w:rsidRPr="006074AE">
        <w:rPr>
          <w:sz w:val="23"/>
          <w:szCs w:val="23"/>
        </w:rPr>
        <w:t>В счете на оплату указывается стоимость Работ, подлежащая оплате Подрядчику в отчетном периоде,</w:t>
      </w:r>
      <w:r w:rsidR="00F36CED" w:rsidRPr="006074AE">
        <w:rPr>
          <w:sz w:val="23"/>
          <w:szCs w:val="23"/>
        </w:rPr>
        <w:t xml:space="preserve"> за вычетом суммы Гарантийного фонда</w:t>
      </w:r>
      <w:r w:rsidR="000C7074" w:rsidRPr="006074AE">
        <w:rPr>
          <w:sz w:val="23"/>
          <w:szCs w:val="23"/>
        </w:rPr>
        <w:t xml:space="preserve">, </w:t>
      </w:r>
      <w:r w:rsidR="00497DF8" w:rsidRPr="006074AE">
        <w:rPr>
          <w:sz w:val="23"/>
          <w:szCs w:val="23"/>
        </w:rPr>
        <w:t xml:space="preserve">штрафных санкций, убытков, ущерба, </w:t>
      </w:r>
      <w:r w:rsidR="000C7074" w:rsidRPr="006074AE">
        <w:rPr>
          <w:sz w:val="23"/>
          <w:szCs w:val="23"/>
        </w:rPr>
        <w:t>суммы</w:t>
      </w:r>
      <w:r w:rsidR="00F36CED" w:rsidRPr="006074AE">
        <w:rPr>
          <w:sz w:val="23"/>
          <w:szCs w:val="23"/>
        </w:rPr>
        <w:t xml:space="preserve"> </w:t>
      </w:r>
      <w:r w:rsidR="000C7074" w:rsidRPr="006074AE">
        <w:rPr>
          <w:sz w:val="23"/>
          <w:szCs w:val="23"/>
        </w:rPr>
        <w:t>аванса, подлежащей зачету (в том случае, если в отчетном периоде предусмотрен зачет аванса</w:t>
      </w:r>
      <w:r w:rsidR="00E7225A" w:rsidRPr="006074AE">
        <w:rPr>
          <w:sz w:val="23"/>
          <w:szCs w:val="23"/>
        </w:rPr>
        <w:t>)</w:t>
      </w:r>
      <w:r w:rsidR="000C7074" w:rsidRPr="006074AE">
        <w:rPr>
          <w:sz w:val="23"/>
          <w:szCs w:val="23"/>
        </w:rPr>
        <w:t xml:space="preserve">. </w:t>
      </w:r>
    </w:p>
    <w:p w14:paraId="3EE1A224" w14:textId="0F916354" w:rsidR="000C7074" w:rsidRPr="006074AE" w:rsidRDefault="003A5B90" w:rsidP="00445FC3">
      <w:pPr>
        <w:ind w:firstLine="540"/>
        <w:jc w:val="both"/>
        <w:rPr>
          <w:sz w:val="23"/>
          <w:szCs w:val="23"/>
        </w:rPr>
      </w:pPr>
      <w:r w:rsidRPr="006074AE">
        <w:rPr>
          <w:sz w:val="23"/>
          <w:szCs w:val="23"/>
        </w:rPr>
        <w:t>4.1</w:t>
      </w:r>
      <w:r w:rsidR="00163284" w:rsidRPr="006074AE">
        <w:rPr>
          <w:sz w:val="23"/>
          <w:szCs w:val="23"/>
        </w:rPr>
        <w:t>1</w:t>
      </w:r>
      <w:r w:rsidRPr="006074AE">
        <w:rPr>
          <w:sz w:val="23"/>
          <w:szCs w:val="23"/>
        </w:rPr>
        <w:t>.2.</w:t>
      </w:r>
      <w:r w:rsidR="000B44AA" w:rsidRPr="006074AE">
        <w:rPr>
          <w:sz w:val="23"/>
          <w:szCs w:val="23"/>
        </w:rPr>
        <w:t xml:space="preserve"> </w:t>
      </w:r>
      <w:r w:rsidR="001B30AB" w:rsidRPr="006074AE">
        <w:rPr>
          <w:sz w:val="23"/>
          <w:szCs w:val="23"/>
        </w:rPr>
        <w:t>В случаях, определенных в п. 15.</w:t>
      </w:r>
      <w:r w:rsidR="00F36CED" w:rsidRPr="006074AE">
        <w:rPr>
          <w:sz w:val="23"/>
          <w:szCs w:val="23"/>
        </w:rPr>
        <w:t>2</w:t>
      </w:r>
      <w:r w:rsidR="007C5946" w:rsidRPr="006074AE">
        <w:rPr>
          <w:sz w:val="23"/>
          <w:szCs w:val="23"/>
        </w:rPr>
        <w:t>6</w:t>
      </w:r>
      <w:r w:rsidR="00F36CED" w:rsidRPr="006074AE">
        <w:rPr>
          <w:sz w:val="23"/>
          <w:szCs w:val="23"/>
        </w:rPr>
        <w:t xml:space="preserve"> </w:t>
      </w:r>
      <w:r w:rsidR="001B30AB" w:rsidRPr="006074AE">
        <w:rPr>
          <w:sz w:val="23"/>
          <w:szCs w:val="23"/>
        </w:rPr>
        <w:t xml:space="preserve">Договора, </w:t>
      </w:r>
      <w:r w:rsidR="000C7074" w:rsidRPr="006074AE">
        <w:rPr>
          <w:sz w:val="23"/>
          <w:szCs w:val="23"/>
        </w:rPr>
        <w:t>Заказчик вправе вычесть из стоимости Работ, подлежащей оплате Подрядчику, суммы штрафов, пени, неустоек, убытков, начисленных в соо</w:t>
      </w:r>
      <w:r w:rsidR="001B30AB" w:rsidRPr="006074AE">
        <w:rPr>
          <w:sz w:val="23"/>
          <w:szCs w:val="23"/>
        </w:rPr>
        <w:t>тветствии с настоящим Договором</w:t>
      </w:r>
      <w:r w:rsidR="000C7074" w:rsidRPr="006074AE">
        <w:rPr>
          <w:sz w:val="23"/>
          <w:szCs w:val="23"/>
        </w:rPr>
        <w:t>. В таком случае, обязательство Подрядчика по оплате неустоек, пе</w:t>
      </w:r>
      <w:r w:rsidR="00F36CED" w:rsidRPr="006074AE">
        <w:rPr>
          <w:sz w:val="23"/>
          <w:szCs w:val="23"/>
        </w:rPr>
        <w:t xml:space="preserve">ни, штрафов, убытков в размере </w:t>
      </w:r>
      <w:r w:rsidR="000C7074" w:rsidRPr="006074AE">
        <w:rPr>
          <w:sz w:val="23"/>
          <w:szCs w:val="23"/>
        </w:rPr>
        <w:t xml:space="preserve">удержанных сумм прекращается, а обязанность Заказчика оплатить стоимость выполненных Работ считается исполненной надлежащим образом. </w:t>
      </w:r>
    </w:p>
    <w:p w14:paraId="71160881" w14:textId="5DD6C203" w:rsidR="000C7074" w:rsidRPr="006074AE" w:rsidRDefault="00724729"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2</w:t>
      </w:r>
      <w:r w:rsidRPr="006074AE">
        <w:rPr>
          <w:sz w:val="23"/>
          <w:szCs w:val="23"/>
        </w:rPr>
        <w:t xml:space="preserve">. </w:t>
      </w:r>
      <w:r w:rsidR="000C7074" w:rsidRPr="006074AE">
        <w:rPr>
          <w:sz w:val="23"/>
          <w:szCs w:val="23"/>
        </w:rPr>
        <w:t>В случае неполучения от Подрядчика оригиналов счета-фактуры, счета на оплату или ненадлежащего их оформления Подрядчиком, либо в случае передачи названных документов неуполномоченным лицам Заказчика</w:t>
      </w:r>
      <w:r w:rsidR="003A5B90" w:rsidRPr="006074AE">
        <w:rPr>
          <w:sz w:val="23"/>
          <w:szCs w:val="23"/>
        </w:rPr>
        <w:t>,</w:t>
      </w:r>
      <w:r w:rsidR="000C7074" w:rsidRPr="006074AE">
        <w:rPr>
          <w:sz w:val="23"/>
          <w:szCs w:val="23"/>
        </w:rPr>
        <w:t xml:space="preserve"> Заказчик вправе приостановить платежи по Договору до момента предоставления Подрядчиком надлежащим образом оформленных счета-фактуры, счета на оплату. </w:t>
      </w:r>
    </w:p>
    <w:bookmarkEnd w:id="21"/>
    <w:p w14:paraId="75513D5D" w14:textId="7D043578" w:rsidR="005C1AC5" w:rsidRPr="006074AE" w:rsidRDefault="005C1AC5"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3</w:t>
      </w:r>
      <w:r w:rsidRPr="006074AE">
        <w:rPr>
          <w:sz w:val="23"/>
          <w:szCs w:val="23"/>
        </w:rPr>
        <w:t>. В случае если Подрядчик отказывается исправить ранее выставленный и полученный Заказчиком счет-фактуру при обнаружении в нем ошибок, опечаток или исправлений, Заказчик вправе потребовать от Подрядчика уплаты суммы в размере суммы налога на добавленную стоимость, указанном в таком счете-фактуре.</w:t>
      </w:r>
    </w:p>
    <w:p w14:paraId="48AC0668" w14:textId="77777777" w:rsidR="004612D5" w:rsidRPr="006074AE" w:rsidRDefault="003A5B90" w:rsidP="009A373E">
      <w:pPr>
        <w:pStyle w:val="24"/>
        <w:ind w:firstLine="540"/>
        <w:rPr>
          <w:rFonts w:ascii="Times New Roman" w:hAnsi="Times New Roman"/>
          <w:b w:val="0"/>
          <w:sz w:val="23"/>
          <w:szCs w:val="23"/>
        </w:rPr>
      </w:pPr>
      <w:r w:rsidRPr="006074AE">
        <w:rPr>
          <w:rFonts w:ascii="Times New Roman" w:hAnsi="Times New Roman"/>
          <w:b w:val="0"/>
          <w:sz w:val="23"/>
          <w:szCs w:val="23"/>
        </w:rPr>
        <w:t>4.1</w:t>
      </w:r>
      <w:r w:rsidR="00163284" w:rsidRPr="006074AE">
        <w:rPr>
          <w:rFonts w:ascii="Times New Roman" w:hAnsi="Times New Roman"/>
          <w:b w:val="0"/>
          <w:sz w:val="23"/>
          <w:szCs w:val="23"/>
        </w:rPr>
        <w:t>3</w:t>
      </w:r>
      <w:r w:rsidRPr="006074AE">
        <w:rPr>
          <w:rFonts w:ascii="Times New Roman" w:hAnsi="Times New Roman"/>
          <w:b w:val="0"/>
          <w:sz w:val="23"/>
          <w:szCs w:val="23"/>
        </w:rPr>
        <w:t xml:space="preserve">.1. </w:t>
      </w:r>
      <w:r w:rsidR="004612D5" w:rsidRPr="006074AE">
        <w:rPr>
          <w:rFonts w:ascii="Times New Roman" w:hAnsi="Times New Roman"/>
          <w:b w:val="0"/>
          <w:sz w:val="23"/>
          <w:szCs w:val="23"/>
        </w:rPr>
        <w:t xml:space="preserve">В случае отказа Подрядчика выплатить указанную в пункте </w:t>
      </w:r>
      <w:r w:rsidR="00CF2C00" w:rsidRPr="006074AE">
        <w:rPr>
          <w:rFonts w:ascii="Times New Roman" w:hAnsi="Times New Roman"/>
          <w:b w:val="0"/>
          <w:sz w:val="23"/>
          <w:szCs w:val="23"/>
        </w:rPr>
        <w:t>4.13 Договора</w:t>
      </w:r>
      <w:r w:rsidR="00590CC3" w:rsidRPr="006074AE">
        <w:rPr>
          <w:rFonts w:ascii="Times New Roman" w:hAnsi="Times New Roman"/>
          <w:b w:val="0"/>
          <w:sz w:val="23"/>
          <w:szCs w:val="23"/>
        </w:rPr>
        <w:t>,</w:t>
      </w:r>
      <w:r w:rsidR="004612D5" w:rsidRPr="006074AE">
        <w:rPr>
          <w:rFonts w:ascii="Times New Roman" w:hAnsi="Times New Roman"/>
          <w:b w:val="0"/>
          <w:sz w:val="23"/>
          <w:szCs w:val="23"/>
        </w:rPr>
        <w:t xml:space="preserve"> на нее подлежат начислению проценты в соответствии со статьей 395 Г</w:t>
      </w:r>
      <w:r w:rsidR="00C35A84" w:rsidRPr="006074AE">
        <w:rPr>
          <w:rFonts w:ascii="Times New Roman" w:hAnsi="Times New Roman"/>
          <w:b w:val="0"/>
          <w:sz w:val="23"/>
          <w:szCs w:val="23"/>
        </w:rPr>
        <w:t xml:space="preserve">К </w:t>
      </w:r>
      <w:r w:rsidR="004612D5" w:rsidRPr="006074AE">
        <w:rPr>
          <w:rFonts w:ascii="Times New Roman" w:hAnsi="Times New Roman"/>
          <w:b w:val="0"/>
          <w:sz w:val="23"/>
          <w:szCs w:val="23"/>
        </w:rPr>
        <w:t xml:space="preserve">РФ. </w:t>
      </w:r>
    </w:p>
    <w:p w14:paraId="0A7E93BC" w14:textId="4976711C" w:rsidR="00730EF0" w:rsidRPr="006074AE" w:rsidRDefault="003A5B90" w:rsidP="00445FC3">
      <w:pPr>
        <w:keepNext/>
        <w:ind w:firstLine="540"/>
        <w:jc w:val="both"/>
        <w:rPr>
          <w:sz w:val="23"/>
          <w:szCs w:val="23"/>
        </w:rPr>
      </w:pPr>
      <w:r w:rsidRPr="006074AE">
        <w:rPr>
          <w:sz w:val="23"/>
          <w:szCs w:val="23"/>
        </w:rPr>
        <w:t>4.1</w:t>
      </w:r>
      <w:r w:rsidR="00163284" w:rsidRPr="006074AE">
        <w:rPr>
          <w:sz w:val="23"/>
          <w:szCs w:val="23"/>
        </w:rPr>
        <w:t>3</w:t>
      </w:r>
      <w:r w:rsidRPr="006074AE">
        <w:rPr>
          <w:sz w:val="23"/>
          <w:szCs w:val="23"/>
        </w:rPr>
        <w:t xml:space="preserve">.2. </w:t>
      </w:r>
      <w:r w:rsidR="00730EF0" w:rsidRPr="006074AE">
        <w:rPr>
          <w:sz w:val="23"/>
          <w:szCs w:val="23"/>
        </w:rPr>
        <w:t>Подрядчик обязан возместить Заказчику сумму пени по НДС в случае исправления счета-фактуры, влекущем</w:t>
      </w:r>
      <w:r w:rsidR="009A774A" w:rsidRPr="006074AE">
        <w:rPr>
          <w:sz w:val="23"/>
          <w:szCs w:val="23"/>
        </w:rPr>
        <w:t xml:space="preserve"> </w:t>
      </w:r>
      <w:r w:rsidR="00730EF0" w:rsidRPr="006074AE">
        <w:rPr>
          <w:sz w:val="23"/>
          <w:szCs w:val="23"/>
        </w:rPr>
        <w:t xml:space="preserve">необходимость подачи Заказчиком уточненной декларации по НДС.  </w:t>
      </w:r>
    </w:p>
    <w:p w14:paraId="34F63F81" w14:textId="743DD1FD" w:rsidR="005C1AC5" w:rsidRPr="006074AE" w:rsidRDefault="005C1AC5"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3</w:t>
      </w:r>
      <w:r w:rsidR="003A5B90" w:rsidRPr="006074AE">
        <w:rPr>
          <w:sz w:val="23"/>
          <w:szCs w:val="23"/>
        </w:rPr>
        <w:t>.3.</w:t>
      </w:r>
      <w:r w:rsidRPr="006074AE">
        <w:rPr>
          <w:sz w:val="23"/>
          <w:szCs w:val="23"/>
        </w:rPr>
        <w:t xml:space="preserve"> Для обоснования права Заказчика </w:t>
      </w:r>
      <w:r w:rsidR="002D5EFB" w:rsidRPr="006074AE">
        <w:rPr>
          <w:sz w:val="23"/>
          <w:szCs w:val="23"/>
        </w:rPr>
        <w:t xml:space="preserve">по </w:t>
      </w:r>
      <w:r w:rsidRPr="006074AE">
        <w:rPr>
          <w:sz w:val="23"/>
          <w:szCs w:val="23"/>
        </w:rPr>
        <w:t>настоящему Договору на вычет НДС</w:t>
      </w:r>
      <w:r w:rsidR="00AA1F5E" w:rsidRPr="006074AE">
        <w:rPr>
          <w:sz w:val="23"/>
          <w:szCs w:val="23"/>
        </w:rPr>
        <w:t xml:space="preserve"> </w:t>
      </w:r>
      <w:r w:rsidRPr="006074AE">
        <w:rPr>
          <w:sz w:val="23"/>
          <w:szCs w:val="23"/>
        </w:rPr>
        <w:t>Подрядчик обязуется</w:t>
      </w:r>
      <w:r w:rsidR="003239EE" w:rsidRPr="006074AE">
        <w:rPr>
          <w:sz w:val="23"/>
          <w:szCs w:val="23"/>
        </w:rPr>
        <w:t xml:space="preserve"> </w:t>
      </w:r>
      <w:r w:rsidR="003239EE" w:rsidRPr="006074AE">
        <w:rPr>
          <w:sz w:val="23"/>
          <w:szCs w:val="23"/>
          <w:shd w:val="clear" w:color="auto" w:fill="FFFFFF"/>
        </w:rPr>
        <w:t xml:space="preserve">ежеквартально до </w:t>
      </w:r>
      <w:r w:rsidR="00BF516E" w:rsidRPr="006074AE">
        <w:rPr>
          <w:sz w:val="23"/>
          <w:szCs w:val="23"/>
          <w:shd w:val="clear" w:color="auto" w:fill="FFFFFF"/>
        </w:rPr>
        <w:t>0</w:t>
      </w:r>
      <w:r w:rsidR="003239EE" w:rsidRPr="006074AE">
        <w:rPr>
          <w:sz w:val="23"/>
          <w:szCs w:val="23"/>
          <w:shd w:val="clear" w:color="auto" w:fill="FFFFFF"/>
        </w:rPr>
        <w:t>5 числа месяца, следующего за отчетным кварталом,</w:t>
      </w:r>
      <w:r w:rsidRPr="006074AE">
        <w:rPr>
          <w:sz w:val="23"/>
          <w:szCs w:val="23"/>
        </w:rPr>
        <w:t xml:space="preserve"> переда</w:t>
      </w:r>
      <w:r w:rsidR="003239EE" w:rsidRPr="006074AE">
        <w:rPr>
          <w:sz w:val="23"/>
          <w:szCs w:val="23"/>
        </w:rPr>
        <w:t>ва</w:t>
      </w:r>
      <w:r w:rsidRPr="006074AE">
        <w:rPr>
          <w:sz w:val="23"/>
          <w:szCs w:val="23"/>
        </w:rPr>
        <w:t xml:space="preserve">ть </w:t>
      </w:r>
      <w:r w:rsidR="003239EE" w:rsidRPr="006074AE">
        <w:rPr>
          <w:sz w:val="23"/>
          <w:szCs w:val="23"/>
        </w:rPr>
        <w:t>Заказчику</w:t>
      </w:r>
      <w:r w:rsidRPr="006074AE">
        <w:rPr>
          <w:sz w:val="23"/>
          <w:szCs w:val="23"/>
        </w:rPr>
        <w:t xml:space="preserve"> </w:t>
      </w:r>
      <w:r w:rsidR="003239EE" w:rsidRPr="006074AE">
        <w:rPr>
          <w:sz w:val="23"/>
          <w:szCs w:val="23"/>
          <w:shd w:val="clear" w:color="auto" w:fill="FFFFFF"/>
        </w:rPr>
        <w:t>копии следующих надлежащим образом заверенных документов</w:t>
      </w:r>
      <w:r w:rsidRPr="006074AE">
        <w:rPr>
          <w:sz w:val="23"/>
          <w:szCs w:val="23"/>
        </w:rPr>
        <w:t>:</w:t>
      </w:r>
    </w:p>
    <w:p w14:paraId="65EF1825" w14:textId="6357B88A" w:rsidR="005C1AC5" w:rsidRPr="006074AE" w:rsidRDefault="003A5B90" w:rsidP="006074AE">
      <w:pPr>
        <w:ind w:firstLine="540"/>
        <w:jc w:val="both"/>
        <w:rPr>
          <w:sz w:val="23"/>
          <w:szCs w:val="23"/>
        </w:rPr>
      </w:pPr>
      <w:r w:rsidRPr="006074AE">
        <w:rPr>
          <w:sz w:val="23"/>
          <w:szCs w:val="23"/>
        </w:rPr>
        <w:t xml:space="preserve">- </w:t>
      </w:r>
      <w:r w:rsidR="005C1AC5" w:rsidRPr="006074AE">
        <w:rPr>
          <w:sz w:val="23"/>
          <w:szCs w:val="23"/>
        </w:rPr>
        <w:t>выписку из книг продаж</w:t>
      </w:r>
      <w:r w:rsidR="00723A9A" w:rsidRPr="006074AE">
        <w:rPr>
          <w:sz w:val="23"/>
          <w:szCs w:val="23"/>
        </w:rPr>
        <w:t xml:space="preserve"> и покупок</w:t>
      </w:r>
      <w:r w:rsidR="005C1AC5" w:rsidRPr="006074AE">
        <w:rPr>
          <w:sz w:val="23"/>
          <w:szCs w:val="23"/>
        </w:rPr>
        <w:t xml:space="preserve">, подтверждающую отражение </w:t>
      </w:r>
      <w:r w:rsidR="00AA1F5E" w:rsidRPr="006074AE">
        <w:rPr>
          <w:sz w:val="23"/>
          <w:szCs w:val="23"/>
          <w:shd w:val="clear" w:color="auto" w:fill="FFFFFF"/>
        </w:rPr>
        <w:t>взаиморасчетов (операций)</w:t>
      </w:r>
      <w:r w:rsidR="00723A9A" w:rsidRPr="006074AE">
        <w:rPr>
          <w:sz w:val="23"/>
          <w:szCs w:val="23"/>
          <w:shd w:val="clear" w:color="auto" w:fill="FFFFFF"/>
        </w:rPr>
        <w:t xml:space="preserve"> Сторон</w:t>
      </w:r>
      <w:r w:rsidR="00AA1F5E" w:rsidRPr="006074AE">
        <w:rPr>
          <w:sz w:val="23"/>
          <w:szCs w:val="23"/>
        </w:rPr>
        <w:t xml:space="preserve"> </w:t>
      </w:r>
      <w:r w:rsidR="005C1AC5" w:rsidRPr="006074AE">
        <w:rPr>
          <w:sz w:val="23"/>
          <w:szCs w:val="23"/>
        </w:rPr>
        <w:t>по Договору</w:t>
      </w:r>
      <w:r w:rsidR="00163284" w:rsidRPr="006074AE">
        <w:rPr>
          <w:sz w:val="23"/>
          <w:szCs w:val="23"/>
        </w:rPr>
        <w:t>;</w:t>
      </w:r>
    </w:p>
    <w:p w14:paraId="238EE9CD" w14:textId="77777777" w:rsidR="005C1AC5" w:rsidRPr="006074AE" w:rsidRDefault="003A5B90" w:rsidP="00445FC3">
      <w:pPr>
        <w:ind w:firstLine="540"/>
        <w:jc w:val="both"/>
        <w:rPr>
          <w:sz w:val="23"/>
          <w:szCs w:val="23"/>
        </w:rPr>
      </w:pPr>
      <w:r w:rsidRPr="006074AE">
        <w:rPr>
          <w:sz w:val="23"/>
          <w:szCs w:val="23"/>
        </w:rPr>
        <w:t xml:space="preserve">- </w:t>
      </w:r>
      <w:r w:rsidR="005C1AC5" w:rsidRPr="006074AE">
        <w:rPr>
          <w:sz w:val="23"/>
          <w:szCs w:val="23"/>
        </w:rPr>
        <w:t>справку, выданную указанным налоговым органом</w:t>
      </w:r>
      <w:r w:rsidR="00590CC3" w:rsidRPr="006074AE">
        <w:rPr>
          <w:sz w:val="23"/>
          <w:szCs w:val="23"/>
        </w:rPr>
        <w:t>,</w:t>
      </w:r>
      <w:r w:rsidR="005C1AC5" w:rsidRPr="006074AE">
        <w:rPr>
          <w:sz w:val="23"/>
          <w:szCs w:val="23"/>
        </w:rPr>
        <w:t xml:space="preserve"> об отсутствии у Подрядчика задолженности по уплате НДС в бюджет</w:t>
      </w:r>
      <w:r w:rsidR="004043B4" w:rsidRPr="006074AE">
        <w:rPr>
          <w:sz w:val="23"/>
          <w:szCs w:val="23"/>
        </w:rPr>
        <w:t xml:space="preserve"> на эту же дату</w:t>
      </w:r>
      <w:r w:rsidR="005C1AC5" w:rsidRPr="006074AE">
        <w:rPr>
          <w:sz w:val="23"/>
          <w:szCs w:val="23"/>
        </w:rPr>
        <w:t>.</w:t>
      </w:r>
    </w:p>
    <w:p w14:paraId="33298863" w14:textId="3341A7F1" w:rsidR="002B4DE1" w:rsidRPr="006074AE" w:rsidRDefault="005C1AC5" w:rsidP="00445FC3">
      <w:pPr>
        <w:ind w:firstLine="540"/>
        <w:jc w:val="both"/>
        <w:rPr>
          <w:sz w:val="23"/>
          <w:szCs w:val="23"/>
        </w:rPr>
      </w:pPr>
      <w:r w:rsidRPr="006074AE">
        <w:rPr>
          <w:sz w:val="23"/>
          <w:szCs w:val="23"/>
        </w:rPr>
        <w:t xml:space="preserve">Если Подрядчик откажется предоставить указанные документы, и это повлечет в дальнейшем невозможность для Заказчика получения вычета по НДС, </w:t>
      </w:r>
      <w:r w:rsidR="00657AD2" w:rsidRPr="006074AE">
        <w:rPr>
          <w:sz w:val="23"/>
          <w:szCs w:val="23"/>
        </w:rPr>
        <w:t xml:space="preserve">Подрядчик обязан уплатить Заказчику </w:t>
      </w:r>
      <w:r w:rsidRPr="006074AE">
        <w:rPr>
          <w:sz w:val="23"/>
          <w:szCs w:val="23"/>
        </w:rPr>
        <w:t>денежн</w:t>
      </w:r>
      <w:r w:rsidR="00657AD2" w:rsidRPr="006074AE">
        <w:rPr>
          <w:sz w:val="23"/>
          <w:szCs w:val="23"/>
        </w:rPr>
        <w:t>ую</w:t>
      </w:r>
      <w:r w:rsidRPr="006074AE">
        <w:rPr>
          <w:sz w:val="23"/>
          <w:szCs w:val="23"/>
        </w:rPr>
        <w:t xml:space="preserve"> сумм</w:t>
      </w:r>
      <w:r w:rsidR="00657AD2" w:rsidRPr="006074AE">
        <w:rPr>
          <w:sz w:val="23"/>
          <w:szCs w:val="23"/>
        </w:rPr>
        <w:t>у</w:t>
      </w:r>
      <w:r w:rsidRPr="006074AE">
        <w:rPr>
          <w:sz w:val="23"/>
          <w:szCs w:val="23"/>
        </w:rPr>
        <w:t xml:space="preserve"> в размере неполученного вычета по НДС в течение 20</w:t>
      </w:r>
      <w:r w:rsidR="00A4768E" w:rsidRPr="006074AE">
        <w:rPr>
          <w:sz w:val="23"/>
          <w:szCs w:val="23"/>
        </w:rPr>
        <w:t xml:space="preserve"> (Двадцати)</w:t>
      </w:r>
      <w:r w:rsidRPr="006074AE">
        <w:rPr>
          <w:sz w:val="23"/>
          <w:szCs w:val="23"/>
        </w:rPr>
        <w:t xml:space="preserve"> рабочих дней с момента направления Заказчиком Подрядчику письменного </w:t>
      </w:r>
      <w:r w:rsidR="003239EE" w:rsidRPr="006074AE">
        <w:rPr>
          <w:color w:val="002060"/>
          <w:sz w:val="23"/>
          <w:szCs w:val="23"/>
        </w:rPr>
        <w:t xml:space="preserve">требования </w:t>
      </w:r>
      <w:r w:rsidRPr="006074AE">
        <w:rPr>
          <w:sz w:val="23"/>
          <w:szCs w:val="23"/>
        </w:rPr>
        <w:t>с расчетом денежной суммы.</w:t>
      </w:r>
    </w:p>
    <w:p w14:paraId="5B620299" w14:textId="77777777" w:rsidR="00B04865" w:rsidRPr="006074AE" w:rsidRDefault="00657AD2" w:rsidP="00445FC3">
      <w:pPr>
        <w:ind w:firstLine="540"/>
        <w:jc w:val="both"/>
        <w:rPr>
          <w:bCs/>
          <w:sz w:val="23"/>
          <w:szCs w:val="23"/>
        </w:rPr>
      </w:pPr>
      <w:r w:rsidRPr="006074AE">
        <w:rPr>
          <w:bCs/>
          <w:sz w:val="23"/>
          <w:szCs w:val="23"/>
        </w:rPr>
        <w:lastRenderedPageBreak/>
        <w:t>4.1</w:t>
      </w:r>
      <w:r w:rsidR="00163284" w:rsidRPr="006074AE">
        <w:rPr>
          <w:bCs/>
          <w:sz w:val="23"/>
          <w:szCs w:val="23"/>
        </w:rPr>
        <w:t>4</w:t>
      </w:r>
      <w:r w:rsidRPr="006074AE">
        <w:rPr>
          <w:bCs/>
          <w:sz w:val="23"/>
          <w:szCs w:val="23"/>
        </w:rPr>
        <w:t xml:space="preserve">. </w:t>
      </w:r>
      <w:r w:rsidR="00B04865" w:rsidRPr="006074AE">
        <w:rPr>
          <w:bCs/>
          <w:sz w:val="23"/>
          <w:szCs w:val="23"/>
        </w:rPr>
        <w:t>Ответственность Подрядчика за нанесенные имущественные потери по итогам налогового контроля установлена п. 15.1</w:t>
      </w:r>
      <w:r w:rsidR="007C5946" w:rsidRPr="006074AE">
        <w:rPr>
          <w:bCs/>
          <w:sz w:val="23"/>
          <w:szCs w:val="23"/>
        </w:rPr>
        <w:t>7</w:t>
      </w:r>
      <w:r w:rsidR="00B04865" w:rsidRPr="006074AE">
        <w:rPr>
          <w:bCs/>
          <w:sz w:val="23"/>
          <w:szCs w:val="23"/>
        </w:rPr>
        <w:t xml:space="preserve"> Договора</w:t>
      </w:r>
      <w:r w:rsidRPr="006074AE">
        <w:rPr>
          <w:bCs/>
          <w:sz w:val="23"/>
          <w:szCs w:val="23"/>
        </w:rPr>
        <w:t>.</w:t>
      </w:r>
    </w:p>
    <w:p w14:paraId="5A0A901B" w14:textId="013CDA3F" w:rsidR="000C1164" w:rsidRPr="006074AE" w:rsidRDefault="000C1164" w:rsidP="000C1164">
      <w:pPr>
        <w:pStyle w:val="aa"/>
        <w:ind w:firstLine="540"/>
        <w:rPr>
          <w:strike/>
          <w:sz w:val="23"/>
          <w:szCs w:val="23"/>
        </w:rPr>
      </w:pPr>
      <w:bookmarkStart w:id="22" w:name="_Hlk45616184"/>
      <w:r w:rsidRPr="006074AE">
        <w:rPr>
          <w:sz w:val="23"/>
          <w:szCs w:val="23"/>
        </w:rPr>
        <w:t xml:space="preserve">4.15. При заключении Договора Стороны пришли к соглашению о том, что надлежащим исполнением обязательства Заказчика по оплате Работ по Договору считается дата зачисления денежных средств на корреспондентский счет </w:t>
      </w:r>
      <w:r w:rsidR="008D55F4" w:rsidRPr="006074AE">
        <w:rPr>
          <w:sz w:val="23"/>
          <w:szCs w:val="23"/>
        </w:rPr>
        <w:t>б</w:t>
      </w:r>
      <w:r w:rsidRPr="006074AE">
        <w:rPr>
          <w:sz w:val="23"/>
          <w:szCs w:val="23"/>
        </w:rPr>
        <w:t>анка Подрядчика.</w:t>
      </w:r>
    </w:p>
    <w:bookmarkEnd w:id="22"/>
    <w:p w14:paraId="6247448E" w14:textId="77777777" w:rsidR="000C1164" w:rsidRPr="006074AE" w:rsidRDefault="000C1164" w:rsidP="000C1164">
      <w:pPr>
        <w:pStyle w:val="aa"/>
        <w:ind w:firstLine="540"/>
        <w:rPr>
          <w:sz w:val="23"/>
          <w:szCs w:val="23"/>
        </w:rPr>
      </w:pPr>
      <w:r w:rsidRPr="006074AE">
        <w:rPr>
          <w:sz w:val="23"/>
          <w:szCs w:val="23"/>
        </w:rPr>
        <w:t xml:space="preserve">4.16. </w:t>
      </w:r>
      <w:r w:rsidR="003239EE" w:rsidRPr="006074AE">
        <w:rPr>
          <w:sz w:val="23"/>
          <w:szCs w:val="23"/>
        </w:rPr>
        <w:t xml:space="preserve">Стороны </w:t>
      </w:r>
      <w:r w:rsidR="00DB4113" w:rsidRPr="006074AE">
        <w:rPr>
          <w:sz w:val="23"/>
          <w:szCs w:val="23"/>
        </w:rPr>
        <w:t>Д</w:t>
      </w:r>
      <w:r w:rsidR="003239EE" w:rsidRPr="006074AE">
        <w:rPr>
          <w:sz w:val="23"/>
          <w:szCs w:val="23"/>
        </w:rPr>
        <w:t>оговора обязуются ежемесячно оформлять и подписывать акты сверки взаиморасчетов до 05 числа месяца, следующего за отчетным.</w:t>
      </w:r>
      <w:r w:rsidRPr="006074AE">
        <w:rPr>
          <w:sz w:val="23"/>
          <w:szCs w:val="23"/>
        </w:rPr>
        <w:t xml:space="preserve"> Каждая Сторона обязуется подписывать акт о сверке взаиморасчетов, представленный другой Стороной. </w:t>
      </w:r>
    </w:p>
    <w:p w14:paraId="631DF93D" w14:textId="77777777" w:rsidR="000C1164" w:rsidRPr="006074AE" w:rsidRDefault="000C1164" w:rsidP="000C1164">
      <w:pPr>
        <w:pStyle w:val="aa"/>
        <w:ind w:firstLine="540"/>
        <w:rPr>
          <w:sz w:val="23"/>
          <w:szCs w:val="23"/>
        </w:rPr>
      </w:pPr>
      <w:r w:rsidRPr="006074AE">
        <w:rPr>
          <w:sz w:val="23"/>
          <w:szCs w:val="23"/>
        </w:rPr>
        <w:t xml:space="preserve">4.17. В случае законодательного изменения (уменьшения или увеличения) налоговой составляющей цены (ставки НДС), </w:t>
      </w:r>
      <w:r w:rsidR="008D55F4" w:rsidRPr="006074AE">
        <w:rPr>
          <w:sz w:val="23"/>
          <w:szCs w:val="23"/>
        </w:rPr>
        <w:t>Ц</w:t>
      </w:r>
      <w:r w:rsidRPr="006074AE">
        <w:rPr>
          <w:sz w:val="23"/>
          <w:szCs w:val="23"/>
        </w:rPr>
        <w:t xml:space="preserve">ена Работ по Договору изменяется (уменьшается или увеличивается) дополнительным соглашением Сторон. </w:t>
      </w:r>
    </w:p>
    <w:p w14:paraId="0FEF8A74" w14:textId="77777777" w:rsidR="000C1164" w:rsidRPr="006074AE" w:rsidRDefault="000C1164" w:rsidP="000C1164">
      <w:pPr>
        <w:ind w:firstLine="540"/>
        <w:jc w:val="both"/>
        <w:rPr>
          <w:sz w:val="23"/>
          <w:szCs w:val="23"/>
        </w:rPr>
      </w:pPr>
      <w:r w:rsidRPr="006074AE">
        <w:rPr>
          <w:sz w:val="23"/>
          <w:szCs w:val="23"/>
        </w:rPr>
        <w:t>4.18. В случае наличия встречной однородной задолженности</w:t>
      </w:r>
      <w:r w:rsidR="00993DA2" w:rsidRPr="006074AE">
        <w:rPr>
          <w:sz w:val="23"/>
          <w:szCs w:val="23"/>
        </w:rPr>
        <w:t>,</w:t>
      </w:r>
      <w:r w:rsidRPr="006074AE">
        <w:rPr>
          <w:sz w:val="23"/>
          <w:szCs w:val="23"/>
        </w:rPr>
        <w:t xml:space="preserve"> исполнение обязательств по ее погашению возможно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РФ.   </w:t>
      </w:r>
    </w:p>
    <w:p w14:paraId="739F5031" w14:textId="77777777" w:rsidR="000C1164" w:rsidRPr="006074AE" w:rsidRDefault="000C1164" w:rsidP="000C1164">
      <w:pPr>
        <w:ind w:firstLine="540"/>
        <w:jc w:val="both"/>
        <w:rPr>
          <w:sz w:val="23"/>
          <w:szCs w:val="23"/>
        </w:rPr>
      </w:pPr>
      <w:r w:rsidRPr="006074AE">
        <w:rPr>
          <w:sz w:val="23"/>
          <w:szCs w:val="23"/>
        </w:rPr>
        <w:t xml:space="preserve">4.19. Проценты, предусмотренные статьей 317.1 Гражданского кодекса РФ, не начисляются и не уплачиваются Сторонами.  </w:t>
      </w:r>
    </w:p>
    <w:p w14:paraId="41D44FA7" w14:textId="77777777" w:rsidR="00D612F7" w:rsidRPr="006074AE" w:rsidRDefault="00D612F7" w:rsidP="007418A4">
      <w:pPr>
        <w:widowControl w:val="0"/>
        <w:tabs>
          <w:tab w:val="left" w:pos="993"/>
        </w:tabs>
        <w:ind w:firstLine="567"/>
        <w:jc w:val="both"/>
        <w:rPr>
          <w:sz w:val="23"/>
          <w:szCs w:val="23"/>
        </w:rPr>
      </w:pPr>
      <w:r w:rsidRPr="006074AE">
        <w:rPr>
          <w:sz w:val="23"/>
          <w:szCs w:val="23"/>
        </w:rPr>
        <w:t>4.20. Подписанием Договора Подрядчик подтверждает, что убедился в правильности и достаточности Цены Работ по Договору в целях надлежащего исполнения всех принятых обязательств по Договору. Несмотря на любое противоречие этому положению Договора, Стороны соглашаются, что Цена Работ является максимальной ценой за исполнение обязательств Подрядчика по Договору и за всё, что необходимо для надлежащего исполнения и завершения Работ и устранения любых недостатков, при этом признается, что она включает полные издержки Подрядчика в связи со всеми рисками и обязанностями, принятыми им на себя по Договору.</w:t>
      </w:r>
      <w:r w:rsidR="00CC53C5" w:rsidRPr="006074AE">
        <w:rPr>
          <w:sz w:val="23"/>
          <w:szCs w:val="23"/>
        </w:rPr>
        <w:t xml:space="preserve"> </w:t>
      </w:r>
    </w:p>
    <w:p w14:paraId="09008A38" w14:textId="77777777" w:rsidR="005C1AC5" w:rsidRPr="006074AE" w:rsidRDefault="00FB05DC" w:rsidP="00445FC3">
      <w:pPr>
        <w:ind w:firstLine="540"/>
        <w:jc w:val="both"/>
        <w:rPr>
          <w:sz w:val="23"/>
          <w:szCs w:val="23"/>
        </w:rPr>
      </w:pPr>
      <w:r w:rsidRPr="006074AE">
        <w:rPr>
          <w:sz w:val="23"/>
          <w:szCs w:val="23"/>
        </w:rPr>
        <w:t xml:space="preserve"> </w:t>
      </w:r>
    </w:p>
    <w:p w14:paraId="74C343EF" w14:textId="77777777" w:rsidR="005C1AC5" w:rsidRPr="006074AE" w:rsidRDefault="005C1AC5" w:rsidP="00445FC3">
      <w:pPr>
        <w:pStyle w:val="20"/>
        <w:ind w:firstLine="540"/>
        <w:jc w:val="center"/>
        <w:rPr>
          <w:sz w:val="23"/>
          <w:szCs w:val="23"/>
        </w:rPr>
      </w:pPr>
      <w:r w:rsidRPr="006074AE">
        <w:rPr>
          <w:sz w:val="23"/>
          <w:szCs w:val="23"/>
        </w:rPr>
        <w:t xml:space="preserve">5. </w:t>
      </w:r>
      <w:r w:rsidRPr="006074AE">
        <w:rPr>
          <w:caps/>
          <w:sz w:val="23"/>
          <w:szCs w:val="23"/>
        </w:rPr>
        <w:t>ОбязатеЛЬСТВА Подрядчика</w:t>
      </w:r>
    </w:p>
    <w:p w14:paraId="02120D82" w14:textId="77777777" w:rsidR="00B67E11" w:rsidRPr="006074AE" w:rsidRDefault="005C1AC5" w:rsidP="00445FC3">
      <w:pPr>
        <w:ind w:firstLine="540"/>
        <w:jc w:val="both"/>
        <w:rPr>
          <w:sz w:val="23"/>
          <w:szCs w:val="23"/>
        </w:rPr>
      </w:pPr>
      <w:bookmarkStart w:id="23" w:name="_Hlk45616683"/>
      <w:r w:rsidRPr="006074AE">
        <w:rPr>
          <w:sz w:val="23"/>
          <w:szCs w:val="23"/>
        </w:rPr>
        <w:t xml:space="preserve">5.1. Выполнить </w:t>
      </w:r>
      <w:r w:rsidR="00C22089" w:rsidRPr="006074AE">
        <w:rPr>
          <w:sz w:val="23"/>
          <w:szCs w:val="23"/>
        </w:rPr>
        <w:t xml:space="preserve">все виды и объемы </w:t>
      </w:r>
      <w:r w:rsidRPr="006074AE">
        <w:rPr>
          <w:sz w:val="23"/>
          <w:szCs w:val="23"/>
        </w:rPr>
        <w:t>Работ,</w:t>
      </w:r>
      <w:r w:rsidR="00DC245D" w:rsidRPr="006074AE">
        <w:rPr>
          <w:sz w:val="23"/>
          <w:szCs w:val="23"/>
        </w:rPr>
        <w:t xml:space="preserve"> в том числе подготовку, ведение и оформление Исполнительной документации,</w:t>
      </w:r>
      <w:r w:rsidRPr="006074AE">
        <w:rPr>
          <w:sz w:val="23"/>
          <w:szCs w:val="23"/>
        </w:rPr>
        <w:t xml:space="preserve"> в сроки и на условиях, предусмотренных настоящим Договором, и в соответствии с указаниями Заказчика</w:t>
      </w:r>
      <w:r w:rsidR="00D57C6B" w:rsidRPr="006074AE">
        <w:rPr>
          <w:sz w:val="23"/>
          <w:szCs w:val="23"/>
        </w:rPr>
        <w:t>.</w:t>
      </w:r>
      <w:r w:rsidRPr="006074AE">
        <w:rPr>
          <w:sz w:val="23"/>
          <w:szCs w:val="23"/>
        </w:rPr>
        <w:t xml:space="preserve"> </w:t>
      </w:r>
      <w:r w:rsidR="00D57C6B" w:rsidRPr="006074AE">
        <w:rPr>
          <w:sz w:val="23"/>
          <w:szCs w:val="23"/>
        </w:rPr>
        <w:t>С</w:t>
      </w:r>
      <w:r w:rsidRPr="006074AE">
        <w:rPr>
          <w:sz w:val="23"/>
          <w:szCs w:val="23"/>
        </w:rPr>
        <w:t>воевременно устран</w:t>
      </w:r>
      <w:r w:rsidR="00D3189B" w:rsidRPr="006074AE">
        <w:rPr>
          <w:sz w:val="23"/>
          <w:szCs w:val="23"/>
        </w:rPr>
        <w:t>я</w:t>
      </w:r>
      <w:r w:rsidRPr="006074AE">
        <w:rPr>
          <w:sz w:val="23"/>
          <w:szCs w:val="23"/>
        </w:rPr>
        <w:t>ть недоделки и дефекты, выявленные в процессе выполнения Работ и в течение гарантийного срока, сдать результат выполненных Работ Заказчику.</w:t>
      </w:r>
      <w:r w:rsidR="00C22089" w:rsidRPr="006074AE">
        <w:rPr>
          <w:sz w:val="23"/>
          <w:szCs w:val="23"/>
        </w:rPr>
        <w:t xml:space="preserve"> </w:t>
      </w:r>
      <w:r w:rsidR="00CC53C5" w:rsidRPr="006074AE">
        <w:rPr>
          <w:sz w:val="23"/>
          <w:szCs w:val="23"/>
        </w:rPr>
        <w:t xml:space="preserve">Подрядчик обязан за свой счет выполнить также работы, которые хотя прямо и не обозначены в Договоре, однако являются необходимыми или обычно производящимися при выполнении </w:t>
      </w:r>
      <w:r w:rsidR="007418A4" w:rsidRPr="006074AE">
        <w:rPr>
          <w:sz w:val="23"/>
          <w:szCs w:val="23"/>
        </w:rPr>
        <w:t>Р</w:t>
      </w:r>
      <w:r w:rsidR="00CC53C5" w:rsidRPr="006074AE">
        <w:rPr>
          <w:sz w:val="23"/>
          <w:szCs w:val="23"/>
        </w:rPr>
        <w:t>абот, предусмотренных Договором. Любые такие работы считаются включенными в состав и стоимость порученных Работ.</w:t>
      </w:r>
    </w:p>
    <w:p w14:paraId="099CD413" w14:textId="4A02BF63" w:rsidR="00F94D6D" w:rsidRPr="006074AE" w:rsidRDefault="00B67E11" w:rsidP="00445FC3">
      <w:pPr>
        <w:ind w:firstLine="540"/>
        <w:jc w:val="both"/>
        <w:rPr>
          <w:sz w:val="23"/>
          <w:szCs w:val="23"/>
        </w:rPr>
      </w:pPr>
      <w:r w:rsidRPr="006074AE">
        <w:rPr>
          <w:sz w:val="23"/>
          <w:szCs w:val="23"/>
        </w:rPr>
        <w:t>5.2.</w:t>
      </w:r>
      <w:r w:rsidR="00B65979" w:rsidRPr="006074AE">
        <w:rPr>
          <w:sz w:val="23"/>
          <w:szCs w:val="23"/>
        </w:rPr>
        <w:t xml:space="preserve"> </w:t>
      </w:r>
      <w:r w:rsidR="002C4CFD" w:rsidRPr="006074AE">
        <w:rPr>
          <w:sz w:val="23"/>
          <w:szCs w:val="23"/>
        </w:rPr>
        <w:t xml:space="preserve">До начала производства Работ предоставить оригинал </w:t>
      </w:r>
      <w:r w:rsidR="00724146" w:rsidRPr="006074AE">
        <w:rPr>
          <w:sz w:val="23"/>
          <w:szCs w:val="23"/>
        </w:rPr>
        <w:t>в</w:t>
      </w:r>
      <w:r w:rsidR="002C4CFD" w:rsidRPr="006074AE">
        <w:rPr>
          <w:sz w:val="23"/>
          <w:szCs w:val="23"/>
        </w:rPr>
        <w:t>ыписки из реестра членов саморегулируемой организации</w:t>
      </w:r>
      <w:r w:rsidR="00B65979" w:rsidRPr="006074AE">
        <w:rPr>
          <w:sz w:val="23"/>
          <w:szCs w:val="23"/>
        </w:rPr>
        <w:t>.</w:t>
      </w:r>
      <w:r w:rsidR="00F4284E" w:rsidRPr="006074AE">
        <w:rPr>
          <w:sz w:val="23"/>
          <w:szCs w:val="23"/>
        </w:rPr>
        <w:t xml:space="preserve"> </w:t>
      </w:r>
      <w:r w:rsidR="002C4CFD" w:rsidRPr="006074AE">
        <w:rPr>
          <w:sz w:val="23"/>
          <w:szCs w:val="23"/>
        </w:rPr>
        <w:t>Уведомить Заказчика в течение одного рабочего дня с даты принятия решения Саморегулируемой организацией об изменении сведений о членстве либо прекращении членства Подрядчика в Саморегулируемой организации</w:t>
      </w:r>
      <w:r w:rsidR="0038086F" w:rsidRPr="006074AE">
        <w:rPr>
          <w:sz w:val="23"/>
          <w:szCs w:val="23"/>
        </w:rPr>
        <w:t xml:space="preserve">. </w:t>
      </w:r>
    </w:p>
    <w:p w14:paraId="608097F2" w14:textId="4725C03C" w:rsidR="00993DA2" w:rsidRPr="006074AE" w:rsidRDefault="00993DA2" w:rsidP="00445FC3">
      <w:pPr>
        <w:ind w:firstLine="540"/>
        <w:jc w:val="both"/>
        <w:rPr>
          <w:rFonts w:eastAsia="Calibri"/>
          <w:sz w:val="23"/>
          <w:szCs w:val="23"/>
        </w:rPr>
      </w:pPr>
      <w:r w:rsidRPr="006074AE">
        <w:rPr>
          <w:rFonts w:eastAsia="Calibri"/>
          <w:sz w:val="23"/>
          <w:szCs w:val="23"/>
        </w:rPr>
        <w:t xml:space="preserve">В течение всего срока действия Договора Подрядчик и привлеченные им </w:t>
      </w:r>
      <w:r w:rsidR="005239AF" w:rsidRPr="006074AE">
        <w:rPr>
          <w:rFonts w:eastAsia="Calibri"/>
          <w:sz w:val="23"/>
          <w:szCs w:val="23"/>
        </w:rPr>
        <w:t>Субподрядчики</w:t>
      </w:r>
      <w:r w:rsidRPr="006074AE">
        <w:rPr>
          <w:rFonts w:eastAsia="Calibri"/>
          <w:sz w:val="23"/>
          <w:szCs w:val="23"/>
        </w:rPr>
        <w:t xml:space="preserve"> должны быть членами соответствующей саморегулируемой организации в области </w:t>
      </w:r>
      <w:r w:rsidRPr="006074AE">
        <w:rPr>
          <w:rFonts w:eastAsia="Calibri"/>
          <w:sz w:val="23"/>
          <w:szCs w:val="23"/>
          <w:highlight w:val="green"/>
        </w:rPr>
        <w:t>инженерных изысканий, архитектурно-строительного проектирования</w:t>
      </w:r>
      <w:r w:rsidRPr="006074AE">
        <w:rPr>
          <w:rFonts w:eastAsia="Calibri"/>
          <w:sz w:val="23"/>
          <w:szCs w:val="23"/>
        </w:rPr>
        <w:t xml:space="preserve">, строительства, реконструкции, капитального ремонта объектов капитального строительства (если требование о членстве установлено законом). Подрядчик обязан в течение всего срока действия Договора обеспечивать своевременное продление или возобновление членства в саморегулируемой организации и контролировать наличие членства в таких саморегулируемых организациях </w:t>
      </w:r>
      <w:r w:rsidR="005239AF" w:rsidRPr="006074AE">
        <w:rPr>
          <w:rFonts w:eastAsia="Calibri"/>
          <w:sz w:val="23"/>
          <w:szCs w:val="23"/>
        </w:rPr>
        <w:t>Субподрядчиков</w:t>
      </w:r>
      <w:r w:rsidRPr="006074AE">
        <w:rPr>
          <w:rFonts w:eastAsia="Calibri"/>
          <w:sz w:val="23"/>
          <w:szCs w:val="23"/>
        </w:rPr>
        <w:t xml:space="preserve"> (если для выполнения соответствующих Работ требование о членстве установлено законом).</w:t>
      </w:r>
    </w:p>
    <w:p w14:paraId="405214D8" w14:textId="77777777" w:rsidR="00CC53C5" w:rsidRPr="006074AE" w:rsidRDefault="00CC53C5" w:rsidP="00445FC3">
      <w:pPr>
        <w:ind w:firstLine="540"/>
        <w:jc w:val="both"/>
        <w:rPr>
          <w:sz w:val="23"/>
          <w:szCs w:val="23"/>
        </w:rPr>
      </w:pPr>
      <w:r w:rsidRPr="006074AE">
        <w:rPr>
          <w:sz w:val="23"/>
          <w:szCs w:val="23"/>
        </w:rPr>
        <w:t>Подрядчик обязан иметь достаточный штат сотрудников соответствующей квалификации для выполнения Работ в соответствии с Договором, а также обеспечить ежедневное присутствие</w:t>
      </w:r>
      <w:r w:rsidR="005239AF" w:rsidRPr="006074AE">
        <w:rPr>
          <w:sz w:val="23"/>
          <w:szCs w:val="23"/>
        </w:rPr>
        <w:t xml:space="preserve"> </w:t>
      </w:r>
      <w:r w:rsidRPr="006074AE">
        <w:rPr>
          <w:sz w:val="23"/>
          <w:szCs w:val="23"/>
        </w:rPr>
        <w:t>на Объекте в период выполнения Работ инженерно-технического персонала Подрядчика, ответственного за исполнение Договора для оперативного руководства порученными к выполнению Работами.</w:t>
      </w:r>
    </w:p>
    <w:p w14:paraId="0E4C950E" w14:textId="77777777" w:rsidR="00B30157" w:rsidRPr="006074AE" w:rsidRDefault="00F4284E" w:rsidP="00445FC3">
      <w:pPr>
        <w:ind w:firstLine="540"/>
        <w:jc w:val="both"/>
        <w:rPr>
          <w:noProof/>
          <w:sz w:val="23"/>
          <w:szCs w:val="23"/>
        </w:rPr>
      </w:pPr>
      <w:r w:rsidRPr="006074AE">
        <w:rPr>
          <w:sz w:val="23"/>
          <w:szCs w:val="23"/>
        </w:rPr>
        <w:t xml:space="preserve">5.3. </w:t>
      </w:r>
      <w:bookmarkStart w:id="24" w:name="_Hlk45616585"/>
      <w:r w:rsidR="00B30157" w:rsidRPr="006074AE">
        <w:rPr>
          <w:noProof/>
          <w:sz w:val="23"/>
          <w:szCs w:val="23"/>
        </w:rPr>
        <w:t xml:space="preserve">До начала производства </w:t>
      </w:r>
      <w:r w:rsidR="008D55F4" w:rsidRPr="006074AE">
        <w:rPr>
          <w:noProof/>
          <w:sz w:val="23"/>
          <w:szCs w:val="23"/>
        </w:rPr>
        <w:t>Р</w:t>
      </w:r>
      <w:r w:rsidR="00B30157" w:rsidRPr="006074AE">
        <w:rPr>
          <w:noProof/>
          <w:sz w:val="23"/>
          <w:szCs w:val="23"/>
        </w:rPr>
        <w:t xml:space="preserve">абот по Договору Подрядчик обязан рассмотреть и согласовать </w:t>
      </w:r>
      <w:r w:rsidR="00C6374A" w:rsidRPr="006074AE">
        <w:rPr>
          <w:noProof/>
          <w:sz w:val="23"/>
          <w:szCs w:val="23"/>
        </w:rPr>
        <w:t xml:space="preserve">Техническую </w:t>
      </w:r>
      <w:r w:rsidR="00B30157" w:rsidRPr="006074AE">
        <w:rPr>
          <w:noProof/>
          <w:sz w:val="23"/>
          <w:szCs w:val="23"/>
        </w:rPr>
        <w:t>документацию или выдать замечания, которые согласовываются Сторонами в рабочем порядке. В случае непоступления от Подрядчика замечаний до начала производства Работ, документация считается согласованной Подрядчиком.</w:t>
      </w:r>
    </w:p>
    <w:p w14:paraId="33319539" w14:textId="2AFEEE63" w:rsidR="00C6374A" w:rsidRPr="006074AE" w:rsidRDefault="00B30157" w:rsidP="000C6B19">
      <w:pPr>
        <w:ind w:firstLine="540"/>
        <w:jc w:val="both"/>
        <w:rPr>
          <w:sz w:val="23"/>
          <w:szCs w:val="23"/>
        </w:rPr>
      </w:pPr>
      <w:r w:rsidRPr="006074AE">
        <w:rPr>
          <w:sz w:val="23"/>
          <w:szCs w:val="23"/>
        </w:rPr>
        <w:t xml:space="preserve">5.4. </w:t>
      </w:r>
      <w:r w:rsidR="00C6374A" w:rsidRPr="006074AE">
        <w:rPr>
          <w:sz w:val="23"/>
          <w:szCs w:val="23"/>
        </w:rPr>
        <w:t>Перед началом производства Работ на территории действующего аэропорта (в том числе действующих административных, производственных и иных зданий, сооружений) Подрядчик, уполномоченны</w:t>
      </w:r>
      <w:r w:rsidR="00773032" w:rsidRPr="006074AE">
        <w:rPr>
          <w:sz w:val="23"/>
          <w:szCs w:val="23"/>
        </w:rPr>
        <w:t>е</w:t>
      </w:r>
      <w:r w:rsidR="00C6374A" w:rsidRPr="006074AE">
        <w:rPr>
          <w:sz w:val="23"/>
          <w:szCs w:val="23"/>
        </w:rPr>
        <w:t xml:space="preserve"> представител</w:t>
      </w:r>
      <w:r w:rsidR="00773032" w:rsidRPr="006074AE">
        <w:rPr>
          <w:sz w:val="23"/>
          <w:szCs w:val="23"/>
        </w:rPr>
        <w:t>и</w:t>
      </w:r>
      <w:r w:rsidR="00C6374A" w:rsidRPr="006074AE">
        <w:rPr>
          <w:sz w:val="23"/>
          <w:szCs w:val="23"/>
        </w:rPr>
        <w:t xml:space="preserve"> Заказчика и Застройщика должны оформить акт-допуск для производства строительно-монтажных работ на территории действующего аэропорта (в том числе </w:t>
      </w:r>
      <w:r w:rsidR="00C6374A" w:rsidRPr="006074AE">
        <w:rPr>
          <w:sz w:val="23"/>
          <w:szCs w:val="23"/>
        </w:rPr>
        <w:lastRenderedPageBreak/>
        <w:t xml:space="preserve">действующих административных, производственных и иных зданий, сооружений) и наряд-допуск на производство работ в местах действия вредных и (или) опасных производственных факторов (далее соответственно - акт-допуск, наряд-допуск). Рекомендуемые образцы предусмотрены </w:t>
      </w:r>
      <w:hyperlink r:id="rId8" w:history="1">
        <w:r w:rsidR="00C6374A" w:rsidRPr="006074AE">
          <w:rPr>
            <w:sz w:val="23"/>
            <w:szCs w:val="23"/>
          </w:rPr>
          <w:t>Приложени</w:t>
        </w:r>
        <w:r w:rsidR="00444E12" w:rsidRPr="006074AE">
          <w:rPr>
            <w:sz w:val="23"/>
            <w:szCs w:val="23"/>
          </w:rPr>
          <w:t>ями</w:t>
        </w:r>
        <w:r w:rsidR="00C6374A" w:rsidRPr="006074AE">
          <w:rPr>
            <w:sz w:val="23"/>
            <w:szCs w:val="23"/>
          </w:rPr>
          <w:t xml:space="preserve"> № 1</w:t>
        </w:r>
      </w:hyperlink>
      <w:r w:rsidR="00C6374A" w:rsidRPr="006074AE">
        <w:rPr>
          <w:sz w:val="23"/>
          <w:szCs w:val="23"/>
        </w:rPr>
        <w:t>, № 2 к Правилам по охране труда при строительстве, реконструкции и ремонте, утвержденным Приказом Минтруда России от 11.12.2020 № 883н.</w:t>
      </w:r>
    </w:p>
    <w:p w14:paraId="103669AD" w14:textId="1D5B4C9C" w:rsidR="004B3C4E" w:rsidRPr="006074AE" w:rsidRDefault="004B3C4E" w:rsidP="00445FC3">
      <w:pPr>
        <w:ind w:firstLine="540"/>
        <w:jc w:val="both"/>
        <w:rPr>
          <w:sz w:val="23"/>
          <w:szCs w:val="23"/>
        </w:rPr>
      </w:pPr>
      <w:r w:rsidRPr="006074AE">
        <w:rPr>
          <w:sz w:val="23"/>
          <w:szCs w:val="23"/>
        </w:rPr>
        <w:t>5.</w:t>
      </w:r>
      <w:r w:rsidR="0084363E" w:rsidRPr="006074AE">
        <w:rPr>
          <w:sz w:val="23"/>
          <w:szCs w:val="23"/>
        </w:rPr>
        <w:t>5</w:t>
      </w:r>
      <w:r w:rsidRPr="006074AE">
        <w:rPr>
          <w:sz w:val="23"/>
          <w:szCs w:val="23"/>
        </w:rPr>
        <w:t xml:space="preserve">. </w:t>
      </w:r>
      <w:r w:rsidR="00BA126E" w:rsidRPr="00BA126E">
        <w:rPr>
          <w:sz w:val="23"/>
          <w:szCs w:val="23"/>
        </w:rPr>
        <w:t>Подрядчик не позднее 3 (Трех) календарных дней до начала с</w:t>
      </w:r>
      <w:r w:rsidR="00BA126E">
        <w:rPr>
          <w:sz w:val="23"/>
          <w:szCs w:val="23"/>
        </w:rPr>
        <w:t>оответствующих работ по Договору</w:t>
      </w:r>
      <w:r w:rsidR="00BA126E" w:rsidRPr="00BA126E">
        <w:rPr>
          <w:sz w:val="23"/>
          <w:szCs w:val="23"/>
        </w:rPr>
        <w:t xml:space="preserve"> обязан разработать и согласовать Заказчиком организационно-технологическую документацию (далее – ОРД)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 (проект производства работ (далее – ППР) и/или технологическая карта (далее - ТК)), а также разработать и передать на проверку необходимые для выполнения работ ППР с использованием подъемных сооружений (далее - </w:t>
      </w:r>
      <w:proofErr w:type="spellStart"/>
      <w:r w:rsidR="00BA126E" w:rsidRPr="00BA126E">
        <w:rPr>
          <w:sz w:val="23"/>
          <w:szCs w:val="23"/>
        </w:rPr>
        <w:t>ППРпс</w:t>
      </w:r>
      <w:proofErr w:type="spellEnd"/>
      <w:r w:rsidR="00BA126E" w:rsidRPr="00BA126E">
        <w:rPr>
          <w:sz w:val="23"/>
          <w:szCs w:val="23"/>
        </w:rPr>
        <w:t xml:space="preserve">), технологические карты (ТК) на погрузочно-разгрузочные работы на Объекте, план производства работ на высоте (далее – </w:t>
      </w:r>
      <w:proofErr w:type="spellStart"/>
      <w:r w:rsidR="00BA126E" w:rsidRPr="00BA126E">
        <w:rPr>
          <w:sz w:val="23"/>
          <w:szCs w:val="23"/>
        </w:rPr>
        <w:t>ППРв</w:t>
      </w:r>
      <w:proofErr w:type="spellEnd"/>
      <w:r w:rsidR="00BA126E" w:rsidRPr="00BA126E">
        <w:rPr>
          <w:sz w:val="23"/>
          <w:szCs w:val="23"/>
        </w:rPr>
        <w:t xml:space="preserve">),  план производства работ в ограниченных и замкнутых пространствах (далее – </w:t>
      </w:r>
      <w:proofErr w:type="spellStart"/>
      <w:r w:rsidR="00BA126E" w:rsidRPr="00BA126E">
        <w:rPr>
          <w:sz w:val="23"/>
          <w:szCs w:val="23"/>
        </w:rPr>
        <w:t>ППРозп</w:t>
      </w:r>
      <w:proofErr w:type="spellEnd"/>
      <w:r w:rsidR="00BA126E" w:rsidRPr="00BA126E">
        <w:rPr>
          <w:sz w:val="23"/>
          <w:szCs w:val="23"/>
        </w:rPr>
        <w:t>) и другой требуемой ОРД, и исправить выданные замечания. ППР, ТК разрабатываются Подрядчиком в соответствии с действующим законодательством РФ по охране труда и промышленной безопасности, требованиями действующих Правил по охране труда при строительстве, реконструкции и ремонте, Правил безопасности опасных производственных объектов, на которых используются подъемные сооружения, иной нормативной документации и после согласования Заказчиком, становятся обязательным для исполнения Подрядчиком.</w:t>
      </w:r>
    </w:p>
    <w:p w14:paraId="1280CDA5" w14:textId="1527EC33" w:rsidR="004B3C4E" w:rsidRPr="006074AE" w:rsidRDefault="00D3189B" w:rsidP="00445FC3">
      <w:pPr>
        <w:ind w:firstLine="540"/>
        <w:jc w:val="both"/>
        <w:rPr>
          <w:sz w:val="23"/>
          <w:szCs w:val="23"/>
        </w:rPr>
      </w:pPr>
      <w:r w:rsidRPr="006074AE">
        <w:rPr>
          <w:sz w:val="23"/>
          <w:szCs w:val="23"/>
        </w:rPr>
        <w:t>5.</w:t>
      </w:r>
      <w:r w:rsidR="0084363E" w:rsidRPr="006074AE">
        <w:rPr>
          <w:sz w:val="23"/>
          <w:szCs w:val="23"/>
        </w:rPr>
        <w:t>6</w:t>
      </w:r>
      <w:r w:rsidRPr="006074AE">
        <w:rPr>
          <w:sz w:val="23"/>
          <w:szCs w:val="23"/>
        </w:rPr>
        <w:t>. Подрядчик не позднее 10 (Десяти) рабочих</w:t>
      </w:r>
      <w:r w:rsidR="000C6B19" w:rsidRPr="006074AE">
        <w:rPr>
          <w:sz w:val="23"/>
          <w:szCs w:val="23"/>
        </w:rPr>
        <w:t xml:space="preserve"> </w:t>
      </w:r>
      <w:r w:rsidRPr="006074AE">
        <w:rPr>
          <w:sz w:val="23"/>
          <w:szCs w:val="23"/>
        </w:rPr>
        <w:t xml:space="preserve">дней с даты заключения Договора обязан предоставить Заказчику в </w:t>
      </w:r>
      <w:r w:rsidR="00195D75" w:rsidRPr="006074AE">
        <w:rPr>
          <w:sz w:val="23"/>
          <w:szCs w:val="23"/>
        </w:rPr>
        <w:t xml:space="preserve">2 </w:t>
      </w:r>
      <w:r w:rsidRPr="006074AE">
        <w:rPr>
          <w:sz w:val="23"/>
          <w:szCs w:val="23"/>
        </w:rPr>
        <w:t>(</w:t>
      </w:r>
      <w:r w:rsidR="00195D75" w:rsidRPr="006074AE">
        <w:rPr>
          <w:sz w:val="23"/>
          <w:szCs w:val="23"/>
        </w:rPr>
        <w:t>Двух</w:t>
      </w:r>
      <w:r w:rsidRPr="006074AE">
        <w:rPr>
          <w:sz w:val="23"/>
          <w:szCs w:val="23"/>
        </w:rPr>
        <w:t>) экземплярах подписанный со своей стороны детальный График обеспечения Работ материалами и оборудованием, необходимыми для производства Работ и обязанность по закупке которых в соответствии с Договором возложена на Подрядчика. Указанный график должен быть составлен</w:t>
      </w:r>
      <w:r w:rsidR="009145BB" w:rsidRPr="006074AE">
        <w:rPr>
          <w:sz w:val="23"/>
          <w:szCs w:val="23"/>
        </w:rPr>
        <w:t xml:space="preserve"> </w:t>
      </w:r>
      <w:r w:rsidRPr="006074AE">
        <w:rPr>
          <w:sz w:val="23"/>
          <w:szCs w:val="23"/>
        </w:rPr>
        <w:t xml:space="preserve">исходя из необходимости бесперебойного обеспечения </w:t>
      </w:r>
      <w:r w:rsidR="004B3C4E" w:rsidRPr="006074AE">
        <w:rPr>
          <w:sz w:val="23"/>
          <w:szCs w:val="23"/>
        </w:rPr>
        <w:t>Р</w:t>
      </w:r>
      <w:r w:rsidRPr="006074AE">
        <w:rPr>
          <w:sz w:val="23"/>
          <w:szCs w:val="23"/>
        </w:rPr>
        <w:t xml:space="preserve">абот материалами и оборудованием и соотноситься с Календарным графиком выполнения работ (Приложение № 2 к Договору). </w:t>
      </w:r>
    </w:p>
    <w:p w14:paraId="725DE477" w14:textId="5F50BE97" w:rsidR="00D3189B" w:rsidRPr="006074AE" w:rsidRDefault="00D3189B" w:rsidP="00445FC3">
      <w:pPr>
        <w:ind w:firstLine="540"/>
        <w:jc w:val="both"/>
        <w:rPr>
          <w:sz w:val="23"/>
          <w:szCs w:val="23"/>
        </w:rPr>
      </w:pPr>
      <w:r w:rsidRPr="006074AE">
        <w:rPr>
          <w:sz w:val="23"/>
          <w:szCs w:val="23"/>
        </w:rPr>
        <w:t xml:space="preserve">При наличии замечаний Заказчика к </w:t>
      </w:r>
      <w:r w:rsidR="00FA69DE" w:rsidRPr="006074AE">
        <w:rPr>
          <w:sz w:val="23"/>
          <w:szCs w:val="23"/>
        </w:rPr>
        <w:t xml:space="preserve">Графику </w:t>
      </w:r>
      <w:r w:rsidRPr="006074AE">
        <w:rPr>
          <w:sz w:val="23"/>
          <w:szCs w:val="23"/>
        </w:rPr>
        <w:t>обеспечения Работ материалами и оборудованием</w:t>
      </w:r>
      <w:r w:rsidR="009145BB" w:rsidRPr="006074AE">
        <w:rPr>
          <w:sz w:val="23"/>
          <w:szCs w:val="23"/>
        </w:rPr>
        <w:t xml:space="preserve"> </w:t>
      </w:r>
      <w:r w:rsidRPr="006074AE">
        <w:rPr>
          <w:sz w:val="23"/>
          <w:szCs w:val="23"/>
        </w:rPr>
        <w:t>Подрядчик не позднее 3 (Трех) рабочих дней с момента получения таких замечаний обязан устранить замечания Заказчика и направить График на повторное согласование в подписанном со своей стороны виде. График считается согласованным Заказчиком и становится обязательным для исполнения Подрядчиком в том случае, если он поступил в адрес Подрядчика в подписанном со стороны Заказчика виде.</w:t>
      </w:r>
    </w:p>
    <w:p w14:paraId="1712ABE9" w14:textId="2E58C237" w:rsidR="00C22089" w:rsidRPr="006074AE" w:rsidRDefault="00D3189B" w:rsidP="00445FC3">
      <w:pPr>
        <w:ind w:firstLine="540"/>
        <w:jc w:val="both"/>
        <w:rPr>
          <w:sz w:val="23"/>
          <w:szCs w:val="23"/>
        </w:rPr>
      </w:pPr>
      <w:r w:rsidRPr="006074AE">
        <w:rPr>
          <w:sz w:val="23"/>
          <w:szCs w:val="23"/>
        </w:rPr>
        <w:t>5.</w:t>
      </w:r>
      <w:r w:rsidR="0084363E" w:rsidRPr="006074AE">
        <w:rPr>
          <w:sz w:val="23"/>
          <w:szCs w:val="23"/>
        </w:rPr>
        <w:t>7</w:t>
      </w:r>
      <w:r w:rsidRPr="006074AE">
        <w:rPr>
          <w:sz w:val="23"/>
          <w:szCs w:val="23"/>
        </w:rPr>
        <w:t xml:space="preserve">. По запросу Заказчика Подрядчик не позднее 3 (Трех) рабочих дней с момента такого запроса обязан отчитаться перед Заказчиком путём предоставления подтверждающих документов (включая, но не ограничиваясь: договоры купли-продажи/поставки, товарные накладные, платёжные поручения) об исполнении </w:t>
      </w:r>
      <w:r w:rsidR="00FA69DE" w:rsidRPr="006074AE">
        <w:rPr>
          <w:sz w:val="23"/>
          <w:szCs w:val="23"/>
        </w:rPr>
        <w:t xml:space="preserve">Графика </w:t>
      </w:r>
      <w:r w:rsidRPr="006074AE">
        <w:rPr>
          <w:sz w:val="23"/>
          <w:szCs w:val="23"/>
        </w:rPr>
        <w:t>обеспечения Работ материалами и оборудованием. В любом случае, при наличии сомнений со стороны Заказчика в надлежащем исполнении Подрядчиком своих обязательств по своевременному обеспечению Работ необходимыми материалами</w:t>
      </w:r>
      <w:r w:rsidR="00FA69DE" w:rsidRPr="006074AE">
        <w:rPr>
          <w:sz w:val="23"/>
          <w:szCs w:val="23"/>
        </w:rPr>
        <w:t xml:space="preserve"> и</w:t>
      </w:r>
      <w:r w:rsidRPr="006074AE">
        <w:rPr>
          <w:sz w:val="23"/>
          <w:szCs w:val="23"/>
        </w:rPr>
        <w:t xml:space="preserve"> оборудованием обязанность доказывания надлежащего исполнения обязательств в этой части лежит на Подрядчике</w:t>
      </w:r>
      <w:bookmarkEnd w:id="24"/>
      <w:r w:rsidRPr="006074AE">
        <w:rPr>
          <w:sz w:val="23"/>
          <w:szCs w:val="23"/>
        </w:rPr>
        <w:t>.</w:t>
      </w:r>
    </w:p>
    <w:p w14:paraId="06772E6C" w14:textId="2D45E1DC" w:rsidR="00F94D6D" w:rsidRPr="006074AE" w:rsidRDefault="00F94D6D" w:rsidP="00445FC3">
      <w:pPr>
        <w:tabs>
          <w:tab w:val="left" w:pos="750"/>
        </w:tabs>
        <w:ind w:firstLine="540"/>
        <w:jc w:val="both"/>
        <w:rPr>
          <w:sz w:val="23"/>
          <w:szCs w:val="23"/>
        </w:rPr>
      </w:pPr>
      <w:r w:rsidRPr="006074AE">
        <w:rPr>
          <w:sz w:val="23"/>
          <w:szCs w:val="23"/>
        </w:rPr>
        <w:t>5.</w:t>
      </w:r>
      <w:r w:rsidR="00454D3F" w:rsidRPr="006074AE">
        <w:rPr>
          <w:sz w:val="23"/>
          <w:szCs w:val="23"/>
        </w:rPr>
        <w:t>8</w:t>
      </w:r>
      <w:r w:rsidRPr="006074AE">
        <w:rPr>
          <w:sz w:val="23"/>
          <w:szCs w:val="23"/>
        </w:rPr>
        <w:t>. Для приема к учету первичных документов Подрядчик в течение 15</w:t>
      </w:r>
      <w:r w:rsidR="007A3DA8" w:rsidRPr="006074AE">
        <w:rPr>
          <w:sz w:val="23"/>
          <w:szCs w:val="23"/>
        </w:rPr>
        <w:t xml:space="preserve"> (Пятнадцати)</w:t>
      </w:r>
      <w:r w:rsidR="004A5F07" w:rsidRPr="006074AE">
        <w:rPr>
          <w:sz w:val="23"/>
          <w:szCs w:val="23"/>
        </w:rPr>
        <w:t xml:space="preserve"> календарных</w:t>
      </w:r>
      <w:r w:rsidRPr="006074AE">
        <w:rPr>
          <w:sz w:val="23"/>
          <w:szCs w:val="23"/>
        </w:rPr>
        <w:t xml:space="preserve"> дней с даты заключения Договора предоставляет Заказчику с</w:t>
      </w:r>
      <w:r w:rsidR="00DE3717" w:rsidRPr="006074AE">
        <w:rPr>
          <w:sz w:val="23"/>
          <w:szCs w:val="23"/>
        </w:rPr>
        <w:t xml:space="preserve">ведения о </w:t>
      </w:r>
      <w:r w:rsidRPr="006074AE">
        <w:rPr>
          <w:sz w:val="23"/>
          <w:szCs w:val="23"/>
        </w:rPr>
        <w:t>лиц</w:t>
      </w:r>
      <w:r w:rsidR="00DE3717" w:rsidRPr="006074AE">
        <w:rPr>
          <w:sz w:val="23"/>
          <w:szCs w:val="23"/>
        </w:rPr>
        <w:t>ах</w:t>
      </w:r>
      <w:r w:rsidRPr="006074AE">
        <w:rPr>
          <w:sz w:val="23"/>
          <w:szCs w:val="23"/>
        </w:rPr>
        <w:t>, уполномоче</w:t>
      </w:r>
      <w:r w:rsidR="006B41F2" w:rsidRPr="006074AE">
        <w:rPr>
          <w:sz w:val="23"/>
          <w:szCs w:val="23"/>
        </w:rPr>
        <w:t xml:space="preserve">нных подписывать счета-фактуры, Акты </w:t>
      </w:r>
      <w:r w:rsidR="00B51401" w:rsidRPr="006074AE">
        <w:rPr>
          <w:sz w:val="23"/>
          <w:szCs w:val="23"/>
        </w:rPr>
        <w:t>КС-2</w:t>
      </w:r>
      <w:r w:rsidR="006B41F2" w:rsidRPr="006074AE">
        <w:rPr>
          <w:sz w:val="23"/>
          <w:szCs w:val="23"/>
        </w:rPr>
        <w:t xml:space="preserve">, Справки </w:t>
      </w:r>
      <w:r w:rsidR="00B51401" w:rsidRPr="006074AE">
        <w:rPr>
          <w:sz w:val="23"/>
          <w:szCs w:val="23"/>
        </w:rPr>
        <w:t>КС-3</w:t>
      </w:r>
      <w:r w:rsidRPr="006074AE">
        <w:rPr>
          <w:sz w:val="23"/>
          <w:szCs w:val="23"/>
        </w:rPr>
        <w:t xml:space="preserve"> от имени Подрядчика. Данны</w:t>
      </w:r>
      <w:r w:rsidR="00DE3717" w:rsidRPr="006074AE">
        <w:rPr>
          <w:sz w:val="23"/>
          <w:szCs w:val="23"/>
        </w:rPr>
        <w:t>е</w:t>
      </w:r>
      <w:r w:rsidRPr="006074AE">
        <w:rPr>
          <w:sz w:val="23"/>
          <w:szCs w:val="23"/>
        </w:rPr>
        <w:t xml:space="preserve"> </w:t>
      </w:r>
      <w:r w:rsidR="00DE3717" w:rsidRPr="006074AE">
        <w:rPr>
          <w:sz w:val="23"/>
          <w:szCs w:val="23"/>
        </w:rPr>
        <w:t>сведения</w:t>
      </w:r>
      <w:r w:rsidRPr="006074AE">
        <w:rPr>
          <w:sz w:val="23"/>
          <w:szCs w:val="23"/>
        </w:rPr>
        <w:t xml:space="preserve"> долж</w:t>
      </w:r>
      <w:r w:rsidR="00DE3717" w:rsidRPr="006074AE">
        <w:rPr>
          <w:sz w:val="23"/>
          <w:szCs w:val="23"/>
        </w:rPr>
        <w:t>ны</w:t>
      </w:r>
      <w:r w:rsidRPr="006074AE">
        <w:rPr>
          <w:sz w:val="23"/>
          <w:szCs w:val="23"/>
        </w:rPr>
        <w:t xml:space="preserve"> быть заверен</w:t>
      </w:r>
      <w:r w:rsidR="00DE3717" w:rsidRPr="006074AE">
        <w:rPr>
          <w:sz w:val="23"/>
          <w:szCs w:val="23"/>
        </w:rPr>
        <w:t>ы</w:t>
      </w:r>
      <w:r w:rsidRPr="006074AE">
        <w:rPr>
          <w:sz w:val="23"/>
          <w:szCs w:val="23"/>
        </w:rPr>
        <w:t xml:space="preserve"> подписью руководителя и главного бухгалтера, а также печатью Подрядчика</w:t>
      </w:r>
      <w:r w:rsidR="00A40C3C" w:rsidRPr="006074AE">
        <w:rPr>
          <w:sz w:val="23"/>
          <w:szCs w:val="23"/>
        </w:rPr>
        <w:t xml:space="preserve"> (если </w:t>
      </w:r>
      <w:r w:rsidR="00916E8F" w:rsidRPr="006074AE">
        <w:rPr>
          <w:sz w:val="23"/>
          <w:szCs w:val="23"/>
        </w:rPr>
        <w:t>У</w:t>
      </w:r>
      <w:r w:rsidR="00A40C3C" w:rsidRPr="006074AE">
        <w:rPr>
          <w:sz w:val="23"/>
          <w:szCs w:val="23"/>
        </w:rPr>
        <w:t>ставом Подрядчика предусмотрено использование печати)</w:t>
      </w:r>
      <w:r w:rsidR="00A62B76" w:rsidRPr="006074AE">
        <w:rPr>
          <w:sz w:val="23"/>
          <w:szCs w:val="23"/>
        </w:rPr>
        <w:t>.</w:t>
      </w:r>
      <w:r w:rsidR="00D25FE8" w:rsidRPr="006074AE">
        <w:rPr>
          <w:sz w:val="23"/>
          <w:szCs w:val="23"/>
        </w:rPr>
        <w:t xml:space="preserve"> На указанных лиц Подрядчик предоставляет Заказчику должным образом оформленные доверенности с перечнем делегируемых полномочий</w:t>
      </w:r>
      <w:r w:rsidRPr="006074AE">
        <w:rPr>
          <w:sz w:val="23"/>
          <w:szCs w:val="23"/>
        </w:rPr>
        <w:t xml:space="preserve">. </w:t>
      </w:r>
    </w:p>
    <w:p w14:paraId="253C9976" w14:textId="719F5C2D" w:rsidR="00675719" w:rsidRPr="006074AE" w:rsidRDefault="005C1AC5" w:rsidP="0084363E">
      <w:pPr>
        <w:pStyle w:val="afc"/>
        <w:tabs>
          <w:tab w:val="clear" w:pos="360"/>
        </w:tabs>
        <w:spacing w:after="0"/>
        <w:ind w:left="0" w:firstLine="540"/>
        <w:rPr>
          <w:b/>
          <w:i/>
          <w:sz w:val="23"/>
          <w:szCs w:val="23"/>
        </w:rPr>
      </w:pPr>
      <w:r w:rsidRPr="006074AE">
        <w:rPr>
          <w:sz w:val="23"/>
          <w:szCs w:val="23"/>
        </w:rPr>
        <w:t>5.</w:t>
      </w:r>
      <w:r w:rsidR="00454D3F" w:rsidRPr="006074AE">
        <w:rPr>
          <w:sz w:val="23"/>
          <w:szCs w:val="23"/>
          <w:lang w:val="ru-RU"/>
        </w:rPr>
        <w:t>9</w:t>
      </w:r>
      <w:r w:rsidRPr="006074AE">
        <w:rPr>
          <w:sz w:val="23"/>
          <w:szCs w:val="23"/>
        </w:rPr>
        <w:t>. По согласованию с Заказчиком осуществить возведение Временных зданий и сооружений</w:t>
      </w:r>
      <w:r w:rsidR="006B7813" w:rsidRPr="006074AE">
        <w:rPr>
          <w:sz w:val="23"/>
          <w:szCs w:val="23"/>
          <w:lang w:val="ru-RU"/>
        </w:rPr>
        <w:t xml:space="preserve"> Подрядчика</w:t>
      </w:r>
      <w:r w:rsidRPr="006074AE">
        <w:rPr>
          <w:sz w:val="23"/>
          <w:szCs w:val="23"/>
        </w:rPr>
        <w:t xml:space="preserve">, необходимых для выполнения Работ, а также их демонтаж и вывоз со </w:t>
      </w:r>
      <w:r w:rsidR="0084363E" w:rsidRPr="006074AE">
        <w:rPr>
          <w:sz w:val="23"/>
          <w:szCs w:val="23"/>
          <w:lang w:val="ru-RU"/>
        </w:rPr>
        <w:t>С</w:t>
      </w:r>
      <w:proofErr w:type="spellStart"/>
      <w:r w:rsidRPr="006074AE">
        <w:rPr>
          <w:sz w:val="23"/>
          <w:szCs w:val="23"/>
        </w:rPr>
        <w:t>троительной</w:t>
      </w:r>
      <w:proofErr w:type="spellEnd"/>
      <w:r w:rsidRPr="006074AE">
        <w:rPr>
          <w:sz w:val="23"/>
          <w:szCs w:val="23"/>
        </w:rPr>
        <w:t xml:space="preserve"> площадки и прилегающих территорий.</w:t>
      </w:r>
      <w:r w:rsidR="00730EF0" w:rsidRPr="006074AE">
        <w:rPr>
          <w:b/>
          <w:i/>
          <w:sz w:val="23"/>
          <w:szCs w:val="23"/>
        </w:rPr>
        <w:t xml:space="preserve"> </w:t>
      </w:r>
    </w:p>
    <w:p w14:paraId="20D80E7F" w14:textId="6CF6744F" w:rsidR="00675719" w:rsidRPr="006074AE" w:rsidRDefault="00675719" w:rsidP="008A00AB">
      <w:pPr>
        <w:pStyle w:val="afc"/>
        <w:tabs>
          <w:tab w:val="clear" w:pos="360"/>
        </w:tabs>
        <w:spacing w:after="0"/>
        <w:ind w:left="0" w:firstLine="540"/>
        <w:rPr>
          <w:sz w:val="23"/>
          <w:szCs w:val="23"/>
        </w:rPr>
      </w:pPr>
      <w:r w:rsidRPr="006074AE">
        <w:rPr>
          <w:sz w:val="23"/>
          <w:szCs w:val="23"/>
        </w:rPr>
        <w:t xml:space="preserve">При </w:t>
      </w:r>
      <w:r w:rsidR="00940C07" w:rsidRPr="006074AE">
        <w:rPr>
          <w:sz w:val="23"/>
          <w:szCs w:val="23"/>
        </w:rPr>
        <w:t>размещении</w:t>
      </w:r>
      <w:r w:rsidRPr="006074AE">
        <w:rPr>
          <w:sz w:val="23"/>
          <w:szCs w:val="23"/>
        </w:rPr>
        <w:t xml:space="preserve"> на </w:t>
      </w:r>
      <w:r w:rsidR="0084363E" w:rsidRPr="006074AE">
        <w:rPr>
          <w:sz w:val="23"/>
          <w:szCs w:val="23"/>
          <w:lang w:val="ru-RU"/>
        </w:rPr>
        <w:t>С</w:t>
      </w:r>
      <w:proofErr w:type="spellStart"/>
      <w:r w:rsidRPr="006074AE">
        <w:rPr>
          <w:sz w:val="23"/>
          <w:szCs w:val="23"/>
        </w:rPr>
        <w:t>троительной</w:t>
      </w:r>
      <w:proofErr w:type="spellEnd"/>
      <w:r w:rsidRPr="006074AE">
        <w:rPr>
          <w:sz w:val="23"/>
          <w:szCs w:val="23"/>
        </w:rPr>
        <w:t xml:space="preserve"> площадке Подрядчиком Временных зданий и сооружений</w:t>
      </w:r>
      <w:r w:rsidR="00562094" w:rsidRPr="006074AE">
        <w:rPr>
          <w:sz w:val="23"/>
          <w:szCs w:val="23"/>
          <w:lang w:val="ru-RU"/>
        </w:rPr>
        <w:t xml:space="preserve"> Подрядчика</w:t>
      </w:r>
      <w:r w:rsidR="00717628" w:rsidRPr="006074AE">
        <w:rPr>
          <w:sz w:val="23"/>
          <w:szCs w:val="23"/>
          <w:lang w:val="ru-RU"/>
        </w:rPr>
        <w:t>,</w:t>
      </w:r>
      <w:r w:rsidRPr="006074AE">
        <w:rPr>
          <w:sz w:val="23"/>
          <w:szCs w:val="23"/>
        </w:rPr>
        <w:t xml:space="preserve"> </w:t>
      </w:r>
      <w:r w:rsidR="00562094" w:rsidRPr="006074AE">
        <w:rPr>
          <w:sz w:val="23"/>
          <w:szCs w:val="23"/>
          <w:lang w:val="ru-RU"/>
        </w:rPr>
        <w:t>Стороны</w:t>
      </w:r>
      <w:r w:rsidRPr="006074AE">
        <w:rPr>
          <w:sz w:val="23"/>
          <w:szCs w:val="23"/>
        </w:rPr>
        <w:t xml:space="preserve"> составляют Акт приемки </w:t>
      </w:r>
      <w:r w:rsidR="00940C07" w:rsidRPr="006074AE">
        <w:rPr>
          <w:sz w:val="23"/>
          <w:szCs w:val="23"/>
        </w:rPr>
        <w:t>временных зданий и сооружений</w:t>
      </w:r>
      <w:r w:rsidRPr="006074AE">
        <w:rPr>
          <w:sz w:val="23"/>
          <w:szCs w:val="23"/>
        </w:rPr>
        <w:t xml:space="preserve"> по форме</w:t>
      </w:r>
      <w:r w:rsidR="002C4CFD" w:rsidRPr="006074AE">
        <w:rPr>
          <w:sz w:val="23"/>
          <w:szCs w:val="23"/>
          <w:lang w:val="ru-RU"/>
        </w:rPr>
        <w:t>,</w:t>
      </w:r>
      <w:r w:rsidRPr="006074AE">
        <w:rPr>
          <w:sz w:val="23"/>
          <w:szCs w:val="23"/>
        </w:rPr>
        <w:t xml:space="preserve"> согласованной в Приложении №</w:t>
      </w:r>
      <w:r w:rsidR="002C4CFD" w:rsidRPr="006074AE">
        <w:rPr>
          <w:sz w:val="23"/>
          <w:szCs w:val="23"/>
          <w:lang w:val="ru-RU"/>
        </w:rPr>
        <w:t xml:space="preserve"> </w:t>
      </w:r>
      <w:r w:rsidR="00623D13" w:rsidRPr="006074AE">
        <w:rPr>
          <w:sz w:val="23"/>
          <w:szCs w:val="23"/>
          <w:lang w:val="ru-RU"/>
        </w:rPr>
        <w:t xml:space="preserve">10 </w:t>
      </w:r>
      <w:r w:rsidRPr="006074AE">
        <w:rPr>
          <w:sz w:val="23"/>
          <w:szCs w:val="23"/>
        </w:rPr>
        <w:t xml:space="preserve">к Договору. Порядок размещения </w:t>
      </w:r>
      <w:r w:rsidR="001B1819" w:rsidRPr="006074AE">
        <w:rPr>
          <w:sz w:val="23"/>
          <w:szCs w:val="23"/>
        </w:rPr>
        <w:t xml:space="preserve">и эксплуатации </w:t>
      </w:r>
      <w:r w:rsidRPr="006074AE">
        <w:rPr>
          <w:sz w:val="23"/>
          <w:szCs w:val="23"/>
        </w:rPr>
        <w:t xml:space="preserve">временных зданий и сооружений </w:t>
      </w:r>
      <w:r w:rsidR="00993DA2" w:rsidRPr="006074AE">
        <w:rPr>
          <w:sz w:val="23"/>
          <w:szCs w:val="23"/>
          <w:lang w:val="ru-RU"/>
        </w:rPr>
        <w:t xml:space="preserve">на строительной площадке </w:t>
      </w:r>
      <w:r w:rsidRPr="006074AE">
        <w:rPr>
          <w:sz w:val="23"/>
          <w:szCs w:val="23"/>
        </w:rPr>
        <w:t xml:space="preserve">согласован Сторонами в Приложении </w:t>
      </w:r>
      <w:r w:rsidR="008171BF" w:rsidRPr="006074AE">
        <w:rPr>
          <w:sz w:val="23"/>
          <w:szCs w:val="23"/>
          <w:lang w:val="ru-RU"/>
        </w:rPr>
        <w:t xml:space="preserve">№ </w:t>
      </w:r>
      <w:r w:rsidR="00623D13" w:rsidRPr="006074AE">
        <w:rPr>
          <w:sz w:val="23"/>
          <w:szCs w:val="23"/>
          <w:lang w:val="ru-RU"/>
        </w:rPr>
        <w:t>11</w:t>
      </w:r>
      <w:r w:rsidR="00623D13" w:rsidRPr="006074AE">
        <w:rPr>
          <w:sz w:val="23"/>
          <w:szCs w:val="23"/>
        </w:rPr>
        <w:t xml:space="preserve"> </w:t>
      </w:r>
      <w:r w:rsidRPr="006074AE">
        <w:rPr>
          <w:sz w:val="23"/>
          <w:szCs w:val="23"/>
        </w:rPr>
        <w:t>к Договору и является обязательным для соблюдения Подрядчиком.</w:t>
      </w:r>
    </w:p>
    <w:p w14:paraId="6EA7892E" w14:textId="35603343" w:rsidR="005C1AC5" w:rsidRPr="006074AE" w:rsidRDefault="005C1AC5" w:rsidP="00445FC3">
      <w:pPr>
        <w:pStyle w:val="afc"/>
        <w:tabs>
          <w:tab w:val="clear" w:pos="360"/>
        </w:tabs>
        <w:spacing w:after="0"/>
        <w:ind w:left="0" w:firstLine="540"/>
        <w:rPr>
          <w:sz w:val="23"/>
          <w:szCs w:val="23"/>
          <w:lang w:val="ru-RU"/>
        </w:rPr>
      </w:pPr>
      <w:r w:rsidRPr="006074AE">
        <w:rPr>
          <w:sz w:val="23"/>
          <w:szCs w:val="23"/>
        </w:rPr>
        <w:t>5.</w:t>
      </w:r>
      <w:r w:rsidR="00454D3F" w:rsidRPr="006074AE">
        <w:rPr>
          <w:sz w:val="23"/>
          <w:szCs w:val="23"/>
          <w:lang w:val="ru-RU"/>
        </w:rPr>
        <w:t>10</w:t>
      </w:r>
      <w:r w:rsidRPr="006074AE">
        <w:rPr>
          <w:sz w:val="23"/>
          <w:szCs w:val="23"/>
        </w:rPr>
        <w:t xml:space="preserve">. Обеспечить выполнение на Строительной площадке необходимых противопожарных мероприятий, мероприятий по </w:t>
      </w:r>
      <w:r w:rsidR="00DB40CD" w:rsidRPr="006074AE">
        <w:rPr>
          <w:sz w:val="23"/>
          <w:szCs w:val="23"/>
        </w:rPr>
        <w:t>охране труда, промышленной безопасности</w:t>
      </w:r>
      <w:r w:rsidR="004D085E" w:rsidRPr="006074AE">
        <w:rPr>
          <w:sz w:val="23"/>
          <w:szCs w:val="23"/>
          <w:lang w:val="ru-RU"/>
        </w:rPr>
        <w:t>, электробезопасности</w:t>
      </w:r>
      <w:r w:rsidR="00DB40CD" w:rsidRPr="006074AE">
        <w:rPr>
          <w:sz w:val="23"/>
          <w:szCs w:val="23"/>
        </w:rPr>
        <w:t xml:space="preserve"> </w:t>
      </w:r>
      <w:r w:rsidRPr="006074AE">
        <w:rPr>
          <w:sz w:val="23"/>
          <w:szCs w:val="23"/>
        </w:rPr>
        <w:t xml:space="preserve">и </w:t>
      </w:r>
      <w:r w:rsidRPr="006074AE">
        <w:rPr>
          <w:sz w:val="23"/>
          <w:szCs w:val="23"/>
        </w:rPr>
        <w:lastRenderedPageBreak/>
        <w:t>охране окружающей среды в период выполнения Работ, а также рациональное использование территории, выполнение Работ работниками в надлежащей спецодежде и с применением надлежащих средств индивидуальной защиты.</w:t>
      </w:r>
      <w:r w:rsidR="00C54D48" w:rsidRPr="006074AE">
        <w:rPr>
          <w:sz w:val="23"/>
          <w:szCs w:val="23"/>
        </w:rPr>
        <w:t xml:space="preserve"> </w:t>
      </w:r>
      <w:r w:rsidR="00030ED9" w:rsidRPr="006074AE">
        <w:rPr>
          <w:bCs/>
          <w:sz w:val="23"/>
          <w:szCs w:val="23"/>
        </w:rPr>
        <w:t xml:space="preserve">Порядок взаимодействия Заказчика и Подрядчика (Субподрядчика) в области охраны труда, промышленной, пожарной безопасности, охраны окружающей среды </w:t>
      </w:r>
      <w:r w:rsidR="00C54D48" w:rsidRPr="006074AE">
        <w:rPr>
          <w:sz w:val="23"/>
          <w:szCs w:val="23"/>
          <w:lang w:val="ru-RU"/>
        </w:rPr>
        <w:t xml:space="preserve">приведен в Приложении № </w:t>
      </w:r>
      <w:r w:rsidR="00623D13" w:rsidRPr="006074AE">
        <w:rPr>
          <w:sz w:val="23"/>
          <w:szCs w:val="23"/>
          <w:lang w:val="ru-RU"/>
        </w:rPr>
        <w:t xml:space="preserve">9 </w:t>
      </w:r>
      <w:r w:rsidR="002C4CFD" w:rsidRPr="006074AE">
        <w:rPr>
          <w:sz w:val="23"/>
          <w:szCs w:val="23"/>
          <w:lang w:val="ru-RU"/>
        </w:rPr>
        <w:t>к Договору</w:t>
      </w:r>
      <w:r w:rsidR="00C54D48" w:rsidRPr="006074AE">
        <w:rPr>
          <w:sz w:val="23"/>
          <w:szCs w:val="23"/>
          <w:lang w:val="ru-RU"/>
        </w:rPr>
        <w:t>.</w:t>
      </w:r>
    </w:p>
    <w:p w14:paraId="2C469EFA" w14:textId="77777777" w:rsidR="00C648E3" w:rsidRPr="006074AE" w:rsidRDefault="00DB40CD" w:rsidP="00445FC3">
      <w:pPr>
        <w:pStyle w:val="afc"/>
        <w:tabs>
          <w:tab w:val="clear" w:pos="360"/>
        </w:tabs>
        <w:spacing w:after="0"/>
        <w:ind w:left="0" w:firstLine="540"/>
        <w:rPr>
          <w:sz w:val="23"/>
          <w:szCs w:val="23"/>
        </w:rPr>
      </w:pPr>
      <w:r w:rsidRPr="006074AE">
        <w:rPr>
          <w:sz w:val="23"/>
          <w:szCs w:val="23"/>
        </w:rPr>
        <w:t>Ответственность за охрану труда, электробезопасность, пожарную</w:t>
      </w:r>
      <w:r w:rsidR="004D085E" w:rsidRPr="006074AE">
        <w:rPr>
          <w:sz w:val="23"/>
          <w:szCs w:val="23"/>
          <w:lang w:val="ru-RU"/>
        </w:rPr>
        <w:t>, промышленную</w:t>
      </w:r>
      <w:r w:rsidRPr="006074AE">
        <w:rPr>
          <w:sz w:val="23"/>
          <w:szCs w:val="23"/>
        </w:rPr>
        <w:t xml:space="preserve"> и экологическую безопасность во время проведения работ возлагается на Подрядчика. </w:t>
      </w:r>
    </w:p>
    <w:p w14:paraId="2C4D9AA3" w14:textId="747BF4B8" w:rsidR="00C648E3" w:rsidRPr="006074AE" w:rsidRDefault="00C648E3" w:rsidP="00C648E3">
      <w:pPr>
        <w:widowControl w:val="0"/>
        <w:shd w:val="clear" w:color="auto" w:fill="FFFFFF"/>
        <w:ind w:firstLine="567"/>
        <w:jc w:val="both"/>
        <w:rPr>
          <w:sz w:val="23"/>
          <w:szCs w:val="23"/>
        </w:rPr>
      </w:pPr>
      <w:r w:rsidRPr="006074AE">
        <w:rPr>
          <w:sz w:val="23"/>
          <w:szCs w:val="23"/>
        </w:rPr>
        <w:t>Подрядчик обязан в течение 5 (пяти) календарных дней со дня заключения Договора пред</w:t>
      </w:r>
      <w:r w:rsidR="00724146" w:rsidRPr="006074AE">
        <w:rPr>
          <w:sz w:val="23"/>
          <w:szCs w:val="23"/>
        </w:rPr>
        <w:t>о</w:t>
      </w:r>
      <w:r w:rsidRPr="006074AE">
        <w:rPr>
          <w:sz w:val="23"/>
          <w:szCs w:val="23"/>
        </w:rPr>
        <w:t>ставить заверенные копии приказов о назначении ответственных представителей из числа штатных сотрудников:</w:t>
      </w:r>
    </w:p>
    <w:p w14:paraId="031EE6F4" w14:textId="77777777" w:rsidR="00C648E3" w:rsidRPr="006074AE" w:rsidRDefault="00C648E3" w:rsidP="00C648E3">
      <w:pPr>
        <w:widowControl w:val="0"/>
        <w:ind w:firstLine="567"/>
        <w:jc w:val="both"/>
        <w:rPr>
          <w:sz w:val="23"/>
          <w:szCs w:val="23"/>
        </w:rPr>
      </w:pPr>
      <w:r w:rsidRPr="006074AE">
        <w:rPr>
          <w:sz w:val="23"/>
          <w:szCs w:val="23"/>
        </w:rPr>
        <w:t>1) за электромонтажные работы,</w:t>
      </w:r>
    </w:p>
    <w:p w14:paraId="3832336F" w14:textId="538EBEA2" w:rsidR="00C648E3" w:rsidRPr="006074AE" w:rsidRDefault="00C648E3" w:rsidP="00C648E3">
      <w:pPr>
        <w:widowControl w:val="0"/>
        <w:ind w:firstLine="567"/>
        <w:jc w:val="both"/>
        <w:rPr>
          <w:sz w:val="23"/>
          <w:szCs w:val="23"/>
        </w:rPr>
      </w:pPr>
      <w:r w:rsidRPr="006074AE">
        <w:rPr>
          <w:sz w:val="23"/>
          <w:szCs w:val="23"/>
        </w:rPr>
        <w:t>2) за геодезические работы;</w:t>
      </w:r>
    </w:p>
    <w:p w14:paraId="78EC0974" w14:textId="52682117" w:rsidR="00C648E3" w:rsidRPr="006074AE" w:rsidRDefault="00C648E3" w:rsidP="00C648E3">
      <w:pPr>
        <w:widowControl w:val="0"/>
        <w:ind w:firstLine="567"/>
        <w:jc w:val="both"/>
        <w:rPr>
          <w:sz w:val="23"/>
          <w:szCs w:val="23"/>
        </w:rPr>
      </w:pPr>
      <w:r w:rsidRPr="006074AE">
        <w:rPr>
          <w:sz w:val="23"/>
          <w:szCs w:val="23"/>
        </w:rPr>
        <w:t>3) за строительные работы и прочие работы;</w:t>
      </w:r>
    </w:p>
    <w:p w14:paraId="1233A912" w14:textId="02462BCA" w:rsidR="00C648E3" w:rsidRPr="006074AE" w:rsidRDefault="00C648E3" w:rsidP="00C648E3">
      <w:pPr>
        <w:widowControl w:val="0"/>
        <w:ind w:firstLine="567"/>
        <w:jc w:val="both"/>
        <w:rPr>
          <w:sz w:val="23"/>
          <w:szCs w:val="23"/>
        </w:rPr>
      </w:pPr>
      <w:r w:rsidRPr="006074AE">
        <w:rPr>
          <w:sz w:val="23"/>
          <w:szCs w:val="23"/>
        </w:rPr>
        <w:t>4) за</w:t>
      </w:r>
      <w:r w:rsidR="004508D5" w:rsidRPr="006074AE">
        <w:rPr>
          <w:sz w:val="23"/>
          <w:szCs w:val="23"/>
        </w:rPr>
        <w:t xml:space="preserve"> </w:t>
      </w:r>
      <w:r w:rsidRPr="006074AE">
        <w:rPr>
          <w:sz w:val="23"/>
          <w:szCs w:val="23"/>
        </w:rPr>
        <w:t>ведение и подписание исполнительной документации;</w:t>
      </w:r>
    </w:p>
    <w:p w14:paraId="62E9C9D0" w14:textId="590A8ABF" w:rsidR="00C648E3" w:rsidRPr="006074AE" w:rsidRDefault="00C648E3" w:rsidP="00C648E3">
      <w:pPr>
        <w:widowControl w:val="0"/>
        <w:ind w:firstLine="567"/>
        <w:jc w:val="both"/>
        <w:rPr>
          <w:sz w:val="23"/>
          <w:szCs w:val="23"/>
        </w:rPr>
      </w:pPr>
      <w:r w:rsidRPr="006074AE">
        <w:rPr>
          <w:sz w:val="23"/>
          <w:szCs w:val="23"/>
        </w:rPr>
        <w:t>5) за технику безопасности, электро-, промышленную и пожарную безопасность, за надлежащее содержание Строительной площадки;</w:t>
      </w:r>
    </w:p>
    <w:p w14:paraId="3DF02C32" w14:textId="04799B3B" w:rsidR="00C648E3" w:rsidRPr="006074AE" w:rsidRDefault="00C648E3" w:rsidP="00C648E3">
      <w:pPr>
        <w:widowControl w:val="0"/>
        <w:ind w:firstLine="567"/>
        <w:jc w:val="both"/>
        <w:rPr>
          <w:sz w:val="23"/>
          <w:szCs w:val="23"/>
        </w:rPr>
      </w:pPr>
      <w:r w:rsidRPr="006074AE">
        <w:rPr>
          <w:sz w:val="23"/>
          <w:szCs w:val="23"/>
        </w:rPr>
        <w:t>6) за входной контроль качества, складирование и сохранность материалов;</w:t>
      </w:r>
    </w:p>
    <w:p w14:paraId="41DC48C4" w14:textId="4844E8BF" w:rsidR="00C648E3" w:rsidRPr="006074AE" w:rsidRDefault="00C648E3" w:rsidP="00C648E3">
      <w:pPr>
        <w:widowControl w:val="0"/>
        <w:ind w:firstLine="567"/>
        <w:jc w:val="both"/>
        <w:rPr>
          <w:sz w:val="23"/>
          <w:szCs w:val="23"/>
        </w:rPr>
      </w:pPr>
      <w:r w:rsidRPr="006074AE">
        <w:rPr>
          <w:sz w:val="23"/>
          <w:szCs w:val="23"/>
        </w:rPr>
        <w:t>7) за выдачу нарядов допусков;</w:t>
      </w:r>
    </w:p>
    <w:p w14:paraId="3AE04F6F" w14:textId="16A1B7B6" w:rsidR="00C648E3" w:rsidRPr="006074AE" w:rsidRDefault="00C648E3" w:rsidP="00C648E3">
      <w:pPr>
        <w:widowControl w:val="0"/>
        <w:ind w:firstLine="567"/>
        <w:jc w:val="both"/>
        <w:rPr>
          <w:sz w:val="23"/>
          <w:szCs w:val="23"/>
        </w:rPr>
      </w:pPr>
      <w:r w:rsidRPr="006074AE">
        <w:rPr>
          <w:sz w:val="23"/>
          <w:szCs w:val="23"/>
        </w:rPr>
        <w:t>8) за охрану труда и экологическую безопасность;</w:t>
      </w:r>
    </w:p>
    <w:p w14:paraId="4A54330F" w14:textId="156CC189" w:rsidR="00C648E3" w:rsidRPr="006074AE" w:rsidRDefault="00C648E3" w:rsidP="00C648E3">
      <w:pPr>
        <w:widowControl w:val="0"/>
        <w:ind w:firstLine="567"/>
        <w:jc w:val="both"/>
        <w:rPr>
          <w:sz w:val="23"/>
          <w:szCs w:val="23"/>
        </w:rPr>
      </w:pPr>
      <w:r w:rsidRPr="006074AE">
        <w:rPr>
          <w:sz w:val="23"/>
          <w:szCs w:val="23"/>
        </w:rPr>
        <w:t xml:space="preserve">9) за приемку-передачу </w:t>
      </w:r>
      <w:r w:rsidR="005F0730" w:rsidRPr="006074AE">
        <w:rPr>
          <w:sz w:val="23"/>
          <w:szCs w:val="23"/>
        </w:rPr>
        <w:t>Д</w:t>
      </w:r>
      <w:r w:rsidRPr="006074AE">
        <w:rPr>
          <w:sz w:val="23"/>
          <w:szCs w:val="23"/>
        </w:rPr>
        <w:t xml:space="preserve">авальческих материалов и/или </w:t>
      </w:r>
      <w:r w:rsidR="005F0730" w:rsidRPr="006074AE">
        <w:rPr>
          <w:sz w:val="23"/>
          <w:szCs w:val="23"/>
        </w:rPr>
        <w:t>О</w:t>
      </w:r>
      <w:r w:rsidRPr="006074AE">
        <w:rPr>
          <w:sz w:val="23"/>
          <w:szCs w:val="23"/>
        </w:rPr>
        <w:t>борудования</w:t>
      </w:r>
      <w:r w:rsidR="005F0730" w:rsidRPr="006074AE">
        <w:rPr>
          <w:sz w:val="23"/>
          <w:szCs w:val="23"/>
        </w:rPr>
        <w:t xml:space="preserve"> Заказчика</w:t>
      </w:r>
      <w:r w:rsidRPr="006074AE">
        <w:rPr>
          <w:sz w:val="23"/>
          <w:szCs w:val="23"/>
        </w:rPr>
        <w:t xml:space="preserve"> и подписание документов, необходимых для приемки-передачи </w:t>
      </w:r>
      <w:r w:rsidR="005F0730" w:rsidRPr="006074AE">
        <w:rPr>
          <w:sz w:val="23"/>
          <w:szCs w:val="23"/>
        </w:rPr>
        <w:t>Д</w:t>
      </w:r>
      <w:r w:rsidRPr="006074AE">
        <w:rPr>
          <w:sz w:val="23"/>
          <w:szCs w:val="23"/>
        </w:rPr>
        <w:t xml:space="preserve">авальческих материалов и/или </w:t>
      </w:r>
      <w:r w:rsidR="005F0730" w:rsidRPr="006074AE">
        <w:rPr>
          <w:sz w:val="23"/>
          <w:szCs w:val="23"/>
        </w:rPr>
        <w:t>О</w:t>
      </w:r>
      <w:r w:rsidRPr="006074AE">
        <w:rPr>
          <w:sz w:val="23"/>
          <w:szCs w:val="23"/>
        </w:rPr>
        <w:t xml:space="preserve">борудования </w:t>
      </w:r>
      <w:r w:rsidR="005F0730" w:rsidRPr="006074AE">
        <w:rPr>
          <w:sz w:val="23"/>
          <w:szCs w:val="23"/>
        </w:rPr>
        <w:t xml:space="preserve">Заказчика </w:t>
      </w:r>
      <w:r w:rsidRPr="006074AE">
        <w:rPr>
          <w:sz w:val="23"/>
          <w:szCs w:val="23"/>
        </w:rPr>
        <w:t>(сопроводительных документов, актов и т.д.).</w:t>
      </w:r>
    </w:p>
    <w:p w14:paraId="0AF834DB" w14:textId="77777777" w:rsidR="00C648E3" w:rsidRPr="006074AE" w:rsidRDefault="00C648E3" w:rsidP="00C648E3">
      <w:pPr>
        <w:ind w:firstLine="567"/>
        <w:jc w:val="both"/>
        <w:rPr>
          <w:sz w:val="23"/>
          <w:szCs w:val="23"/>
        </w:rPr>
      </w:pPr>
      <w:r w:rsidRPr="006074AE">
        <w:rPr>
          <w:rFonts w:eastAsia="Calibri"/>
          <w:sz w:val="23"/>
          <w:szCs w:val="23"/>
        </w:rPr>
        <w:t>Работы, которые вправе выполнять только специалисты по организации строительства, сведения о которых включены в национальный реестр специалистов в области строительства, должны выполняться в обязательном порядке соответствующими специалистами по организации строительства, сведения о которых включены в национальный реестр специалистов в области строительства.</w:t>
      </w:r>
    </w:p>
    <w:p w14:paraId="4163192A" w14:textId="77777777" w:rsidR="00DB40CD" w:rsidRPr="006074AE" w:rsidRDefault="00C648E3" w:rsidP="00813520">
      <w:pPr>
        <w:pStyle w:val="afc"/>
        <w:tabs>
          <w:tab w:val="clear" w:pos="360"/>
        </w:tabs>
        <w:spacing w:after="0"/>
        <w:ind w:left="0" w:firstLine="540"/>
        <w:rPr>
          <w:sz w:val="23"/>
          <w:szCs w:val="23"/>
        </w:rPr>
      </w:pPr>
      <w:r w:rsidRPr="006074AE">
        <w:rPr>
          <w:sz w:val="23"/>
          <w:szCs w:val="23"/>
        </w:rPr>
        <w:t>К копиям приказов о назначении ответственных лиц должны быть</w:t>
      </w:r>
      <w:r w:rsidR="00DB40CD" w:rsidRPr="006074AE">
        <w:rPr>
          <w:sz w:val="23"/>
          <w:szCs w:val="23"/>
        </w:rPr>
        <w:t xml:space="preserve"> приложен</w:t>
      </w:r>
      <w:r w:rsidRPr="006074AE">
        <w:rPr>
          <w:sz w:val="23"/>
          <w:szCs w:val="23"/>
        </w:rPr>
        <w:t>ы</w:t>
      </w:r>
      <w:r w:rsidR="00DB40CD" w:rsidRPr="006074AE">
        <w:rPr>
          <w:sz w:val="23"/>
          <w:szCs w:val="23"/>
        </w:rPr>
        <w:t xml:space="preserve"> </w:t>
      </w:r>
      <w:r w:rsidRPr="006074AE">
        <w:rPr>
          <w:sz w:val="23"/>
          <w:szCs w:val="23"/>
        </w:rPr>
        <w:t xml:space="preserve">заверенные копии </w:t>
      </w:r>
      <w:r w:rsidR="004508D5" w:rsidRPr="006074AE">
        <w:rPr>
          <w:sz w:val="23"/>
          <w:szCs w:val="23"/>
        </w:rPr>
        <w:t xml:space="preserve">соответствующих </w:t>
      </w:r>
      <w:r w:rsidR="00DB40CD" w:rsidRPr="006074AE">
        <w:rPr>
          <w:sz w:val="23"/>
          <w:szCs w:val="23"/>
        </w:rPr>
        <w:t>удостоверений или протоколов, удостоверяющих прохождение аттестации или проверки знаний в области охраны труда, электробезопасности, пожарной</w:t>
      </w:r>
      <w:r w:rsidR="00960FB6" w:rsidRPr="006074AE">
        <w:rPr>
          <w:sz w:val="23"/>
          <w:szCs w:val="23"/>
        </w:rPr>
        <w:t>, промышленной</w:t>
      </w:r>
      <w:r w:rsidR="00DB40CD" w:rsidRPr="006074AE">
        <w:rPr>
          <w:sz w:val="23"/>
          <w:szCs w:val="23"/>
        </w:rPr>
        <w:t xml:space="preserve"> и экологической безопасности.</w:t>
      </w:r>
    </w:p>
    <w:p w14:paraId="11C941F8" w14:textId="0F5571E9" w:rsidR="005C1AC5" w:rsidRPr="006074AE" w:rsidRDefault="005C1AC5" w:rsidP="00445FC3">
      <w:pPr>
        <w:ind w:firstLine="540"/>
        <w:jc w:val="both"/>
        <w:rPr>
          <w:sz w:val="23"/>
          <w:szCs w:val="23"/>
        </w:rPr>
      </w:pPr>
      <w:r w:rsidRPr="006074AE">
        <w:rPr>
          <w:sz w:val="23"/>
          <w:szCs w:val="23"/>
        </w:rPr>
        <w:t>5.</w:t>
      </w:r>
      <w:r w:rsidR="004B3C4E" w:rsidRPr="006074AE">
        <w:rPr>
          <w:sz w:val="23"/>
          <w:szCs w:val="23"/>
        </w:rPr>
        <w:t>1</w:t>
      </w:r>
      <w:r w:rsidR="00454D3F" w:rsidRPr="006074AE">
        <w:rPr>
          <w:sz w:val="23"/>
          <w:szCs w:val="23"/>
        </w:rPr>
        <w:t>1</w:t>
      </w:r>
      <w:r w:rsidRPr="006074AE">
        <w:rPr>
          <w:sz w:val="23"/>
          <w:szCs w:val="23"/>
        </w:rPr>
        <w:t xml:space="preserve">. </w:t>
      </w:r>
      <w:r w:rsidR="00F33A95" w:rsidRPr="006074AE">
        <w:rPr>
          <w:sz w:val="23"/>
          <w:szCs w:val="23"/>
        </w:rPr>
        <w:t>В необходимых случаях с</w:t>
      </w:r>
      <w:r w:rsidRPr="006074AE">
        <w:rPr>
          <w:sz w:val="23"/>
          <w:szCs w:val="23"/>
        </w:rPr>
        <w:t>огласовать с органами государственного надзора порядок ведения Работ и обеспечить соблюдение его на Строительной площадке. При наличии замечаний органов государственного надзора в процессе выполнения Работ и при сдаче их результата Заказчику устранять допущенные нарушения в срок, указанный в соответствующих предписаниях.</w:t>
      </w:r>
    </w:p>
    <w:p w14:paraId="70F4752C" w14:textId="6F1069EE" w:rsidR="00657AD2" w:rsidRPr="006074AE" w:rsidRDefault="005C1AC5" w:rsidP="00445FC3">
      <w:pPr>
        <w:ind w:firstLine="540"/>
        <w:jc w:val="both"/>
        <w:rPr>
          <w:sz w:val="23"/>
          <w:szCs w:val="23"/>
        </w:rPr>
      </w:pPr>
      <w:r w:rsidRPr="006074AE">
        <w:rPr>
          <w:sz w:val="23"/>
          <w:szCs w:val="23"/>
        </w:rPr>
        <w:t>5.</w:t>
      </w:r>
      <w:r w:rsidR="004B3C4E" w:rsidRPr="006074AE">
        <w:rPr>
          <w:sz w:val="23"/>
          <w:szCs w:val="23"/>
        </w:rPr>
        <w:t>1</w:t>
      </w:r>
      <w:r w:rsidR="00454D3F" w:rsidRPr="006074AE">
        <w:rPr>
          <w:sz w:val="23"/>
          <w:szCs w:val="23"/>
        </w:rPr>
        <w:t>2</w:t>
      </w:r>
      <w:r w:rsidRPr="006074AE">
        <w:rPr>
          <w:sz w:val="23"/>
          <w:szCs w:val="23"/>
        </w:rPr>
        <w:t xml:space="preserve">. </w:t>
      </w:r>
      <w:r w:rsidR="006A2370" w:rsidRPr="006074AE">
        <w:rPr>
          <w:sz w:val="23"/>
          <w:szCs w:val="23"/>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D400E05" w14:textId="084961C4" w:rsidR="009879C0" w:rsidRPr="006074AE" w:rsidRDefault="004B3C4E" w:rsidP="00445FC3">
      <w:pPr>
        <w:ind w:firstLine="540"/>
        <w:jc w:val="both"/>
        <w:rPr>
          <w:sz w:val="23"/>
          <w:szCs w:val="23"/>
        </w:rPr>
      </w:pPr>
      <w:r w:rsidRPr="006074AE">
        <w:rPr>
          <w:sz w:val="23"/>
          <w:szCs w:val="23"/>
        </w:rPr>
        <w:t>5.1</w:t>
      </w:r>
      <w:r w:rsidR="00454D3F" w:rsidRPr="006074AE">
        <w:rPr>
          <w:sz w:val="23"/>
          <w:szCs w:val="23"/>
        </w:rPr>
        <w:t>3</w:t>
      </w:r>
      <w:r w:rsidR="00657AD2" w:rsidRPr="006074AE">
        <w:rPr>
          <w:sz w:val="23"/>
          <w:szCs w:val="23"/>
        </w:rPr>
        <w:t>.</w:t>
      </w:r>
      <w:r w:rsidR="006A2370" w:rsidRPr="006074AE">
        <w:rPr>
          <w:sz w:val="23"/>
          <w:szCs w:val="23"/>
        </w:rPr>
        <w:t xml:space="preserve"> </w:t>
      </w:r>
      <w:r w:rsidR="00113696" w:rsidRPr="006074AE">
        <w:rPr>
          <w:sz w:val="23"/>
          <w:szCs w:val="23"/>
        </w:rPr>
        <w:t xml:space="preserve">В счет цены Работ по Договору доставить на Строительную площадку Строительную технику, </w:t>
      </w:r>
      <w:r w:rsidR="005C1AC5" w:rsidRPr="006074AE">
        <w:rPr>
          <w:sz w:val="23"/>
          <w:szCs w:val="23"/>
        </w:rPr>
        <w:t xml:space="preserve">оборудование, конструкции, материалы, изделия поставки Подрядчика, необходимые для выполнения Работ, осуществить их приемку, разгрузку, складирование, хранение и передачу в монтаж для производства Работ. </w:t>
      </w:r>
      <w:r w:rsidR="009879C0" w:rsidRPr="006074AE">
        <w:rPr>
          <w:sz w:val="23"/>
          <w:szCs w:val="23"/>
        </w:rPr>
        <w:t>Подрядчик гарантирует, что поставляемые им оборудование, конструкции, материалы, изделия буд</w:t>
      </w:r>
      <w:r w:rsidR="00C53FD0" w:rsidRPr="006074AE">
        <w:rPr>
          <w:sz w:val="23"/>
          <w:szCs w:val="23"/>
        </w:rPr>
        <w:t>у</w:t>
      </w:r>
      <w:r w:rsidR="009879C0" w:rsidRPr="006074AE">
        <w:rPr>
          <w:sz w:val="23"/>
          <w:szCs w:val="23"/>
        </w:rPr>
        <w:t xml:space="preserve">т новыми, не использованными ранее, будут соответствовать условиям Договора, будут полностью пригодными для использования по предназначению с учетом климатических условий, места расположения Объекта и эксплуатационных режимов, не имеющими недостатков, обременений, будут упакованы надлежащим образом в соответствии с условиями и сроками хранения до момента вовлечения их в Работы. </w:t>
      </w:r>
      <w:r w:rsidR="005C1AC5" w:rsidRPr="006074AE">
        <w:rPr>
          <w:sz w:val="23"/>
          <w:szCs w:val="23"/>
        </w:rPr>
        <w:t xml:space="preserve">Подрядчик гарантирует, что качество поставляемого им оборудования, конструкций, материалов, изделий будет соответствовать спецификациям, указанным в </w:t>
      </w:r>
      <w:r w:rsidR="0084363E" w:rsidRPr="006074AE">
        <w:rPr>
          <w:sz w:val="23"/>
          <w:szCs w:val="23"/>
        </w:rPr>
        <w:t>П</w:t>
      </w:r>
      <w:r w:rsidR="005C1AC5" w:rsidRPr="006074AE">
        <w:rPr>
          <w:sz w:val="23"/>
          <w:szCs w:val="23"/>
        </w:rPr>
        <w:t>роектной документации, ГОСТ, ТУ, иметь все необходимые сертификаты (качества, соответствия, происхождения, безопасности), технические паспорта и другие документы, удостоверяющие их качество.</w:t>
      </w:r>
      <w:r w:rsidR="009879C0" w:rsidRPr="006074AE">
        <w:rPr>
          <w:sz w:val="23"/>
          <w:szCs w:val="23"/>
        </w:rPr>
        <w:t xml:space="preserve"> </w:t>
      </w:r>
    </w:p>
    <w:p w14:paraId="4D66CB87" w14:textId="4480E174" w:rsidR="00AA7D08" w:rsidRPr="006074AE" w:rsidRDefault="00985934" w:rsidP="00445FC3">
      <w:pPr>
        <w:ind w:firstLine="540"/>
        <w:jc w:val="both"/>
        <w:rPr>
          <w:sz w:val="23"/>
          <w:szCs w:val="23"/>
        </w:rPr>
      </w:pPr>
      <w:r w:rsidRPr="006074AE">
        <w:rPr>
          <w:sz w:val="23"/>
          <w:szCs w:val="23"/>
        </w:rPr>
        <w:t>5.</w:t>
      </w:r>
      <w:r w:rsidR="006F2065" w:rsidRPr="006074AE">
        <w:rPr>
          <w:sz w:val="23"/>
          <w:szCs w:val="23"/>
        </w:rPr>
        <w:t>1</w:t>
      </w:r>
      <w:r w:rsidR="00454D3F" w:rsidRPr="006074AE">
        <w:rPr>
          <w:sz w:val="23"/>
          <w:szCs w:val="23"/>
        </w:rPr>
        <w:t>3</w:t>
      </w:r>
      <w:r w:rsidRPr="006074AE">
        <w:rPr>
          <w:sz w:val="23"/>
          <w:szCs w:val="23"/>
        </w:rPr>
        <w:t xml:space="preserve">.1. </w:t>
      </w:r>
      <w:r w:rsidR="00AA7D08" w:rsidRPr="006074AE">
        <w:rPr>
          <w:sz w:val="23"/>
          <w:szCs w:val="23"/>
        </w:rPr>
        <w:t>Копии сертификатов и других документов, подтверждающих качество поставляемых Подрядчиком оборудования, конструкций, материалов, изделий</w:t>
      </w:r>
      <w:r w:rsidR="00C87B6B" w:rsidRPr="006074AE">
        <w:rPr>
          <w:sz w:val="23"/>
          <w:szCs w:val="23"/>
        </w:rPr>
        <w:t>,</w:t>
      </w:r>
      <w:r w:rsidR="00AA7D08" w:rsidRPr="006074AE">
        <w:rPr>
          <w:sz w:val="23"/>
          <w:szCs w:val="23"/>
        </w:rPr>
        <w:t xml:space="preserve"> должны быть представлены </w:t>
      </w:r>
      <w:r w:rsidR="00AA7D08" w:rsidRPr="006074AE">
        <w:rPr>
          <w:sz w:val="23"/>
          <w:szCs w:val="23"/>
        </w:rPr>
        <w:lastRenderedPageBreak/>
        <w:t xml:space="preserve">Заказчику за </w:t>
      </w:r>
      <w:r w:rsidR="00826B6A" w:rsidRPr="006074AE">
        <w:rPr>
          <w:sz w:val="23"/>
          <w:szCs w:val="23"/>
        </w:rPr>
        <w:t>5</w:t>
      </w:r>
      <w:r w:rsidR="00AA7D08" w:rsidRPr="006074AE">
        <w:rPr>
          <w:sz w:val="23"/>
          <w:szCs w:val="23"/>
        </w:rPr>
        <w:t xml:space="preserve"> (</w:t>
      </w:r>
      <w:r w:rsidR="00826B6A" w:rsidRPr="006074AE">
        <w:rPr>
          <w:sz w:val="23"/>
          <w:szCs w:val="23"/>
        </w:rPr>
        <w:t>Пя</w:t>
      </w:r>
      <w:r w:rsidR="00AA7D08" w:rsidRPr="006074AE">
        <w:rPr>
          <w:sz w:val="23"/>
          <w:szCs w:val="23"/>
        </w:rPr>
        <w:t>т</w:t>
      </w:r>
      <w:r w:rsidRPr="006074AE">
        <w:rPr>
          <w:sz w:val="23"/>
          <w:szCs w:val="23"/>
        </w:rPr>
        <w:t>ь</w:t>
      </w:r>
      <w:r w:rsidR="00AA7D08" w:rsidRPr="006074AE">
        <w:rPr>
          <w:sz w:val="23"/>
          <w:szCs w:val="23"/>
        </w:rPr>
        <w:t>) рабочих дней до начала выполнения Работ, а также должны предоставляться в любое иное время по требованию Заказчика.</w:t>
      </w:r>
    </w:p>
    <w:p w14:paraId="7B9AE1AA" w14:textId="656D58EF" w:rsidR="00AA7D08" w:rsidRPr="006074AE" w:rsidRDefault="00AA7D08" w:rsidP="00445FC3">
      <w:pPr>
        <w:pStyle w:val="RUS111"/>
        <w:numPr>
          <w:ilvl w:val="0"/>
          <w:numId w:val="0"/>
        </w:numPr>
        <w:spacing w:before="0" w:after="0"/>
        <w:ind w:firstLine="540"/>
        <w:rPr>
          <w:bCs w:val="0"/>
          <w:sz w:val="23"/>
          <w:szCs w:val="23"/>
        </w:rPr>
      </w:pPr>
      <w:r w:rsidRPr="006074AE">
        <w:rPr>
          <w:bCs w:val="0"/>
          <w:sz w:val="23"/>
          <w:szCs w:val="23"/>
        </w:rPr>
        <w:t>5.</w:t>
      </w:r>
      <w:r w:rsidR="006F2065" w:rsidRPr="006074AE">
        <w:rPr>
          <w:bCs w:val="0"/>
          <w:sz w:val="23"/>
          <w:szCs w:val="23"/>
        </w:rPr>
        <w:t>1</w:t>
      </w:r>
      <w:r w:rsidR="00454D3F" w:rsidRPr="006074AE">
        <w:rPr>
          <w:bCs w:val="0"/>
          <w:sz w:val="23"/>
          <w:szCs w:val="23"/>
        </w:rPr>
        <w:t>3</w:t>
      </w:r>
      <w:r w:rsidRPr="006074AE">
        <w:rPr>
          <w:bCs w:val="0"/>
          <w:sz w:val="23"/>
          <w:szCs w:val="23"/>
        </w:rPr>
        <w:t>.</w:t>
      </w:r>
      <w:r w:rsidR="00985934" w:rsidRPr="006074AE">
        <w:rPr>
          <w:bCs w:val="0"/>
          <w:sz w:val="23"/>
          <w:szCs w:val="23"/>
        </w:rPr>
        <w:t>2</w:t>
      </w:r>
      <w:r w:rsidRPr="006074AE">
        <w:rPr>
          <w:bCs w:val="0"/>
          <w:sz w:val="23"/>
          <w:szCs w:val="23"/>
        </w:rPr>
        <w:t xml:space="preserve">. Подрядчик предоставляет Заказчику образцы строительных, отделочных, изоляционных и других </w:t>
      </w:r>
      <w:r w:rsidR="00985934" w:rsidRPr="006074AE">
        <w:rPr>
          <w:bCs w:val="0"/>
          <w:sz w:val="23"/>
          <w:szCs w:val="23"/>
        </w:rPr>
        <w:t>м</w:t>
      </w:r>
      <w:r w:rsidRPr="006074AE">
        <w:rPr>
          <w:bCs w:val="0"/>
          <w:sz w:val="23"/>
          <w:szCs w:val="23"/>
        </w:rPr>
        <w:t xml:space="preserve">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8EE012B" w14:textId="77777777" w:rsidR="00985934" w:rsidRPr="006074AE" w:rsidRDefault="00985934" w:rsidP="00445FC3">
      <w:pPr>
        <w:ind w:firstLine="540"/>
        <w:jc w:val="both"/>
        <w:rPr>
          <w:sz w:val="23"/>
          <w:szCs w:val="23"/>
        </w:rPr>
      </w:pPr>
      <w:r w:rsidRPr="006074AE">
        <w:rPr>
          <w:sz w:val="23"/>
          <w:szCs w:val="23"/>
        </w:rPr>
        <w:t>5.</w:t>
      </w:r>
      <w:r w:rsidR="006F2065" w:rsidRPr="006074AE">
        <w:rPr>
          <w:sz w:val="23"/>
          <w:szCs w:val="23"/>
        </w:rPr>
        <w:t>1</w:t>
      </w:r>
      <w:r w:rsidR="0084363E" w:rsidRPr="006074AE">
        <w:rPr>
          <w:sz w:val="23"/>
          <w:szCs w:val="23"/>
        </w:rPr>
        <w:t>3</w:t>
      </w:r>
      <w:r w:rsidRPr="006074AE">
        <w:rPr>
          <w:sz w:val="23"/>
          <w:szCs w:val="23"/>
        </w:rPr>
        <w:t xml:space="preserve">.3. Образцы отделочных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165D5C" w:rsidRPr="006074AE">
        <w:rPr>
          <w:sz w:val="23"/>
          <w:szCs w:val="23"/>
        </w:rPr>
        <w:t xml:space="preserve">Технической </w:t>
      </w:r>
      <w:r w:rsidRPr="006074AE">
        <w:rPr>
          <w:sz w:val="23"/>
          <w:szCs w:val="23"/>
        </w:rPr>
        <w:t>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r w:rsidR="00A86F5D" w:rsidRPr="006074AE">
        <w:rPr>
          <w:sz w:val="23"/>
          <w:szCs w:val="23"/>
        </w:rPr>
        <w:t>.</w:t>
      </w:r>
    </w:p>
    <w:p w14:paraId="730CDF59" w14:textId="46992E82" w:rsidR="00985934" w:rsidRPr="006074AE" w:rsidRDefault="00985934" w:rsidP="007533E5">
      <w:pPr>
        <w:ind w:firstLine="540"/>
        <w:jc w:val="both"/>
        <w:rPr>
          <w:sz w:val="23"/>
          <w:szCs w:val="23"/>
        </w:rPr>
      </w:pPr>
      <w:r w:rsidRPr="006074AE">
        <w:rPr>
          <w:sz w:val="23"/>
          <w:szCs w:val="23"/>
        </w:rPr>
        <w:t>5.</w:t>
      </w:r>
      <w:r w:rsidR="006F2065" w:rsidRPr="006074AE">
        <w:rPr>
          <w:sz w:val="23"/>
          <w:szCs w:val="23"/>
        </w:rPr>
        <w:t>1</w:t>
      </w:r>
      <w:r w:rsidR="0084363E" w:rsidRPr="006074AE">
        <w:rPr>
          <w:sz w:val="23"/>
          <w:szCs w:val="23"/>
        </w:rPr>
        <w:t>3</w:t>
      </w:r>
      <w:r w:rsidRPr="006074AE">
        <w:rPr>
          <w:sz w:val="23"/>
          <w:szCs w:val="23"/>
        </w:rPr>
        <w:t xml:space="preserve">.4. В случае приобретения и использования Подрядчиком либо привлекаемыми им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FE15424" w14:textId="1F55F696" w:rsidR="005C1AC5" w:rsidRPr="006074AE" w:rsidRDefault="005C1AC5" w:rsidP="00445FC3">
      <w:pPr>
        <w:ind w:firstLine="540"/>
        <w:jc w:val="both"/>
        <w:rPr>
          <w:sz w:val="23"/>
          <w:szCs w:val="23"/>
        </w:rPr>
      </w:pPr>
      <w:r w:rsidRPr="006074AE">
        <w:rPr>
          <w:sz w:val="23"/>
          <w:szCs w:val="23"/>
        </w:rPr>
        <w:t>5.</w:t>
      </w:r>
      <w:r w:rsidR="00657AD2" w:rsidRPr="006074AE">
        <w:rPr>
          <w:sz w:val="23"/>
          <w:szCs w:val="23"/>
        </w:rPr>
        <w:t>1</w:t>
      </w:r>
      <w:r w:rsidR="0084363E" w:rsidRPr="006074AE">
        <w:rPr>
          <w:sz w:val="23"/>
          <w:szCs w:val="23"/>
        </w:rPr>
        <w:t>4</w:t>
      </w:r>
      <w:r w:rsidRPr="006074AE">
        <w:rPr>
          <w:sz w:val="23"/>
          <w:szCs w:val="23"/>
        </w:rPr>
        <w:t xml:space="preserve">. </w:t>
      </w:r>
      <w:r w:rsidR="00044D90" w:rsidRPr="006074AE">
        <w:rPr>
          <w:sz w:val="23"/>
          <w:szCs w:val="23"/>
        </w:rPr>
        <w:t>В случае</w:t>
      </w:r>
      <w:r w:rsidR="006F7E83" w:rsidRPr="006074AE">
        <w:rPr>
          <w:sz w:val="23"/>
          <w:szCs w:val="23"/>
        </w:rPr>
        <w:t>,</w:t>
      </w:r>
      <w:r w:rsidR="00044D90" w:rsidRPr="006074AE">
        <w:rPr>
          <w:sz w:val="23"/>
          <w:szCs w:val="23"/>
        </w:rPr>
        <w:t xml:space="preserve"> если производство Работ по Договору осуществляется с использованием </w:t>
      </w:r>
      <w:r w:rsidR="009B0F84" w:rsidRPr="006074AE">
        <w:rPr>
          <w:sz w:val="23"/>
          <w:szCs w:val="23"/>
        </w:rPr>
        <w:t xml:space="preserve">Давальческих </w:t>
      </w:r>
      <w:r w:rsidR="00044D90" w:rsidRPr="006074AE">
        <w:rPr>
          <w:sz w:val="23"/>
          <w:szCs w:val="23"/>
        </w:rPr>
        <w:t xml:space="preserve">материалов </w:t>
      </w:r>
      <w:r w:rsidR="000C1164" w:rsidRPr="006074AE">
        <w:rPr>
          <w:sz w:val="23"/>
          <w:szCs w:val="23"/>
        </w:rPr>
        <w:t xml:space="preserve">и </w:t>
      </w:r>
      <w:r w:rsidR="009B0F84" w:rsidRPr="006074AE">
        <w:rPr>
          <w:sz w:val="23"/>
          <w:szCs w:val="23"/>
        </w:rPr>
        <w:t>О</w:t>
      </w:r>
      <w:r w:rsidR="000C1164" w:rsidRPr="006074AE">
        <w:rPr>
          <w:sz w:val="23"/>
          <w:szCs w:val="23"/>
        </w:rPr>
        <w:t xml:space="preserve">борудования </w:t>
      </w:r>
      <w:r w:rsidR="00044D90" w:rsidRPr="006074AE">
        <w:rPr>
          <w:sz w:val="23"/>
          <w:szCs w:val="23"/>
        </w:rPr>
        <w:t xml:space="preserve">Заказчика, Подрядчик обязан произвести приемку, </w:t>
      </w:r>
      <w:r w:rsidR="005F0730" w:rsidRPr="006074AE">
        <w:rPr>
          <w:sz w:val="23"/>
          <w:szCs w:val="23"/>
        </w:rPr>
        <w:t xml:space="preserve">погрузку, </w:t>
      </w:r>
      <w:r w:rsidR="00044D90" w:rsidRPr="006074AE">
        <w:rPr>
          <w:sz w:val="23"/>
          <w:szCs w:val="23"/>
        </w:rPr>
        <w:t>разгрузку,</w:t>
      </w:r>
      <w:r w:rsidR="005F0730" w:rsidRPr="006074AE">
        <w:rPr>
          <w:sz w:val="23"/>
          <w:szCs w:val="23"/>
        </w:rPr>
        <w:t xml:space="preserve"> транспортировку,</w:t>
      </w:r>
      <w:r w:rsidR="00044D90" w:rsidRPr="006074AE">
        <w:rPr>
          <w:sz w:val="23"/>
          <w:szCs w:val="23"/>
        </w:rPr>
        <w:t xml:space="preserve"> складирование, хранение и передачу для производства Работ изделий, материалов, конструкций и оборудования поставки Заказчика. В случае необоснованного отказа или уклонения в приемке имущества поставки Заказчика Подрядчик обязан возместить Заказчику все возникшие в связи с этим убытки, в том числе расходы по хранению такого имущества</w:t>
      </w:r>
      <w:r w:rsidRPr="006074AE">
        <w:rPr>
          <w:sz w:val="23"/>
          <w:szCs w:val="23"/>
        </w:rPr>
        <w:t>.</w:t>
      </w:r>
    </w:p>
    <w:p w14:paraId="1265B7D5" w14:textId="6D272672" w:rsidR="005C1AC5" w:rsidRPr="006074AE" w:rsidRDefault="005C1AC5" w:rsidP="00445FC3">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5</w:t>
      </w:r>
      <w:r w:rsidRPr="006074AE">
        <w:rPr>
          <w:sz w:val="23"/>
          <w:szCs w:val="23"/>
        </w:rPr>
        <w:t>. Осуществить сборку и монтаж конструкций и обеспечить возможность осуществления монтажных работ, оказания услуг по шефмонтажу организациями, названными Заказчиком</w:t>
      </w:r>
      <w:r w:rsidR="000C1164" w:rsidRPr="006074AE">
        <w:rPr>
          <w:iCs/>
          <w:sz w:val="23"/>
          <w:szCs w:val="23"/>
        </w:rPr>
        <w:t>.</w:t>
      </w:r>
    </w:p>
    <w:p w14:paraId="634A162E" w14:textId="5FCC2DD1" w:rsidR="000917E2"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6</w:t>
      </w:r>
      <w:r w:rsidRPr="006074AE">
        <w:rPr>
          <w:sz w:val="23"/>
          <w:szCs w:val="23"/>
        </w:rPr>
        <w:t>. Известить Заказчика обо всех</w:t>
      </w:r>
      <w:r w:rsidR="003E35FE" w:rsidRPr="006074AE">
        <w:rPr>
          <w:sz w:val="23"/>
          <w:szCs w:val="23"/>
        </w:rPr>
        <w:t xml:space="preserve"> происшествиях на Строительной площадке (авариях, травмах, несчастных</w:t>
      </w:r>
      <w:r w:rsidRPr="006074AE">
        <w:rPr>
          <w:sz w:val="23"/>
          <w:szCs w:val="23"/>
        </w:rPr>
        <w:t xml:space="preserve"> случаях </w:t>
      </w:r>
      <w:r w:rsidR="003E35FE" w:rsidRPr="006074AE">
        <w:rPr>
          <w:sz w:val="23"/>
          <w:szCs w:val="23"/>
        </w:rPr>
        <w:t xml:space="preserve">пожарах, хищениях и иных противоправных действиях, нарушениях технологического режима, загрязнения окружающей среды, забастовки персонала Подрядчика и др.) </w:t>
      </w:r>
      <w:r w:rsidRPr="006074AE">
        <w:rPr>
          <w:sz w:val="23"/>
          <w:szCs w:val="23"/>
        </w:rPr>
        <w:t>и принять все меры для их устранения.</w:t>
      </w:r>
      <w:r w:rsidR="000917E2" w:rsidRPr="006074AE">
        <w:rPr>
          <w:sz w:val="23"/>
          <w:szCs w:val="23"/>
        </w:rPr>
        <w:t xml:space="preserve"> Подрядчик </w:t>
      </w:r>
      <w:r w:rsidR="003E35FE" w:rsidRPr="006074AE">
        <w:rPr>
          <w:sz w:val="23"/>
          <w:szCs w:val="23"/>
        </w:rPr>
        <w:t xml:space="preserve">обязан известить </w:t>
      </w:r>
      <w:r w:rsidR="000917E2" w:rsidRPr="006074AE">
        <w:rPr>
          <w:sz w:val="23"/>
          <w:szCs w:val="23"/>
        </w:rPr>
        <w:t>Заказчика</w:t>
      </w:r>
      <w:r w:rsidR="003E35FE" w:rsidRPr="006074AE">
        <w:rPr>
          <w:sz w:val="23"/>
          <w:szCs w:val="23"/>
        </w:rPr>
        <w:t xml:space="preserve"> о происшествии</w:t>
      </w:r>
      <w:r w:rsidR="000917E2" w:rsidRPr="006074AE">
        <w:rPr>
          <w:sz w:val="23"/>
          <w:szCs w:val="23"/>
        </w:rPr>
        <w:t xml:space="preserve"> в письменной форме, а также с использованием мобильных средств связи</w:t>
      </w:r>
      <w:r w:rsidR="003E35FE" w:rsidRPr="006074AE">
        <w:rPr>
          <w:sz w:val="23"/>
          <w:szCs w:val="23"/>
        </w:rPr>
        <w:t xml:space="preserve"> незамедлительно, но не позднее 24 (Двадцати четырех) часов с момента обнаружения Подрядчик происшествия</w:t>
      </w:r>
      <w:r w:rsidR="000917E2" w:rsidRPr="006074AE">
        <w:rPr>
          <w:sz w:val="23"/>
          <w:szCs w:val="23"/>
        </w:rPr>
        <w:t>.</w:t>
      </w:r>
      <w:r w:rsidR="003E35FE" w:rsidRPr="006074AE">
        <w:rPr>
          <w:sz w:val="23"/>
          <w:szCs w:val="23"/>
        </w:rPr>
        <w:t xml:space="preserve"> Извещение о происшествии должно быть направлено </w:t>
      </w:r>
      <w:r w:rsidR="003E35FE" w:rsidRPr="006074AE">
        <w:rPr>
          <w:sz w:val="23"/>
          <w:szCs w:val="23"/>
          <w:lang w:bidi="ru-RU"/>
        </w:rPr>
        <w:t>по адресу электронной почты, указанному</w:t>
      </w:r>
      <w:r w:rsidR="003E35FE" w:rsidRPr="006074AE">
        <w:rPr>
          <w:sz w:val="23"/>
          <w:szCs w:val="23"/>
        </w:rPr>
        <w:t xml:space="preserve"> в </w:t>
      </w:r>
      <w:r w:rsidR="003E35FE" w:rsidRPr="006074AE">
        <w:rPr>
          <w:sz w:val="23"/>
          <w:szCs w:val="23"/>
          <w:lang w:bidi="ru-RU"/>
        </w:rPr>
        <w:t>Договоре, с последующим направлением оригинала заказным письмом Почтой России (курьерской службой) либо передачей «нарочно» по адресу для направления корреспонденции, указанному</w:t>
      </w:r>
      <w:r w:rsidR="003E35FE" w:rsidRPr="006074AE">
        <w:rPr>
          <w:sz w:val="23"/>
          <w:szCs w:val="23"/>
        </w:rPr>
        <w:t xml:space="preserve"> в </w:t>
      </w:r>
      <w:r w:rsidR="003E35FE" w:rsidRPr="006074AE">
        <w:rPr>
          <w:sz w:val="23"/>
          <w:szCs w:val="23"/>
          <w:lang w:bidi="ru-RU"/>
        </w:rPr>
        <w:t>Договоре.</w:t>
      </w:r>
    </w:p>
    <w:p w14:paraId="2C41DE92" w14:textId="77777777" w:rsidR="000917E2" w:rsidRPr="006074AE" w:rsidRDefault="000917E2" w:rsidP="00445FC3">
      <w:pPr>
        <w:pStyle w:val="RUS111"/>
        <w:numPr>
          <w:ilvl w:val="0"/>
          <w:numId w:val="0"/>
        </w:numPr>
        <w:spacing w:before="0" w:after="0"/>
        <w:ind w:firstLine="540"/>
        <w:rPr>
          <w:sz w:val="23"/>
          <w:szCs w:val="23"/>
        </w:rPr>
      </w:pPr>
      <w:r w:rsidRPr="006074AE">
        <w:rPr>
          <w:sz w:val="23"/>
          <w:szCs w:val="23"/>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604442D" w14:textId="11FAD30F" w:rsidR="0084363E"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7</w:t>
      </w:r>
      <w:r w:rsidRPr="006074AE">
        <w:rPr>
          <w:sz w:val="23"/>
          <w:szCs w:val="23"/>
        </w:rPr>
        <w:t>. Своевременно оформить</w:t>
      </w:r>
      <w:r w:rsidR="00B42176" w:rsidRPr="006074AE">
        <w:rPr>
          <w:sz w:val="23"/>
          <w:szCs w:val="23"/>
        </w:rPr>
        <w:t xml:space="preserve"> собственными силами</w:t>
      </w:r>
      <w:r w:rsidRPr="006074AE">
        <w:rPr>
          <w:sz w:val="23"/>
          <w:szCs w:val="23"/>
        </w:rPr>
        <w:t xml:space="preserve"> Исполнительную документацию в соответствии с</w:t>
      </w:r>
      <w:r w:rsidR="000E6F25" w:rsidRPr="006074AE">
        <w:rPr>
          <w:sz w:val="23"/>
          <w:szCs w:val="23"/>
        </w:rPr>
        <w:t xml:space="preserve"> </w:t>
      </w:r>
      <w:r w:rsidR="005705E9" w:rsidRPr="006074AE">
        <w:rPr>
          <w:sz w:val="23"/>
          <w:szCs w:val="23"/>
        </w:rPr>
        <w:t xml:space="preserve">РД 11-02-2006, </w:t>
      </w:r>
      <w:r w:rsidR="000E6F25" w:rsidRPr="006074AE">
        <w:rPr>
          <w:sz w:val="23"/>
          <w:szCs w:val="23"/>
        </w:rPr>
        <w:t>СП,</w:t>
      </w:r>
      <w:r w:rsidRPr="006074AE">
        <w:rPr>
          <w:sz w:val="23"/>
          <w:szCs w:val="23"/>
        </w:rPr>
        <w:t xml:space="preserve"> СНиП и другими нормативными актами</w:t>
      </w:r>
      <w:r w:rsidR="000E6F25" w:rsidRPr="006074AE">
        <w:rPr>
          <w:sz w:val="23"/>
          <w:szCs w:val="23"/>
        </w:rPr>
        <w:t xml:space="preserve"> РФ</w:t>
      </w:r>
      <w:r w:rsidRPr="006074AE">
        <w:rPr>
          <w:sz w:val="23"/>
          <w:szCs w:val="23"/>
        </w:rPr>
        <w:t xml:space="preserve"> и предоставить ее, а также иную документацию, связанную с выполнением Работ, Заказчику. </w:t>
      </w:r>
    </w:p>
    <w:p w14:paraId="1CB87AF2" w14:textId="44941921" w:rsidR="0084363E"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8</w:t>
      </w:r>
      <w:r w:rsidRPr="006074AE">
        <w:rPr>
          <w:sz w:val="23"/>
          <w:szCs w:val="23"/>
        </w:rPr>
        <w:t xml:space="preserve">. </w:t>
      </w:r>
      <w:r w:rsidR="005E797A" w:rsidRPr="006074AE">
        <w:rPr>
          <w:sz w:val="23"/>
          <w:szCs w:val="23"/>
        </w:rPr>
        <w:t>Право собственности на отходы производства и потребления, образующиеся в результате деятельности Подрядчика, с момента образования принадлежит Подрядчику</w:t>
      </w:r>
      <w:r w:rsidR="00F33A95" w:rsidRPr="006074AE">
        <w:rPr>
          <w:sz w:val="23"/>
          <w:szCs w:val="23"/>
        </w:rPr>
        <w:t>.</w:t>
      </w:r>
      <w:r w:rsidR="00165D5C" w:rsidRPr="006074AE">
        <w:rPr>
          <w:sz w:val="23"/>
          <w:szCs w:val="23"/>
        </w:rPr>
        <w:t xml:space="preserve"> Данное положение не распространяется на лом и отходы черных и цветных металлов, подлежащи</w:t>
      </w:r>
      <w:r w:rsidR="00846964" w:rsidRPr="006074AE">
        <w:rPr>
          <w:sz w:val="23"/>
          <w:szCs w:val="23"/>
        </w:rPr>
        <w:t>х</w:t>
      </w:r>
      <w:r w:rsidR="00165D5C" w:rsidRPr="006074AE">
        <w:rPr>
          <w:sz w:val="23"/>
          <w:szCs w:val="23"/>
        </w:rPr>
        <w:t xml:space="preserve"> передаче Заказчику по акту приема-передачи после завершения Работ. </w:t>
      </w:r>
    </w:p>
    <w:p w14:paraId="6C514E7C" w14:textId="77777777" w:rsidR="00026B30" w:rsidRPr="006074AE" w:rsidRDefault="00026B30" w:rsidP="0084363E">
      <w:pPr>
        <w:ind w:firstLine="540"/>
        <w:jc w:val="both"/>
        <w:rPr>
          <w:sz w:val="23"/>
          <w:szCs w:val="23"/>
        </w:rPr>
      </w:pPr>
      <w:r w:rsidRPr="006074AE">
        <w:rPr>
          <w:sz w:val="23"/>
          <w:szCs w:val="23"/>
        </w:rPr>
        <w:t xml:space="preserve">В случае выполнения демонтажных работ, Подрядчик обязуется выполнить </w:t>
      </w:r>
      <w:r w:rsidR="00783DF8" w:rsidRPr="006074AE">
        <w:rPr>
          <w:sz w:val="23"/>
          <w:szCs w:val="23"/>
        </w:rPr>
        <w:t>работы</w:t>
      </w:r>
      <w:r w:rsidRPr="006074AE">
        <w:rPr>
          <w:sz w:val="23"/>
          <w:szCs w:val="23"/>
        </w:rPr>
        <w:t xml:space="preserve"> методами и способами, обеспечивающими целостность конструкций</w:t>
      </w:r>
      <w:r w:rsidR="00783DF8" w:rsidRPr="006074AE">
        <w:rPr>
          <w:sz w:val="23"/>
          <w:szCs w:val="23"/>
        </w:rPr>
        <w:t xml:space="preserve">, </w:t>
      </w:r>
      <w:r w:rsidRPr="006074AE">
        <w:rPr>
          <w:sz w:val="23"/>
          <w:szCs w:val="23"/>
        </w:rPr>
        <w:t>материалов</w:t>
      </w:r>
      <w:r w:rsidR="00783DF8" w:rsidRPr="006074AE">
        <w:rPr>
          <w:sz w:val="23"/>
          <w:szCs w:val="23"/>
        </w:rPr>
        <w:t>, оборудования</w:t>
      </w:r>
      <w:r w:rsidRPr="006074AE">
        <w:rPr>
          <w:sz w:val="23"/>
          <w:szCs w:val="23"/>
        </w:rPr>
        <w:t>, и по окончании демонтажных работ передать За</w:t>
      </w:r>
      <w:r w:rsidR="00783DF8" w:rsidRPr="006074AE">
        <w:rPr>
          <w:sz w:val="23"/>
          <w:szCs w:val="23"/>
        </w:rPr>
        <w:t>казчику по Акту демонтированные</w:t>
      </w:r>
      <w:r w:rsidRPr="006074AE">
        <w:rPr>
          <w:sz w:val="23"/>
          <w:szCs w:val="23"/>
        </w:rPr>
        <w:t xml:space="preserve"> конст</w:t>
      </w:r>
      <w:r w:rsidR="00783DF8" w:rsidRPr="006074AE">
        <w:rPr>
          <w:sz w:val="23"/>
          <w:szCs w:val="23"/>
        </w:rPr>
        <w:t xml:space="preserve">рукции, </w:t>
      </w:r>
      <w:r w:rsidRPr="006074AE">
        <w:rPr>
          <w:sz w:val="23"/>
          <w:szCs w:val="23"/>
        </w:rPr>
        <w:t>материалы</w:t>
      </w:r>
      <w:r w:rsidR="00783DF8" w:rsidRPr="006074AE">
        <w:rPr>
          <w:sz w:val="23"/>
          <w:szCs w:val="23"/>
        </w:rPr>
        <w:t>, оборудование</w:t>
      </w:r>
      <w:r w:rsidRPr="006074AE">
        <w:rPr>
          <w:sz w:val="23"/>
          <w:szCs w:val="23"/>
        </w:rPr>
        <w:t>.</w:t>
      </w:r>
    </w:p>
    <w:p w14:paraId="063CCA36" w14:textId="2F97202F" w:rsidR="00C93995" w:rsidRPr="006074AE" w:rsidRDefault="00657AD2" w:rsidP="0084363E">
      <w:pPr>
        <w:ind w:firstLine="540"/>
        <w:jc w:val="both"/>
        <w:rPr>
          <w:sz w:val="23"/>
          <w:szCs w:val="23"/>
        </w:rPr>
      </w:pPr>
      <w:r w:rsidRPr="006074AE">
        <w:rPr>
          <w:bCs/>
          <w:sz w:val="23"/>
          <w:szCs w:val="23"/>
        </w:rPr>
        <w:t>5.1</w:t>
      </w:r>
      <w:r w:rsidR="0084363E" w:rsidRPr="006074AE">
        <w:rPr>
          <w:bCs/>
          <w:sz w:val="23"/>
          <w:szCs w:val="23"/>
        </w:rPr>
        <w:t>9</w:t>
      </w:r>
      <w:r w:rsidRPr="006074AE">
        <w:rPr>
          <w:bCs/>
          <w:sz w:val="23"/>
          <w:szCs w:val="23"/>
        </w:rPr>
        <w:t>.</w:t>
      </w:r>
      <w:r w:rsidRPr="006074AE">
        <w:rPr>
          <w:sz w:val="23"/>
          <w:szCs w:val="23"/>
        </w:rPr>
        <w:t xml:space="preserve"> </w:t>
      </w:r>
      <w:r w:rsidR="00C93995" w:rsidRPr="006074AE">
        <w:rPr>
          <w:sz w:val="23"/>
          <w:szCs w:val="23"/>
        </w:rPr>
        <w:t xml:space="preserve">Обеспечивать в процессе </w:t>
      </w:r>
      <w:r w:rsidR="00EC1875" w:rsidRPr="006074AE">
        <w:rPr>
          <w:sz w:val="23"/>
          <w:szCs w:val="23"/>
        </w:rPr>
        <w:t xml:space="preserve">выполнения </w:t>
      </w:r>
      <w:r w:rsidR="00C93995" w:rsidRPr="006074AE">
        <w:rPr>
          <w:sz w:val="23"/>
          <w:szCs w:val="23"/>
        </w:rPr>
        <w:t xml:space="preserve">Работ систематическую уборку Объекта от строительного мусора, а также </w:t>
      </w:r>
      <w:r w:rsidR="00D26F88" w:rsidRPr="006074AE">
        <w:rPr>
          <w:sz w:val="23"/>
          <w:szCs w:val="23"/>
        </w:rPr>
        <w:t>ежедневно</w:t>
      </w:r>
      <w:r w:rsidR="00D760A8" w:rsidRPr="006074AE">
        <w:rPr>
          <w:sz w:val="23"/>
          <w:szCs w:val="23"/>
        </w:rPr>
        <w:t xml:space="preserve"> </w:t>
      </w:r>
      <w:r w:rsidR="00D26F88" w:rsidRPr="006074AE">
        <w:rPr>
          <w:sz w:val="23"/>
          <w:szCs w:val="23"/>
        </w:rPr>
        <w:t xml:space="preserve">вывозить </w:t>
      </w:r>
      <w:r w:rsidR="00C93995" w:rsidRPr="006074AE">
        <w:rPr>
          <w:sz w:val="23"/>
          <w:szCs w:val="23"/>
        </w:rPr>
        <w:t xml:space="preserve">его с Объекта в установленные места, </w:t>
      </w:r>
      <w:r w:rsidR="00F33A95" w:rsidRPr="006074AE">
        <w:rPr>
          <w:sz w:val="23"/>
          <w:szCs w:val="23"/>
        </w:rPr>
        <w:t xml:space="preserve">самостоятельно </w:t>
      </w:r>
      <w:r w:rsidR="00F0194E" w:rsidRPr="006074AE">
        <w:rPr>
          <w:sz w:val="23"/>
          <w:szCs w:val="23"/>
        </w:rPr>
        <w:t xml:space="preserve">вносить плату за все виды негативного воздействия на окружающую среду. </w:t>
      </w:r>
      <w:r w:rsidR="00815E30" w:rsidRPr="006074AE">
        <w:rPr>
          <w:sz w:val="23"/>
          <w:szCs w:val="23"/>
        </w:rPr>
        <w:t xml:space="preserve">Не допускать замусоривания </w:t>
      </w:r>
      <w:r w:rsidR="003B3632" w:rsidRPr="006074AE">
        <w:rPr>
          <w:sz w:val="23"/>
          <w:szCs w:val="23"/>
        </w:rPr>
        <w:t>С</w:t>
      </w:r>
      <w:r w:rsidR="00815E30" w:rsidRPr="006074AE">
        <w:rPr>
          <w:sz w:val="23"/>
          <w:szCs w:val="23"/>
        </w:rPr>
        <w:t xml:space="preserve">троительной площадки </w:t>
      </w:r>
      <w:r w:rsidR="003B3632" w:rsidRPr="006074AE">
        <w:rPr>
          <w:sz w:val="23"/>
          <w:szCs w:val="23"/>
        </w:rPr>
        <w:t xml:space="preserve">и </w:t>
      </w:r>
      <w:r w:rsidR="00815E30" w:rsidRPr="006074AE">
        <w:rPr>
          <w:sz w:val="23"/>
          <w:szCs w:val="23"/>
        </w:rPr>
        <w:t xml:space="preserve">прилегающей к ней территории. </w:t>
      </w:r>
    </w:p>
    <w:p w14:paraId="6526211A" w14:textId="77777777" w:rsidR="002D21FE" w:rsidRPr="006074AE" w:rsidRDefault="002D21FE" w:rsidP="0084363E">
      <w:pPr>
        <w:ind w:firstLine="540"/>
        <w:jc w:val="both"/>
        <w:rPr>
          <w:sz w:val="23"/>
          <w:szCs w:val="23"/>
        </w:rPr>
      </w:pPr>
      <w:r w:rsidRPr="006074AE">
        <w:rPr>
          <w:sz w:val="23"/>
          <w:szCs w:val="23"/>
        </w:rPr>
        <w:t>О</w:t>
      </w:r>
      <w:r w:rsidRPr="006074AE">
        <w:rPr>
          <w:sz w:val="23"/>
          <w:szCs w:val="23"/>
          <w:lang w:eastAsia="ar-SA"/>
        </w:rPr>
        <w:t xml:space="preserve">беспечить чистоту места производства работ, в том числе персонала; содержать в исправном состоянии ограждение рабочих мест, осуществлять ежедневную уборку, а по завершении работ - </w:t>
      </w:r>
      <w:r w:rsidRPr="006074AE">
        <w:rPr>
          <w:sz w:val="23"/>
          <w:szCs w:val="23"/>
          <w:lang w:eastAsia="ar-SA"/>
        </w:rPr>
        <w:lastRenderedPageBreak/>
        <w:t>окончательную уборку Строительной площадки от бытовых и строительных отходов, включая вывоз отходов, до момента сдачи Работ Заказчику. Заказчик вправе приостановить окончательный расчет по Договору до момента уборки Подрядчиком Строительной площадки.</w:t>
      </w:r>
    </w:p>
    <w:p w14:paraId="02D0D816" w14:textId="098E9C7C" w:rsidR="00EB3D03" w:rsidRPr="006074AE" w:rsidRDefault="00657AD2" w:rsidP="00445FC3">
      <w:pPr>
        <w:ind w:firstLine="540"/>
        <w:jc w:val="both"/>
        <w:rPr>
          <w:sz w:val="23"/>
          <w:szCs w:val="23"/>
        </w:rPr>
      </w:pPr>
      <w:r w:rsidRPr="006074AE">
        <w:rPr>
          <w:sz w:val="23"/>
          <w:szCs w:val="23"/>
        </w:rPr>
        <w:t>5.</w:t>
      </w:r>
      <w:r w:rsidR="0084363E" w:rsidRPr="006074AE">
        <w:rPr>
          <w:sz w:val="23"/>
          <w:szCs w:val="23"/>
        </w:rPr>
        <w:t>20</w:t>
      </w:r>
      <w:r w:rsidRPr="006074AE">
        <w:rPr>
          <w:sz w:val="23"/>
          <w:szCs w:val="23"/>
        </w:rPr>
        <w:t xml:space="preserve">. </w:t>
      </w:r>
      <w:r w:rsidR="005C1AC5" w:rsidRPr="006074AE">
        <w:rPr>
          <w:sz w:val="23"/>
          <w:szCs w:val="23"/>
        </w:rPr>
        <w:t xml:space="preserve">Вывезти </w:t>
      </w:r>
      <w:r w:rsidR="00EB3D03" w:rsidRPr="006074AE">
        <w:rPr>
          <w:sz w:val="23"/>
          <w:szCs w:val="23"/>
        </w:rPr>
        <w:t>в течени</w:t>
      </w:r>
      <w:r w:rsidR="0084363E" w:rsidRPr="006074AE">
        <w:rPr>
          <w:sz w:val="23"/>
          <w:szCs w:val="23"/>
        </w:rPr>
        <w:t>е</w:t>
      </w:r>
      <w:r w:rsidR="00EB3D03" w:rsidRPr="006074AE">
        <w:rPr>
          <w:sz w:val="23"/>
          <w:szCs w:val="23"/>
        </w:rPr>
        <w:t xml:space="preserve"> 7 (Семи) календарных дней </w:t>
      </w:r>
      <w:r w:rsidR="00584524" w:rsidRPr="006074AE">
        <w:rPr>
          <w:sz w:val="23"/>
          <w:szCs w:val="23"/>
        </w:rPr>
        <w:t>со дня подписания</w:t>
      </w:r>
      <w:r w:rsidR="0084363E" w:rsidRPr="006074AE">
        <w:rPr>
          <w:sz w:val="23"/>
          <w:szCs w:val="23"/>
        </w:rPr>
        <w:t xml:space="preserve"> последнего по времени Акта КС-2</w:t>
      </w:r>
      <w:r w:rsidR="00584524" w:rsidRPr="006074AE">
        <w:rPr>
          <w:sz w:val="23"/>
          <w:szCs w:val="23"/>
        </w:rPr>
        <w:t xml:space="preserve">, а в случае расторжения, одностороннего отказа от исполнения Договора – с даты расторжения, прекращения обязательств по Договору, </w:t>
      </w:r>
      <w:r w:rsidR="005C1AC5" w:rsidRPr="006074AE">
        <w:rPr>
          <w:sz w:val="23"/>
          <w:szCs w:val="23"/>
        </w:rPr>
        <w:t>за пределы Строительной площадки</w:t>
      </w:r>
      <w:r w:rsidR="0084363E" w:rsidRPr="006074AE">
        <w:rPr>
          <w:sz w:val="23"/>
          <w:szCs w:val="23"/>
        </w:rPr>
        <w:t xml:space="preserve"> </w:t>
      </w:r>
      <w:r w:rsidR="005C1AC5" w:rsidRPr="006074AE">
        <w:rPr>
          <w:sz w:val="23"/>
          <w:szCs w:val="23"/>
        </w:rPr>
        <w:t xml:space="preserve">принадлежащие ему </w:t>
      </w:r>
      <w:r w:rsidR="0084363E" w:rsidRPr="006074AE">
        <w:rPr>
          <w:sz w:val="23"/>
          <w:szCs w:val="23"/>
        </w:rPr>
        <w:t>С</w:t>
      </w:r>
      <w:r w:rsidR="005C1AC5" w:rsidRPr="006074AE">
        <w:rPr>
          <w:sz w:val="23"/>
          <w:szCs w:val="23"/>
        </w:rPr>
        <w:t xml:space="preserve">троительную технику, в том числе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 а также строительный мусор. </w:t>
      </w:r>
      <w:r w:rsidR="0081292B" w:rsidRPr="006074AE">
        <w:rPr>
          <w:sz w:val="23"/>
          <w:szCs w:val="23"/>
        </w:rPr>
        <w:t>При неисполнении данного условия Подрядчик обязуется компенсировать Заказчику затраты по очистке Строительной площадки от имущества Подрядчика.</w:t>
      </w:r>
      <w:r w:rsidR="00D359B2" w:rsidRPr="006074AE">
        <w:rPr>
          <w:sz w:val="23"/>
          <w:szCs w:val="23"/>
        </w:rPr>
        <w:t xml:space="preserve"> </w:t>
      </w:r>
    </w:p>
    <w:p w14:paraId="5E3CBCA1" w14:textId="29423F1A" w:rsidR="00C85D99" w:rsidRPr="006074AE" w:rsidRDefault="000F572C" w:rsidP="00445FC3">
      <w:pPr>
        <w:ind w:firstLine="540"/>
        <w:jc w:val="both"/>
        <w:rPr>
          <w:sz w:val="23"/>
          <w:szCs w:val="23"/>
        </w:rPr>
      </w:pPr>
      <w:r w:rsidRPr="006074AE">
        <w:rPr>
          <w:sz w:val="23"/>
          <w:szCs w:val="23"/>
        </w:rPr>
        <w:t>5.</w:t>
      </w:r>
      <w:r w:rsidR="006F2065" w:rsidRPr="006074AE">
        <w:rPr>
          <w:sz w:val="23"/>
          <w:szCs w:val="23"/>
        </w:rPr>
        <w:t>2</w:t>
      </w:r>
      <w:r w:rsidR="0084363E" w:rsidRPr="006074AE">
        <w:rPr>
          <w:sz w:val="23"/>
          <w:szCs w:val="23"/>
        </w:rPr>
        <w:t>1</w:t>
      </w:r>
      <w:r w:rsidRPr="006074AE">
        <w:rPr>
          <w:sz w:val="23"/>
          <w:szCs w:val="23"/>
        </w:rPr>
        <w:t xml:space="preserve">. </w:t>
      </w:r>
      <w:r w:rsidR="00D359B2" w:rsidRPr="006074AE">
        <w:rPr>
          <w:sz w:val="23"/>
          <w:szCs w:val="23"/>
        </w:rPr>
        <w:t>Передача Строительной площадки Заказчику производится</w:t>
      </w:r>
      <w:r w:rsidR="00EB3D03" w:rsidRPr="006074AE">
        <w:rPr>
          <w:sz w:val="23"/>
          <w:szCs w:val="23"/>
        </w:rPr>
        <w:t xml:space="preserve"> в течени</w:t>
      </w:r>
      <w:r w:rsidR="0084363E" w:rsidRPr="006074AE">
        <w:rPr>
          <w:sz w:val="23"/>
          <w:szCs w:val="23"/>
        </w:rPr>
        <w:t>е</w:t>
      </w:r>
      <w:r w:rsidR="00EB3D03" w:rsidRPr="006074AE">
        <w:rPr>
          <w:sz w:val="23"/>
          <w:szCs w:val="23"/>
        </w:rPr>
        <w:t xml:space="preserve"> 10 (Десяти) календарных дней с даты подписания </w:t>
      </w:r>
      <w:r w:rsidR="0084363E" w:rsidRPr="006074AE">
        <w:rPr>
          <w:sz w:val="23"/>
          <w:szCs w:val="23"/>
        </w:rPr>
        <w:t>последнего по времени Акта КС-2</w:t>
      </w:r>
      <w:r w:rsidR="00EB3D03" w:rsidRPr="006074AE">
        <w:rPr>
          <w:sz w:val="23"/>
          <w:szCs w:val="23"/>
        </w:rPr>
        <w:t xml:space="preserve">, а в случае расторжения, одностороннего отказа от исполнения Договора – с даты расторжения </w:t>
      </w:r>
      <w:r w:rsidR="00D359B2" w:rsidRPr="006074AE">
        <w:rPr>
          <w:sz w:val="23"/>
          <w:szCs w:val="23"/>
        </w:rPr>
        <w:t xml:space="preserve">по Акту сдачи-приемки строительной площадки по окончании </w:t>
      </w:r>
      <w:r w:rsidR="00F116E4" w:rsidRPr="006074AE">
        <w:rPr>
          <w:sz w:val="23"/>
          <w:szCs w:val="23"/>
        </w:rPr>
        <w:t>р</w:t>
      </w:r>
      <w:r w:rsidR="00D359B2" w:rsidRPr="006074AE">
        <w:rPr>
          <w:sz w:val="23"/>
          <w:szCs w:val="23"/>
        </w:rPr>
        <w:t xml:space="preserve">абот </w:t>
      </w:r>
      <w:r w:rsidR="000666E7" w:rsidRPr="006074AE">
        <w:rPr>
          <w:sz w:val="23"/>
          <w:szCs w:val="23"/>
        </w:rPr>
        <w:t>по форме</w:t>
      </w:r>
      <w:r w:rsidR="00D359B2" w:rsidRPr="006074AE">
        <w:rPr>
          <w:sz w:val="23"/>
          <w:szCs w:val="23"/>
        </w:rPr>
        <w:t xml:space="preserve"> Приложени</w:t>
      </w:r>
      <w:r w:rsidR="000666E7" w:rsidRPr="006074AE">
        <w:rPr>
          <w:sz w:val="23"/>
          <w:szCs w:val="23"/>
        </w:rPr>
        <w:t>я</w:t>
      </w:r>
      <w:r w:rsidR="00D359B2" w:rsidRPr="006074AE">
        <w:rPr>
          <w:sz w:val="23"/>
          <w:szCs w:val="23"/>
        </w:rPr>
        <w:t xml:space="preserve"> № </w:t>
      </w:r>
      <w:r w:rsidR="00623D13" w:rsidRPr="006074AE">
        <w:rPr>
          <w:sz w:val="23"/>
          <w:szCs w:val="23"/>
        </w:rPr>
        <w:t xml:space="preserve">5/1 </w:t>
      </w:r>
      <w:r w:rsidR="00D359B2" w:rsidRPr="006074AE">
        <w:rPr>
          <w:sz w:val="23"/>
          <w:szCs w:val="23"/>
        </w:rPr>
        <w:t>к Договору).</w:t>
      </w:r>
    </w:p>
    <w:p w14:paraId="0B6D6A8A" w14:textId="77777777" w:rsidR="00C85D99" w:rsidRPr="006074AE" w:rsidRDefault="000C1164" w:rsidP="00445FC3">
      <w:pPr>
        <w:ind w:firstLine="540"/>
        <w:jc w:val="both"/>
        <w:rPr>
          <w:sz w:val="23"/>
          <w:szCs w:val="23"/>
        </w:rPr>
      </w:pPr>
      <w:r w:rsidRPr="006074AE">
        <w:rPr>
          <w:sz w:val="23"/>
          <w:szCs w:val="23"/>
        </w:rPr>
        <w:t>5.2</w:t>
      </w:r>
      <w:r w:rsidR="00454D3F" w:rsidRPr="006074AE">
        <w:rPr>
          <w:sz w:val="23"/>
          <w:szCs w:val="23"/>
        </w:rPr>
        <w:t>2</w:t>
      </w:r>
      <w:r w:rsidRPr="006074AE">
        <w:rPr>
          <w:sz w:val="23"/>
          <w:szCs w:val="23"/>
        </w:rPr>
        <w:t xml:space="preserve">. </w:t>
      </w:r>
      <w:r w:rsidR="00C85D99" w:rsidRPr="006074AE">
        <w:rPr>
          <w:sz w:val="23"/>
          <w:szCs w:val="23"/>
        </w:rPr>
        <w:t xml:space="preserve">Подрядчик в течение всего срока действия Договора обязан обеспечить наличие у него разрешительной документации на обращение с опасными отходами, образующимися от деятельности Подрядчика при выполнении им работ на </w:t>
      </w:r>
      <w:r w:rsidR="002C4CFD" w:rsidRPr="006074AE">
        <w:rPr>
          <w:sz w:val="23"/>
          <w:szCs w:val="23"/>
        </w:rPr>
        <w:t>С</w:t>
      </w:r>
      <w:r w:rsidR="00C85D99" w:rsidRPr="006074AE">
        <w:rPr>
          <w:sz w:val="23"/>
          <w:szCs w:val="23"/>
        </w:rPr>
        <w:t>троительной площадке</w:t>
      </w:r>
      <w:r w:rsidR="000B1AB7" w:rsidRPr="006074AE">
        <w:rPr>
          <w:sz w:val="23"/>
          <w:szCs w:val="23"/>
        </w:rPr>
        <w:t>,</w:t>
      </w:r>
      <w:r w:rsidR="00C85D99" w:rsidRPr="006074AE">
        <w:rPr>
          <w:sz w:val="23"/>
          <w:szCs w:val="23"/>
        </w:rPr>
        <w:t xml:space="preserve"> и принадлежащим</w:t>
      </w:r>
      <w:r w:rsidR="000B1AB7" w:rsidRPr="006074AE">
        <w:rPr>
          <w:sz w:val="23"/>
          <w:szCs w:val="23"/>
        </w:rPr>
        <w:t>и</w:t>
      </w:r>
      <w:r w:rsidR="00931829" w:rsidRPr="006074AE">
        <w:rPr>
          <w:sz w:val="23"/>
          <w:szCs w:val="23"/>
        </w:rPr>
        <w:t xml:space="preserve"> Подрядчику, а также</w:t>
      </w:r>
      <w:r w:rsidR="00707638" w:rsidRPr="006074AE">
        <w:rPr>
          <w:sz w:val="23"/>
          <w:szCs w:val="23"/>
        </w:rPr>
        <w:t xml:space="preserve"> </w:t>
      </w:r>
      <w:r w:rsidR="00931829" w:rsidRPr="006074AE">
        <w:rPr>
          <w:sz w:val="23"/>
          <w:szCs w:val="23"/>
        </w:rPr>
        <w:t xml:space="preserve">разрешительной документации на выбросы </w:t>
      </w:r>
      <w:r w:rsidR="00D4568E" w:rsidRPr="006074AE">
        <w:rPr>
          <w:sz w:val="23"/>
          <w:szCs w:val="23"/>
        </w:rPr>
        <w:t>и сбросы загрязняющих веществ в окружающую среду</w:t>
      </w:r>
      <w:r w:rsidR="00707638" w:rsidRPr="006074AE">
        <w:rPr>
          <w:sz w:val="23"/>
          <w:szCs w:val="23"/>
        </w:rPr>
        <w:t xml:space="preserve">, в случаях эксплуатации Подрядчиком технических устройств, оборудования, выполнения работ, оказывающих соответствующие виды негативного воздействия на окружающую среду. </w:t>
      </w:r>
    </w:p>
    <w:p w14:paraId="5B1D4341" w14:textId="7F9CDD50" w:rsidR="003E5DCF" w:rsidRPr="006074AE" w:rsidRDefault="000C1164" w:rsidP="003E5DCF">
      <w:pPr>
        <w:ind w:firstLine="540"/>
        <w:jc w:val="both"/>
        <w:rPr>
          <w:sz w:val="23"/>
          <w:szCs w:val="23"/>
        </w:rPr>
      </w:pPr>
      <w:r w:rsidRPr="006074AE">
        <w:rPr>
          <w:sz w:val="23"/>
          <w:szCs w:val="23"/>
        </w:rPr>
        <w:t>5.23. Подрядчик обязан обеспечить и организовать размещение, складирование, транспортирование</w:t>
      </w:r>
      <w:r w:rsidRPr="006074AE" w:rsidDel="00BF62D8">
        <w:rPr>
          <w:sz w:val="23"/>
          <w:szCs w:val="23"/>
        </w:rPr>
        <w:t xml:space="preserve"> </w:t>
      </w:r>
      <w:r w:rsidRPr="006074AE">
        <w:rPr>
          <w:sz w:val="23"/>
          <w:szCs w:val="23"/>
        </w:rPr>
        <w:t>принадлежащих ему отходов в соответствии с требованиями законодательства РФ.</w:t>
      </w:r>
    </w:p>
    <w:p w14:paraId="3FE33435" w14:textId="77777777" w:rsidR="00931829" w:rsidRPr="006074AE" w:rsidRDefault="000C1164"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4</w:t>
      </w:r>
      <w:r w:rsidR="000F572C" w:rsidRPr="006074AE">
        <w:rPr>
          <w:sz w:val="23"/>
          <w:szCs w:val="23"/>
        </w:rPr>
        <w:t xml:space="preserve">. </w:t>
      </w:r>
      <w:r w:rsidR="00931829" w:rsidRPr="006074AE">
        <w:rPr>
          <w:sz w:val="23"/>
          <w:szCs w:val="23"/>
        </w:rPr>
        <w:t xml:space="preserve">По требованию Заказчика Подрядчик обязан предоставить </w:t>
      </w:r>
      <w:r w:rsidR="003F4EE1" w:rsidRPr="006074AE">
        <w:rPr>
          <w:sz w:val="23"/>
          <w:szCs w:val="23"/>
        </w:rPr>
        <w:t xml:space="preserve">любую </w:t>
      </w:r>
      <w:r w:rsidR="00931829" w:rsidRPr="006074AE">
        <w:rPr>
          <w:sz w:val="23"/>
          <w:szCs w:val="23"/>
        </w:rPr>
        <w:t xml:space="preserve">информацию </w:t>
      </w:r>
      <w:r w:rsidR="003F4EE1" w:rsidRPr="006074AE">
        <w:rPr>
          <w:sz w:val="23"/>
          <w:szCs w:val="23"/>
        </w:rPr>
        <w:t xml:space="preserve">и документацию, подтверждающую </w:t>
      </w:r>
      <w:r w:rsidR="00931829" w:rsidRPr="006074AE">
        <w:rPr>
          <w:sz w:val="23"/>
          <w:szCs w:val="23"/>
        </w:rPr>
        <w:t>соблюдени</w:t>
      </w:r>
      <w:r w:rsidR="003F4EE1" w:rsidRPr="006074AE">
        <w:rPr>
          <w:sz w:val="23"/>
          <w:szCs w:val="23"/>
        </w:rPr>
        <w:t>е</w:t>
      </w:r>
      <w:r w:rsidR="00931829" w:rsidRPr="006074AE">
        <w:rPr>
          <w:sz w:val="23"/>
          <w:szCs w:val="23"/>
        </w:rPr>
        <w:t xml:space="preserve"> требований законодательства РФ в области охраны окружающей среды</w:t>
      </w:r>
      <w:r w:rsidR="003F4EE1" w:rsidRPr="006074AE">
        <w:rPr>
          <w:sz w:val="23"/>
          <w:szCs w:val="23"/>
        </w:rPr>
        <w:t xml:space="preserve">. </w:t>
      </w:r>
    </w:p>
    <w:p w14:paraId="7021D34F" w14:textId="3B529917" w:rsidR="000C1164" w:rsidRPr="006074AE" w:rsidRDefault="000C1164" w:rsidP="000C1164">
      <w:pPr>
        <w:ind w:firstLine="540"/>
        <w:jc w:val="both"/>
        <w:rPr>
          <w:sz w:val="23"/>
          <w:szCs w:val="23"/>
        </w:rPr>
      </w:pPr>
      <w:r w:rsidRPr="006074AE">
        <w:rPr>
          <w:sz w:val="23"/>
          <w:szCs w:val="23"/>
        </w:rPr>
        <w:t>5.25. Осуществить все действия, необходимые для предъявления Работ к приемке Рабочей комиссией. Обеспечить свое участие в приемке и участие привлеченных им Субподрядчиков. Подрядчик при необходимости обязуется оказать необходимое содействие при предъявлении Работ (законченного строительством объекта) Заказчиком Застройщику.</w:t>
      </w:r>
    </w:p>
    <w:p w14:paraId="5CB462ED" w14:textId="0DB8B3A3" w:rsidR="000A1C0E" w:rsidRPr="006074AE" w:rsidRDefault="000A1C0E"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6</w:t>
      </w:r>
      <w:r w:rsidRPr="006074AE">
        <w:rPr>
          <w:sz w:val="23"/>
          <w:szCs w:val="23"/>
        </w:rPr>
        <w:t>. В случае ликвидации, реорганизации, банкротств</w:t>
      </w:r>
      <w:r w:rsidR="00707638" w:rsidRPr="006074AE">
        <w:rPr>
          <w:sz w:val="23"/>
          <w:szCs w:val="23"/>
        </w:rPr>
        <w:t>а</w:t>
      </w:r>
      <w:r w:rsidRPr="006074AE">
        <w:rPr>
          <w:sz w:val="23"/>
          <w:szCs w:val="23"/>
        </w:rPr>
        <w:t xml:space="preserve"> письменно уведомить об </w:t>
      </w:r>
      <w:r w:rsidR="00707638" w:rsidRPr="006074AE">
        <w:rPr>
          <w:sz w:val="23"/>
          <w:szCs w:val="23"/>
        </w:rPr>
        <w:t xml:space="preserve">этом </w:t>
      </w:r>
      <w:r w:rsidRPr="006074AE">
        <w:rPr>
          <w:sz w:val="23"/>
          <w:szCs w:val="23"/>
        </w:rPr>
        <w:t xml:space="preserve">Заказчика. Уведомление должно быть направлено Подрядчиком </w:t>
      </w:r>
      <w:r w:rsidR="000C1F02" w:rsidRPr="006074AE">
        <w:rPr>
          <w:sz w:val="23"/>
          <w:szCs w:val="23"/>
        </w:rPr>
        <w:t>в течение 3 (</w:t>
      </w:r>
      <w:r w:rsidR="007A3DA8" w:rsidRPr="006074AE">
        <w:rPr>
          <w:sz w:val="23"/>
          <w:szCs w:val="23"/>
        </w:rPr>
        <w:t>Т</w:t>
      </w:r>
      <w:r w:rsidR="000C1F02" w:rsidRPr="006074AE">
        <w:rPr>
          <w:sz w:val="23"/>
          <w:szCs w:val="23"/>
        </w:rPr>
        <w:t>рех) рабочих дней с даты принятия решения о ликвидации, реорганизации</w:t>
      </w:r>
      <w:r w:rsidR="002C2825" w:rsidRPr="006074AE">
        <w:rPr>
          <w:sz w:val="23"/>
          <w:szCs w:val="23"/>
        </w:rPr>
        <w:t xml:space="preserve">, а в случае банкротства </w:t>
      </w:r>
      <w:r w:rsidR="005F6A29" w:rsidRPr="006074AE">
        <w:rPr>
          <w:sz w:val="23"/>
          <w:szCs w:val="23"/>
        </w:rPr>
        <w:t xml:space="preserve">Подрядчика </w:t>
      </w:r>
      <w:r w:rsidR="002C2825" w:rsidRPr="006074AE">
        <w:rPr>
          <w:sz w:val="23"/>
          <w:szCs w:val="23"/>
        </w:rPr>
        <w:t xml:space="preserve">– в течение 3 (Трех) </w:t>
      </w:r>
      <w:r w:rsidR="004A5F07" w:rsidRPr="006074AE">
        <w:rPr>
          <w:sz w:val="23"/>
          <w:szCs w:val="23"/>
        </w:rPr>
        <w:t xml:space="preserve">календарных </w:t>
      </w:r>
      <w:r w:rsidR="002C2825" w:rsidRPr="006074AE">
        <w:rPr>
          <w:sz w:val="23"/>
          <w:szCs w:val="23"/>
        </w:rPr>
        <w:t xml:space="preserve">дней с даты принятия к производству судом заявления о </w:t>
      </w:r>
      <w:r w:rsidR="00F33A95" w:rsidRPr="006074AE">
        <w:rPr>
          <w:sz w:val="23"/>
          <w:szCs w:val="23"/>
        </w:rPr>
        <w:t>признании</w:t>
      </w:r>
      <w:r w:rsidR="000C1F02" w:rsidRPr="006074AE">
        <w:rPr>
          <w:sz w:val="23"/>
          <w:szCs w:val="23"/>
        </w:rPr>
        <w:t xml:space="preserve"> </w:t>
      </w:r>
      <w:r w:rsidR="002C2825" w:rsidRPr="006074AE">
        <w:rPr>
          <w:sz w:val="23"/>
          <w:szCs w:val="23"/>
        </w:rPr>
        <w:t xml:space="preserve">Подрядчика банкротом. </w:t>
      </w:r>
    </w:p>
    <w:p w14:paraId="0F44073A" w14:textId="77777777" w:rsidR="002C2825" w:rsidRPr="006074AE" w:rsidRDefault="00707638" w:rsidP="00445FC3">
      <w:pPr>
        <w:ind w:firstLine="540"/>
        <w:jc w:val="both"/>
        <w:rPr>
          <w:sz w:val="23"/>
          <w:szCs w:val="23"/>
        </w:rPr>
      </w:pPr>
      <w:r w:rsidRPr="006074AE">
        <w:rPr>
          <w:sz w:val="23"/>
          <w:szCs w:val="23"/>
        </w:rPr>
        <w:t xml:space="preserve">В случае принятия Подрядчиком решения о ликвидации, реорганизации либо в случае введения в отношении Подрядчика процедуры банкротства </w:t>
      </w:r>
      <w:r w:rsidR="002C2825" w:rsidRPr="006074AE">
        <w:rPr>
          <w:sz w:val="23"/>
          <w:szCs w:val="23"/>
        </w:rPr>
        <w:t>Заказчик оставляет за собой право досрочно в одностороннем порядке</w:t>
      </w:r>
      <w:r w:rsidR="002076C0" w:rsidRPr="006074AE">
        <w:rPr>
          <w:sz w:val="23"/>
          <w:szCs w:val="23"/>
        </w:rPr>
        <w:t xml:space="preserve"> без обращения в суд отказаться от исполнения </w:t>
      </w:r>
      <w:r w:rsidR="004219E6" w:rsidRPr="006074AE">
        <w:rPr>
          <w:sz w:val="23"/>
          <w:szCs w:val="23"/>
        </w:rPr>
        <w:t>Д</w:t>
      </w:r>
      <w:r w:rsidR="002076C0" w:rsidRPr="006074AE">
        <w:rPr>
          <w:sz w:val="23"/>
          <w:szCs w:val="23"/>
        </w:rPr>
        <w:t>оговора</w:t>
      </w:r>
      <w:r w:rsidR="002C2825" w:rsidRPr="006074AE">
        <w:rPr>
          <w:sz w:val="23"/>
          <w:szCs w:val="23"/>
        </w:rPr>
        <w:t xml:space="preserve">. </w:t>
      </w:r>
    </w:p>
    <w:p w14:paraId="3FD5E97A" w14:textId="63FB3FD5" w:rsidR="00696C8C" w:rsidRPr="006074AE" w:rsidRDefault="00696C8C"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7</w:t>
      </w:r>
      <w:r w:rsidRPr="006074AE">
        <w:rPr>
          <w:sz w:val="23"/>
          <w:szCs w:val="23"/>
        </w:rPr>
        <w:t>. Подрядчик</w:t>
      </w:r>
      <w:r w:rsidRPr="006074AE">
        <w:rPr>
          <w:i/>
          <w:sz w:val="23"/>
          <w:szCs w:val="23"/>
        </w:rPr>
        <w:t xml:space="preserve"> </w:t>
      </w:r>
      <w:r w:rsidRPr="006074AE">
        <w:rPr>
          <w:sz w:val="23"/>
          <w:szCs w:val="23"/>
        </w:rPr>
        <w:t xml:space="preserve">обязан перед началом рабочей смены и допуском работников к работе провести осмотр </w:t>
      </w:r>
      <w:r w:rsidR="003464A0" w:rsidRPr="006074AE">
        <w:rPr>
          <w:sz w:val="23"/>
          <w:szCs w:val="23"/>
        </w:rPr>
        <w:t xml:space="preserve">своих </w:t>
      </w:r>
      <w:r w:rsidRPr="006074AE">
        <w:rPr>
          <w:sz w:val="23"/>
          <w:szCs w:val="23"/>
        </w:rPr>
        <w:t xml:space="preserve">работников </w:t>
      </w:r>
      <w:r w:rsidR="003464A0" w:rsidRPr="006074AE">
        <w:rPr>
          <w:sz w:val="23"/>
          <w:szCs w:val="23"/>
        </w:rPr>
        <w:t xml:space="preserve">и работников Субподрядчика </w:t>
      </w:r>
      <w:r w:rsidRPr="006074AE">
        <w:rPr>
          <w:sz w:val="23"/>
          <w:szCs w:val="23"/>
        </w:rPr>
        <w:t>на предмет отсутствия алкогольного, наркотического или токсического опьянения.</w:t>
      </w:r>
    </w:p>
    <w:p w14:paraId="0C6ACA03" w14:textId="61FE415F" w:rsidR="00696C8C"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.1.</w:t>
      </w:r>
      <w:r w:rsidR="00696C8C" w:rsidRPr="006074AE">
        <w:rPr>
          <w:sz w:val="23"/>
          <w:szCs w:val="23"/>
        </w:rPr>
        <w:t xml:space="preserve"> Подрядчик обязан не допускать к работе (отстранить от работы) работников Подрядчика (а в случае привлечения субподрядных организаций </w:t>
      </w:r>
      <w:r w:rsidR="00F33A95" w:rsidRPr="006074AE">
        <w:rPr>
          <w:sz w:val="23"/>
          <w:szCs w:val="23"/>
        </w:rPr>
        <w:t>-</w:t>
      </w:r>
      <w:r w:rsidR="00696C8C" w:rsidRPr="006074AE">
        <w:rPr>
          <w:sz w:val="23"/>
          <w:szCs w:val="23"/>
        </w:rPr>
        <w:t xml:space="preserve"> работников Субподрядчика), появившихся на </w:t>
      </w:r>
      <w:r w:rsidR="00EC70EF" w:rsidRPr="006074AE">
        <w:rPr>
          <w:sz w:val="23"/>
          <w:szCs w:val="23"/>
        </w:rPr>
        <w:t xml:space="preserve">территории </w:t>
      </w:r>
      <w:r w:rsidR="00956407" w:rsidRPr="006074AE">
        <w:rPr>
          <w:sz w:val="23"/>
          <w:szCs w:val="23"/>
        </w:rPr>
        <w:t>С</w:t>
      </w:r>
      <w:r w:rsidR="00EC70EF" w:rsidRPr="006074AE">
        <w:rPr>
          <w:sz w:val="23"/>
          <w:szCs w:val="23"/>
        </w:rPr>
        <w:t>троительной площадки</w:t>
      </w:r>
      <w:r w:rsidR="00707638" w:rsidRPr="006074AE">
        <w:rPr>
          <w:sz w:val="23"/>
          <w:szCs w:val="23"/>
        </w:rPr>
        <w:t xml:space="preserve"> </w:t>
      </w:r>
      <w:r w:rsidR="00696C8C" w:rsidRPr="006074AE">
        <w:rPr>
          <w:sz w:val="23"/>
          <w:szCs w:val="23"/>
        </w:rPr>
        <w:t>в состоянии алкогольного, наркотического или токсического опьянения.</w:t>
      </w:r>
    </w:p>
    <w:p w14:paraId="77D47CA6" w14:textId="60D1C744" w:rsidR="00696C8C"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 xml:space="preserve">.2. </w:t>
      </w:r>
      <w:r w:rsidR="00696C8C" w:rsidRPr="006074AE">
        <w:rPr>
          <w:sz w:val="23"/>
          <w:szCs w:val="23"/>
        </w:rPr>
        <w:t>Подрядчик обязан</w:t>
      </w:r>
      <w:r w:rsidRPr="006074AE">
        <w:rPr>
          <w:sz w:val="23"/>
          <w:szCs w:val="23"/>
        </w:rPr>
        <w:t xml:space="preserve"> </w:t>
      </w:r>
      <w:r w:rsidR="00696C8C" w:rsidRPr="006074AE">
        <w:rPr>
          <w:sz w:val="23"/>
          <w:szCs w:val="23"/>
        </w:rPr>
        <w:t>не допускать пронос и нахождение на территории Объекта веществ, вызывающих алкогольное, наркотич</w:t>
      </w:r>
      <w:r w:rsidR="003464A0" w:rsidRPr="006074AE">
        <w:rPr>
          <w:sz w:val="23"/>
          <w:szCs w:val="23"/>
        </w:rPr>
        <w:t xml:space="preserve">еское или токсическое опьянение, своими работниками и работниками </w:t>
      </w:r>
      <w:r w:rsidR="00005C42" w:rsidRPr="006074AE">
        <w:rPr>
          <w:sz w:val="23"/>
          <w:szCs w:val="23"/>
        </w:rPr>
        <w:t>Субподрядчика</w:t>
      </w:r>
      <w:r w:rsidR="003464A0" w:rsidRPr="006074AE">
        <w:rPr>
          <w:sz w:val="23"/>
          <w:szCs w:val="23"/>
        </w:rPr>
        <w:t>.</w:t>
      </w:r>
    </w:p>
    <w:p w14:paraId="2DBEE8E9" w14:textId="36304FDE" w:rsidR="001C1D19"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w:t>
      </w:r>
      <w:r w:rsidR="00587C17" w:rsidRPr="006074AE">
        <w:rPr>
          <w:sz w:val="23"/>
          <w:szCs w:val="23"/>
        </w:rPr>
        <w:t>3</w:t>
      </w:r>
      <w:r w:rsidRPr="006074AE">
        <w:rPr>
          <w:sz w:val="23"/>
          <w:szCs w:val="23"/>
        </w:rPr>
        <w:t xml:space="preserve">. </w:t>
      </w:r>
      <w:r w:rsidR="00B11CEB" w:rsidRPr="006074AE">
        <w:rPr>
          <w:sz w:val="23"/>
          <w:szCs w:val="23"/>
        </w:rPr>
        <w:t>При установлении факта нахождения работников Подрядчика</w:t>
      </w:r>
      <w:r w:rsidR="00956407" w:rsidRPr="006074AE">
        <w:rPr>
          <w:sz w:val="23"/>
          <w:szCs w:val="23"/>
        </w:rPr>
        <w:t xml:space="preserve"> </w:t>
      </w:r>
      <w:r w:rsidR="00E91A7C" w:rsidRPr="006074AE">
        <w:rPr>
          <w:sz w:val="23"/>
          <w:szCs w:val="23"/>
        </w:rPr>
        <w:t>(С</w:t>
      </w:r>
      <w:r w:rsidR="007C79F7" w:rsidRPr="006074AE">
        <w:rPr>
          <w:sz w:val="23"/>
          <w:szCs w:val="23"/>
        </w:rPr>
        <w:t>убподрядчика</w:t>
      </w:r>
      <w:r w:rsidR="00E91A7C" w:rsidRPr="006074AE">
        <w:rPr>
          <w:sz w:val="23"/>
          <w:szCs w:val="23"/>
        </w:rPr>
        <w:t>)</w:t>
      </w:r>
      <w:r w:rsidR="00B11CEB" w:rsidRPr="006074AE">
        <w:rPr>
          <w:sz w:val="23"/>
          <w:szCs w:val="23"/>
        </w:rPr>
        <w:t xml:space="preserve"> в состоянии алкогольного, наркотического или токсического опьянения </w:t>
      </w:r>
      <w:r w:rsidR="00A91E97" w:rsidRPr="006074AE">
        <w:rPr>
          <w:sz w:val="23"/>
          <w:szCs w:val="23"/>
        </w:rPr>
        <w:t xml:space="preserve">и/или факта употребления алкогольных, наркотических или токсических веществ </w:t>
      </w:r>
      <w:r w:rsidR="00B11CEB" w:rsidRPr="006074AE">
        <w:rPr>
          <w:sz w:val="23"/>
          <w:szCs w:val="23"/>
        </w:rPr>
        <w:t xml:space="preserve">на </w:t>
      </w:r>
      <w:r w:rsidR="00110C8C" w:rsidRPr="006074AE">
        <w:rPr>
          <w:sz w:val="23"/>
          <w:szCs w:val="23"/>
        </w:rPr>
        <w:t xml:space="preserve">территории </w:t>
      </w:r>
      <w:r w:rsidR="00956407" w:rsidRPr="006074AE">
        <w:rPr>
          <w:sz w:val="23"/>
          <w:szCs w:val="23"/>
        </w:rPr>
        <w:t>С</w:t>
      </w:r>
      <w:r w:rsidR="00110C8C" w:rsidRPr="006074AE">
        <w:rPr>
          <w:sz w:val="23"/>
          <w:szCs w:val="23"/>
        </w:rPr>
        <w:t>троительной площадки</w:t>
      </w:r>
      <w:r w:rsidR="00B11CEB" w:rsidRPr="006074AE">
        <w:rPr>
          <w:sz w:val="23"/>
          <w:szCs w:val="23"/>
        </w:rPr>
        <w:t xml:space="preserve">, Подрядчик обязан немедленно отозвать работника с </w:t>
      </w:r>
      <w:r w:rsidR="00E91A7C" w:rsidRPr="006074AE">
        <w:rPr>
          <w:sz w:val="23"/>
          <w:szCs w:val="23"/>
        </w:rPr>
        <w:t>О</w:t>
      </w:r>
      <w:r w:rsidR="00B11CEB" w:rsidRPr="006074AE">
        <w:rPr>
          <w:sz w:val="23"/>
          <w:szCs w:val="23"/>
        </w:rPr>
        <w:t xml:space="preserve">бъекта Заказчика и принять соответствующие меры по исключению повторного нахождения данного работника на объектах Заказчика. </w:t>
      </w:r>
    </w:p>
    <w:p w14:paraId="0DDCE963" w14:textId="77777777" w:rsidR="00FA492C" w:rsidRPr="006074AE" w:rsidRDefault="00FF2172" w:rsidP="00445FC3">
      <w:pPr>
        <w:ind w:firstLine="540"/>
        <w:jc w:val="both"/>
        <w:rPr>
          <w:sz w:val="23"/>
          <w:szCs w:val="23"/>
        </w:rPr>
      </w:pPr>
      <w:r w:rsidRPr="006074AE">
        <w:rPr>
          <w:sz w:val="23"/>
          <w:szCs w:val="23"/>
        </w:rPr>
        <w:t>5.</w:t>
      </w:r>
      <w:r w:rsidR="00C22089" w:rsidRPr="006074AE">
        <w:rPr>
          <w:sz w:val="23"/>
          <w:szCs w:val="23"/>
        </w:rPr>
        <w:t>2</w:t>
      </w:r>
      <w:r w:rsidR="0084363E" w:rsidRPr="006074AE">
        <w:rPr>
          <w:sz w:val="23"/>
          <w:szCs w:val="23"/>
        </w:rPr>
        <w:t>8</w:t>
      </w:r>
      <w:r w:rsidRPr="006074AE">
        <w:rPr>
          <w:sz w:val="23"/>
          <w:szCs w:val="23"/>
        </w:rPr>
        <w:t>.</w:t>
      </w:r>
      <w:r w:rsidR="005F6A29" w:rsidRPr="006074AE">
        <w:rPr>
          <w:sz w:val="23"/>
          <w:szCs w:val="23"/>
        </w:rPr>
        <w:t xml:space="preserve"> </w:t>
      </w:r>
      <w:r w:rsidR="00584524" w:rsidRPr="006074AE">
        <w:rPr>
          <w:sz w:val="23"/>
          <w:szCs w:val="23"/>
        </w:rPr>
        <w:t>П</w:t>
      </w:r>
      <w:r w:rsidR="008B5D48" w:rsidRPr="006074AE">
        <w:rPr>
          <w:sz w:val="23"/>
          <w:szCs w:val="23"/>
        </w:rPr>
        <w:t xml:space="preserve">ри выполнении </w:t>
      </w:r>
      <w:r w:rsidR="00D95D3C" w:rsidRPr="006074AE">
        <w:rPr>
          <w:sz w:val="23"/>
          <w:szCs w:val="23"/>
        </w:rPr>
        <w:t>Р</w:t>
      </w:r>
      <w:r w:rsidR="00587C17" w:rsidRPr="006074AE">
        <w:rPr>
          <w:sz w:val="23"/>
          <w:szCs w:val="23"/>
        </w:rPr>
        <w:t>абот на территории Заказчика</w:t>
      </w:r>
      <w:r w:rsidR="008B5D48" w:rsidRPr="006074AE">
        <w:rPr>
          <w:sz w:val="23"/>
          <w:szCs w:val="23"/>
        </w:rPr>
        <w:t xml:space="preserve"> перед началом </w:t>
      </w:r>
      <w:r w:rsidR="007C79F7" w:rsidRPr="006074AE">
        <w:rPr>
          <w:sz w:val="23"/>
          <w:szCs w:val="23"/>
        </w:rPr>
        <w:t>Р</w:t>
      </w:r>
      <w:r w:rsidR="00587C17" w:rsidRPr="006074AE">
        <w:rPr>
          <w:sz w:val="23"/>
          <w:szCs w:val="23"/>
        </w:rPr>
        <w:t>абот</w:t>
      </w:r>
      <w:r w:rsidR="008B5D48" w:rsidRPr="006074AE">
        <w:rPr>
          <w:sz w:val="23"/>
          <w:szCs w:val="23"/>
        </w:rPr>
        <w:t xml:space="preserve"> Подрядчик обязан предоставить Заказчику сведения о прохождении персоналом</w:t>
      </w:r>
      <w:r w:rsidR="00921049" w:rsidRPr="006074AE">
        <w:rPr>
          <w:sz w:val="23"/>
          <w:szCs w:val="23"/>
        </w:rPr>
        <w:t xml:space="preserve"> Подрядчика, персоналом </w:t>
      </w:r>
      <w:r w:rsidR="00756495" w:rsidRPr="006074AE">
        <w:rPr>
          <w:sz w:val="23"/>
          <w:szCs w:val="23"/>
        </w:rPr>
        <w:t xml:space="preserve">Субподрядчиков </w:t>
      </w:r>
      <w:r w:rsidR="008B5D48" w:rsidRPr="006074AE">
        <w:rPr>
          <w:sz w:val="23"/>
          <w:szCs w:val="23"/>
        </w:rPr>
        <w:t xml:space="preserve">медицинских осмотров (обследования) о пригодности работников к выполнению данных видов </w:t>
      </w:r>
      <w:r w:rsidR="007C79F7" w:rsidRPr="006074AE">
        <w:rPr>
          <w:sz w:val="23"/>
          <w:szCs w:val="23"/>
        </w:rPr>
        <w:t>Р</w:t>
      </w:r>
      <w:r w:rsidR="008B5D48" w:rsidRPr="006074AE">
        <w:rPr>
          <w:sz w:val="23"/>
          <w:szCs w:val="23"/>
        </w:rPr>
        <w:t>абот.</w:t>
      </w:r>
    </w:p>
    <w:p w14:paraId="07253E11" w14:textId="66134572" w:rsidR="007A1FE7" w:rsidRPr="006074AE" w:rsidRDefault="007A1FE7">
      <w:pPr>
        <w:ind w:firstLine="540"/>
        <w:jc w:val="both"/>
        <w:rPr>
          <w:sz w:val="23"/>
          <w:szCs w:val="23"/>
        </w:rPr>
      </w:pPr>
      <w:r w:rsidRPr="006074AE">
        <w:rPr>
          <w:sz w:val="23"/>
          <w:szCs w:val="23"/>
        </w:rPr>
        <w:lastRenderedPageBreak/>
        <w:t>5.</w:t>
      </w:r>
      <w:r w:rsidR="00C22089" w:rsidRPr="006074AE">
        <w:rPr>
          <w:sz w:val="23"/>
          <w:szCs w:val="23"/>
        </w:rPr>
        <w:t>2</w:t>
      </w:r>
      <w:r w:rsidR="0084363E" w:rsidRPr="006074AE">
        <w:rPr>
          <w:sz w:val="23"/>
          <w:szCs w:val="23"/>
        </w:rPr>
        <w:t>8</w:t>
      </w:r>
      <w:r w:rsidRPr="006074AE">
        <w:rPr>
          <w:sz w:val="23"/>
          <w:szCs w:val="23"/>
        </w:rPr>
        <w:t>.1.</w:t>
      </w:r>
      <w:r w:rsidR="005F6A29" w:rsidRPr="006074AE">
        <w:rPr>
          <w:sz w:val="23"/>
          <w:szCs w:val="23"/>
        </w:rPr>
        <w:t xml:space="preserve"> </w:t>
      </w:r>
      <w:r w:rsidRPr="006074AE">
        <w:rPr>
          <w:sz w:val="23"/>
          <w:szCs w:val="23"/>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w:t>
      </w:r>
      <w:r w:rsidR="00756495" w:rsidRPr="006074AE">
        <w:rPr>
          <w:sz w:val="23"/>
          <w:szCs w:val="23"/>
        </w:rPr>
        <w:t>Субподрядчиков</w:t>
      </w:r>
      <w:r w:rsidRPr="006074AE">
        <w:rPr>
          <w:sz w:val="23"/>
          <w:szCs w:val="23"/>
        </w:rPr>
        <w:t xml:space="preserve">, при оформлении их допуска на Объект Заказчика. С указанной целью Подрядчик предоставляет паспортные данные соответствующего персонала и при необходимости копии заключенных с ним трудовых либо гражданско-правовых договоров. </w:t>
      </w:r>
    </w:p>
    <w:p w14:paraId="3ACACA4C" w14:textId="77777777" w:rsidR="007A1FE7" w:rsidRPr="006074AE" w:rsidRDefault="007A1FE7" w:rsidP="00445FC3">
      <w:pPr>
        <w:ind w:firstLine="540"/>
        <w:jc w:val="both"/>
        <w:rPr>
          <w:sz w:val="23"/>
          <w:szCs w:val="23"/>
        </w:rPr>
      </w:pPr>
      <w:bookmarkStart w:id="25" w:name="_Ref499618286"/>
      <w:r w:rsidRPr="006074AE">
        <w:rPr>
          <w:sz w:val="23"/>
          <w:szCs w:val="23"/>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w:t>
      </w:r>
      <w:r w:rsidR="00756495" w:rsidRPr="006074AE">
        <w:rPr>
          <w:sz w:val="23"/>
          <w:szCs w:val="23"/>
        </w:rPr>
        <w:t>Субподрядчиков</w:t>
      </w:r>
      <w:r w:rsidR="00756495" w:rsidRPr="006074AE" w:rsidDel="00756495">
        <w:rPr>
          <w:sz w:val="23"/>
          <w:szCs w:val="23"/>
        </w:rPr>
        <w:t xml:space="preserve"> </w:t>
      </w:r>
      <w:r w:rsidRPr="006074AE">
        <w:rPr>
          <w:sz w:val="23"/>
          <w:szCs w:val="23"/>
        </w:rPr>
        <w:t xml:space="preserve">в допуске на Объект, при этом Подрядчик обязан осуществить замену персонала и в любом случае несет ответственность за соблюдение сроков выполнения </w:t>
      </w:r>
      <w:r w:rsidR="00587C17" w:rsidRPr="006074AE">
        <w:rPr>
          <w:sz w:val="23"/>
          <w:szCs w:val="23"/>
        </w:rPr>
        <w:t>Работ</w:t>
      </w:r>
      <w:r w:rsidRPr="006074AE">
        <w:rPr>
          <w:sz w:val="23"/>
          <w:szCs w:val="23"/>
        </w:rPr>
        <w:t>.</w:t>
      </w:r>
      <w:bookmarkEnd w:id="25"/>
    </w:p>
    <w:p w14:paraId="10BFA153" w14:textId="49B70054" w:rsidR="00DD1417" w:rsidRPr="006074AE" w:rsidRDefault="00C22089" w:rsidP="00B11172">
      <w:pPr>
        <w:tabs>
          <w:tab w:val="left" w:pos="1560"/>
        </w:tabs>
        <w:autoSpaceDE w:val="0"/>
        <w:autoSpaceDN w:val="0"/>
        <w:adjustRightInd w:val="0"/>
        <w:ind w:firstLine="567"/>
        <w:contextualSpacing/>
        <w:jc w:val="both"/>
        <w:rPr>
          <w:sz w:val="23"/>
          <w:szCs w:val="23"/>
        </w:rPr>
      </w:pPr>
      <w:r w:rsidRPr="006074AE">
        <w:rPr>
          <w:sz w:val="23"/>
          <w:szCs w:val="23"/>
        </w:rPr>
        <w:t>5.2</w:t>
      </w:r>
      <w:r w:rsidR="0084363E" w:rsidRPr="006074AE">
        <w:rPr>
          <w:sz w:val="23"/>
          <w:szCs w:val="23"/>
        </w:rPr>
        <w:t>9</w:t>
      </w:r>
      <w:r w:rsidRPr="006074AE">
        <w:rPr>
          <w:sz w:val="23"/>
          <w:szCs w:val="23"/>
        </w:rPr>
        <w:t xml:space="preserve">. </w:t>
      </w:r>
      <w:r w:rsidR="00DD1417" w:rsidRPr="006074AE">
        <w:rPr>
          <w:sz w:val="23"/>
          <w:szCs w:val="23"/>
        </w:rPr>
        <w:t xml:space="preserve">В целях эффективного и своевременного исполнения обязательств по Договору Подрядчик обеспечивает в течение срока выполнения Работ по Договору нахождение уполномоченных представителей Подрядчика в месте проведения Работ для решения всех вопросов, возникающих в связи с исполнением настоящего Договора, включая, но не ограничиваясь: проведения рабочих встреч и совещаний, оперативного получения </w:t>
      </w:r>
      <w:r w:rsidR="00CF09EB" w:rsidRPr="006074AE">
        <w:rPr>
          <w:sz w:val="23"/>
          <w:szCs w:val="23"/>
        </w:rPr>
        <w:t xml:space="preserve">необходимых </w:t>
      </w:r>
      <w:r w:rsidR="00DD1417" w:rsidRPr="006074AE">
        <w:rPr>
          <w:sz w:val="23"/>
          <w:szCs w:val="23"/>
        </w:rPr>
        <w:t>разрешений</w:t>
      </w:r>
      <w:r w:rsidR="00CF09EB" w:rsidRPr="006074AE">
        <w:rPr>
          <w:sz w:val="23"/>
          <w:szCs w:val="23"/>
        </w:rPr>
        <w:t xml:space="preserve"> и согласования для производства</w:t>
      </w:r>
      <w:r w:rsidR="00DD1417" w:rsidRPr="006074AE">
        <w:rPr>
          <w:sz w:val="23"/>
          <w:szCs w:val="23"/>
        </w:rPr>
        <w:t xml:space="preserve"> Работ и др. </w:t>
      </w:r>
      <w:r w:rsidR="000D22DF" w:rsidRPr="006074AE">
        <w:rPr>
          <w:color w:val="002060"/>
          <w:sz w:val="23"/>
          <w:szCs w:val="23"/>
        </w:rPr>
        <w:t>В случаях, установленных действующим законодательством РФ,</w:t>
      </w:r>
      <w:r w:rsidR="000D22DF" w:rsidRPr="006074AE">
        <w:rPr>
          <w:sz w:val="23"/>
          <w:szCs w:val="23"/>
        </w:rPr>
        <w:t xml:space="preserve"> д</w:t>
      </w:r>
      <w:r w:rsidR="00DD1417" w:rsidRPr="006074AE">
        <w:rPr>
          <w:sz w:val="23"/>
          <w:szCs w:val="23"/>
        </w:rPr>
        <w:t xml:space="preserve">ля исполнения своих обязательств по Договору Подрядчик (Субподрядчик и/или привлекаемые ими третьи лица), не зарегистрированный в </w:t>
      </w:r>
      <w:r w:rsidR="00CF09EB" w:rsidRPr="006074AE">
        <w:rPr>
          <w:sz w:val="23"/>
          <w:szCs w:val="23"/>
        </w:rPr>
        <w:t>Краснодарском крае</w:t>
      </w:r>
      <w:r w:rsidR="00DD1417" w:rsidRPr="006074AE">
        <w:rPr>
          <w:sz w:val="23"/>
          <w:szCs w:val="23"/>
        </w:rPr>
        <w:t xml:space="preserve"> и/или не имеющий обособленное подразделение в </w:t>
      </w:r>
      <w:r w:rsidR="00CF09EB" w:rsidRPr="006074AE">
        <w:rPr>
          <w:sz w:val="23"/>
          <w:szCs w:val="23"/>
        </w:rPr>
        <w:t>Краснодарском крае</w:t>
      </w:r>
      <w:r w:rsidR="00DD1417" w:rsidRPr="006074AE">
        <w:rPr>
          <w:sz w:val="23"/>
          <w:szCs w:val="23"/>
        </w:rPr>
        <w:t xml:space="preserve">, обязан не позднее </w:t>
      </w:r>
      <w:r w:rsidR="003E35FE" w:rsidRPr="006074AE">
        <w:rPr>
          <w:sz w:val="23"/>
          <w:szCs w:val="23"/>
        </w:rPr>
        <w:t>20 (Д</w:t>
      </w:r>
      <w:r w:rsidR="00DD1417" w:rsidRPr="006074AE">
        <w:rPr>
          <w:sz w:val="23"/>
          <w:szCs w:val="23"/>
        </w:rPr>
        <w:t>вадцати</w:t>
      </w:r>
      <w:r w:rsidR="003E35FE" w:rsidRPr="006074AE">
        <w:rPr>
          <w:sz w:val="23"/>
          <w:szCs w:val="23"/>
        </w:rPr>
        <w:t>)</w:t>
      </w:r>
      <w:r w:rsidR="00DD1417" w:rsidRPr="006074AE">
        <w:rPr>
          <w:sz w:val="23"/>
          <w:szCs w:val="23"/>
        </w:rPr>
        <w:t xml:space="preserve"> рабочих дней с даты подписания настоящего Договора</w:t>
      </w:r>
      <w:r w:rsidR="000D22DF" w:rsidRPr="006074AE">
        <w:rPr>
          <w:sz w:val="23"/>
          <w:szCs w:val="23"/>
        </w:rPr>
        <w:t xml:space="preserve"> </w:t>
      </w:r>
      <w:r w:rsidR="000D22DF" w:rsidRPr="006074AE">
        <w:rPr>
          <w:color w:val="002060"/>
          <w:sz w:val="23"/>
          <w:szCs w:val="23"/>
        </w:rPr>
        <w:t>или даты начала Работ по Договору</w:t>
      </w:r>
      <w:r w:rsidR="00DD1417" w:rsidRPr="006074AE">
        <w:rPr>
          <w:color w:val="002060"/>
          <w:sz w:val="23"/>
          <w:szCs w:val="23"/>
        </w:rPr>
        <w:t xml:space="preserve"> </w:t>
      </w:r>
      <w:r w:rsidR="000D22DF" w:rsidRPr="006074AE">
        <w:rPr>
          <w:color w:val="002060"/>
          <w:sz w:val="23"/>
          <w:szCs w:val="23"/>
        </w:rPr>
        <w:t>на Строительной площадке (если такие даты не совпадают)</w:t>
      </w:r>
      <w:r w:rsidR="000D22DF" w:rsidRPr="006074AE">
        <w:rPr>
          <w:sz w:val="23"/>
          <w:szCs w:val="23"/>
        </w:rPr>
        <w:t xml:space="preserve"> </w:t>
      </w:r>
      <w:r w:rsidR="00DD1417" w:rsidRPr="006074AE">
        <w:rPr>
          <w:sz w:val="23"/>
          <w:szCs w:val="23"/>
        </w:rPr>
        <w:t xml:space="preserve">зарегистрировать в </w:t>
      </w:r>
      <w:r w:rsidR="00CF09EB" w:rsidRPr="006074AE">
        <w:rPr>
          <w:sz w:val="23"/>
          <w:szCs w:val="23"/>
        </w:rPr>
        <w:t>Краснодарском крае</w:t>
      </w:r>
      <w:r w:rsidR="00DD1417" w:rsidRPr="006074AE">
        <w:rPr>
          <w:sz w:val="23"/>
          <w:szCs w:val="23"/>
        </w:rPr>
        <w:t xml:space="preserve"> обособленное подразделение и предоставить Заказчику копию уведомления налогового органа о постановке Подрядчика на учет в налоговом органе по месту нахождения обособленного подразделения, заверенную Подрядчиком. Все работники, привлекаемые Подрядчиком к Работам на срок более одного месяца должны быть трудоустроены в данном обособленном подразделении</w:t>
      </w:r>
      <w:r w:rsidR="00025563" w:rsidRPr="006074AE">
        <w:rPr>
          <w:sz w:val="23"/>
          <w:szCs w:val="23"/>
        </w:rPr>
        <w:t xml:space="preserve">, с предоставлением Заказчику заверенной копии </w:t>
      </w:r>
      <w:r w:rsidR="00462976" w:rsidRPr="006074AE">
        <w:rPr>
          <w:sz w:val="23"/>
          <w:szCs w:val="23"/>
        </w:rPr>
        <w:t>персонифицированных сведений о физических лицах по форм</w:t>
      </w:r>
      <w:hyperlink r:id="rId9" w:history="1">
        <w:r w:rsidR="00462976" w:rsidRPr="006074AE">
          <w:rPr>
            <w:rStyle w:val="aff2"/>
            <w:color w:val="auto"/>
            <w:sz w:val="23"/>
            <w:szCs w:val="23"/>
            <w:u w:val="none"/>
          </w:rPr>
          <w:t>е,</w:t>
        </w:r>
      </w:hyperlink>
      <w:r w:rsidR="00462976" w:rsidRPr="006074AE">
        <w:rPr>
          <w:sz w:val="23"/>
          <w:szCs w:val="23"/>
        </w:rPr>
        <w:t xml:space="preserve"> утвержденной Приказом ФНС России от 29.09.2022 № ЕД-7-11/878@</w:t>
      </w:r>
      <w:r w:rsidR="00025563" w:rsidRPr="006074AE">
        <w:rPr>
          <w:sz w:val="23"/>
          <w:szCs w:val="23"/>
        </w:rPr>
        <w:t xml:space="preserve"> (подтверждающей трудоустройство работников) в формате, исключающем нарушение Федерального закона «О персональных данных». </w:t>
      </w:r>
      <w:r w:rsidR="00DD1417" w:rsidRPr="006074AE">
        <w:rPr>
          <w:sz w:val="23"/>
          <w:szCs w:val="23"/>
        </w:rPr>
        <w:t>Расходы, понесенные Подрядчиком в связи с исполнением обязанности, указанной в настоящем пункте Договора, включены в стоимость Работ и дополнительно Заказчиком не оплачиваются.</w:t>
      </w:r>
    </w:p>
    <w:p w14:paraId="229CAD38" w14:textId="33655EBA" w:rsidR="00CF09EB" w:rsidRPr="006074AE" w:rsidRDefault="00FA492C" w:rsidP="00B11172">
      <w:pPr>
        <w:ind w:firstLine="540"/>
        <w:jc w:val="both"/>
        <w:rPr>
          <w:sz w:val="23"/>
          <w:szCs w:val="23"/>
        </w:rPr>
      </w:pPr>
      <w:r w:rsidRPr="006074AE">
        <w:rPr>
          <w:sz w:val="23"/>
          <w:szCs w:val="23"/>
        </w:rPr>
        <w:t>5.</w:t>
      </w:r>
      <w:r w:rsidR="0084363E" w:rsidRPr="006074AE">
        <w:rPr>
          <w:sz w:val="23"/>
          <w:szCs w:val="23"/>
        </w:rPr>
        <w:t>30</w:t>
      </w:r>
      <w:r w:rsidRPr="006074AE">
        <w:rPr>
          <w:sz w:val="23"/>
          <w:szCs w:val="23"/>
        </w:rPr>
        <w:t xml:space="preserve">. </w:t>
      </w:r>
      <w:r w:rsidR="00CF09EB" w:rsidRPr="006074AE">
        <w:rPr>
          <w:sz w:val="23"/>
          <w:szCs w:val="23"/>
        </w:rPr>
        <w:t xml:space="preserve">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 </w:t>
      </w:r>
    </w:p>
    <w:p w14:paraId="6FADFC6E" w14:textId="52EFCF4D" w:rsidR="00DD1417" w:rsidRPr="006074AE" w:rsidRDefault="00FA492C" w:rsidP="00B11172">
      <w:pPr>
        <w:ind w:firstLine="540"/>
        <w:jc w:val="both"/>
        <w:rPr>
          <w:sz w:val="23"/>
          <w:szCs w:val="23"/>
        </w:rPr>
      </w:pPr>
      <w:r w:rsidRPr="006074AE">
        <w:rPr>
          <w:sz w:val="23"/>
          <w:szCs w:val="23"/>
        </w:rPr>
        <w:t>Подрядчик самостоятельно и за свой счет на период производства Работ организовывает проживание вахтовых работников. Условия проживания вахтовых работников должны соответствов</w:t>
      </w:r>
      <w:r w:rsidR="00587C17" w:rsidRPr="006074AE">
        <w:rPr>
          <w:sz w:val="23"/>
          <w:szCs w:val="23"/>
        </w:rPr>
        <w:t>ать санитарным, противопожарным</w:t>
      </w:r>
      <w:r w:rsidRPr="006074AE">
        <w:rPr>
          <w:sz w:val="23"/>
          <w:szCs w:val="23"/>
        </w:rPr>
        <w:t xml:space="preserve"> и иным нормативным требованиям. </w:t>
      </w:r>
      <w:r w:rsidR="00525EE5" w:rsidRPr="006074AE">
        <w:rPr>
          <w:sz w:val="23"/>
          <w:szCs w:val="23"/>
        </w:rPr>
        <w:t xml:space="preserve">Проживание работников Подрядчика на территории </w:t>
      </w:r>
      <w:r w:rsidR="007370B0" w:rsidRPr="006074AE">
        <w:rPr>
          <w:sz w:val="23"/>
          <w:szCs w:val="23"/>
        </w:rPr>
        <w:t>С</w:t>
      </w:r>
      <w:r w:rsidR="00525EE5" w:rsidRPr="006074AE">
        <w:rPr>
          <w:sz w:val="23"/>
          <w:szCs w:val="23"/>
        </w:rPr>
        <w:t>троительной площадки запрещается.</w:t>
      </w:r>
    </w:p>
    <w:p w14:paraId="00BA05EB" w14:textId="2B4F8CD3" w:rsidR="00BB4D47" w:rsidRPr="006074AE" w:rsidRDefault="000C1164" w:rsidP="00B11172">
      <w:pPr>
        <w:ind w:firstLine="540"/>
        <w:jc w:val="both"/>
        <w:rPr>
          <w:sz w:val="23"/>
          <w:szCs w:val="23"/>
        </w:rPr>
      </w:pPr>
      <w:r w:rsidRPr="006074AE">
        <w:rPr>
          <w:sz w:val="23"/>
          <w:szCs w:val="23"/>
        </w:rPr>
        <w:t xml:space="preserve">5.31. </w:t>
      </w:r>
      <w:r w:rsidR="00BB4D47" w:rsidRPr="006074AE">
        <w:rPr>
          <w:sz w:val="23"/>
          <w:szCs w:val="23"/>
        </w:rPr>
        <w:t xml:space="preserve">Соблюдать пропускной и </w:t>
      </w:r>
      <w:proofErr w:type="spellStart"/>
      <w:r w:rsidR="00BB4D47" w:rsidRPr="006074AE">
        <w:rPr>
          <w:sz w:val="23"/>
          <w:szCs w:val="23"/>
        </w:rPr>
        <w:t>внутриобъектовый</w:t>
      </w:r>
      <w:proofErr w:type="spellEnd"/>
      <w:r w:rsidR="00BB4D47" w:rsidRPr="006074AE">
        <w:rPr>
          <w:sz w:val="23"/>
          <w:szCs w:val="23"/>
        </w:rPr>
        <w:t xml:space="preserve"> режимы, установленные Заказчиком в Инструкции по пропускному и </w:t>
      </w:r>
      <w:proofErr w:type="spellStart"/>
      <w:r w:rsidR="00BB4D47" w:rsidRPr="006074AE">
        <w:rPr>
          <w:sz w:val="23"/>
          <w:szCs w:val="23"/>
        </w:rPr>
        <w:t>внутриобъектовому</w:t>
      </w:r>
      <w:proofErr w:type="spellEnd"/>
      <w:r w:rsidR="00BB4D47" w:rsidRPr="006074AE">
        <w:rPr>
          <w:sz w:val="23"/>
          <w:szCs w:val="23"/>
        </w:rPr>
        <w:t xml:space="preserve"> режиму на строящемся объекте транспортной инфраструктуры, в том числе нести материальную ответственность за сохранность выданных Заказчиком пропусков и обеспечить сдачу пропусков Заказчику в день окончания Работ по Договору, а в случае увольнения работника (завершения работником работ на Строительной площадке) - в последний рабочий день работника на территории Строительной площадки. </w:t>
      </w:r>
    </w:p>
    <w:p w14:paraId="3D046F01" w14:textId="25DA450F" w:rsidR="00FA2103" w:rsidRPr="006074AE" w:rsidRDefault="00FA2103"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2</w:t>
      </w:r>
      <w:r w:rsidRPr="006074AE">
        <w:rPr>
          <w:sz w:val="23"/>
          <w:szCs w:val="23"/>
        </w:rPr>
        <w:t xml:space="preserve">. </w:t>
      </w:r>
      <w:r w:rsidR="000368BD" w:rsidRPr="006074AE">
        <w:rPr>
          <w:sz w:val="23"/>
          <w:szCs w:val="23"/>
        </w:rPr>
        <w:t>Соблюдать требования</w:t>
      </w:r>
      <w:r w:rsidR="00B45955" w:rsidRPr="006074AE">
        <w:rPr>
          <w:sz w:val="23"/>
          <w:szCs w:val="23"/>
        </w:rPr>
        <w:t xml:space="preserve"> действующего законодательства РФ в области антитеррористической безопасности, транспортной безопасности, Соглашения о соблюдении Подрядчиком требований в области антитеррористической и транспортной безопасности (Приложение № 13 к Договору)</w:t>
      </w:r>
      <w:r w:rsidR="000368BD" w:rsidRPr="006074AE">
        <w:rPr>
          <w:sz w:val="23"/>
          <w:szCs w:val="23"/>
        </w:rPr>
        <w:t>. Не допускать складирование оборудования, материалов, мусора, стоянку транспортных средств, размещение монтажных площадок и т.п. с внутренней и/или внешней стороны ограждения Строительной площадки (в пределах полосы шириной 3 метра).</w:t>
      </w:r>
    </w:p>
    <w:p w14:paraId="31F2D202" w14:textId="77777777" w:rsidR="00FA2103"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3</w:t>
      </w:r>
      <w:r w:rsidR="000368BD" w:rsidRPr="006074AE">
        <w:rPr>
          <w:sz w:val="23"/>
          <w:szCs w:val="23"/>
        </w:rPr>
        <w:t xml:space="preserve">. </w:t>
      </w:r>
      <w:r w:rsidR="00FA2103" w:rsidRPr="006074AE">
        <w:rPr>
          <w:sz w:val="23"/>
          <w:szCs w:val="23"/>
        </w:rPr>
        <w:t>В течение 7 (</w:t>
      </w:r>
      <w:r w:rsidR="007A3DA8" w:rsidRPr="006074AE">
        <w:rPr>
          <w:sz w:val="23"/>
          <w:szCs w:val="23"/>
        </w:rPr>
        <w:t>С</w:t>
      </w:r>
      <w:r w:rsidR="00FA2103" w:rsidRPr="006074AE">
        <w:rPr>
          <w:sz w:val="23"/>
          <w:szCs w:val="23"/>
        </w:rPr>
        <w:t xml:space="preserve">еми) </w:t>
      </w:r>
      <w:r w:rsidR="00696C74" w:rsidRPr="006074AE">
        <w:rPr>
          <w:sz w:val="23"/>
          <w:szCs w:val="23"/>
        </w:rPr>
        <w:t xml:space="preserve">календарных </w:t>
      </w:r>
      <w:r w:rsidR="00FA2103" w:rsidRPr="006074AE">
        <w:rPr>
          <w:sz w:val="23"/>
          <w:szCs w:val="23"/>
        </w:rPr>
        <w:t xml:space="preserve">дней с даты окончания </w:t>
      </w:r>
      <w:r w:rsidR="00696C74" w:rsidRPr="006074AE">
        <w:rPr>
          <w:sz w:val="23"/>
          <w:szCs w:val="23"/>
        </w:rPr>
        <w:t>Р</w:t>
      </w:r>
      <w:r w:rsidR="007370B0" w:rsidRPr="006074AE">
        <w:rPr>
          <w:sz w:val="23"/>
          <w:szCs w:val="23"/>
        </w:rPr>
        <w:t xml:space="preserve">абот возвратить переданную </w:t>
      </w:r>
      <w:r w:rsidR="00151197" w:rsidRPr="006074AE">
        <w:rPr>
          <w:sz w:val="23"/>
          <w:szCs w:val="23"/>
        </w:rPr>
        <w:t xml:space="preserve">Техническую </w:t>
      </w:r>
      <w:r w:rsidR="00FA2103" w:rsidRPr="006074AE">
        <w:rPr>
          <w:sz w:val="23"/>
          <w:szCs w:val="23"/>
        </w:rPr>
        <w:t xml:space="preserve">документацию Заказчику. </w:t>
      </w:r>
    </w:p>
    <w:p w14:paraId="6E2343C4" w14:textId="01FAB455" w:rsidR="00956407"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4</w:t>
      </w:r>
      <w:r w:rsidRPr="006074AE">
        <w:rPr>
          <w:sz w:val="23"/>
          <w:szCs w:val="23"/>
        </w:rPr>
        <w:t>. Немотивированно не отказываться от участия в проводимых Заказчиком производственных оперативных и иных совещаниях, направленных на координацию действий и установление взаимодействия Подрядных организаций на строительстве. Соблюдать решения, принятые на указанных совещаниях.</w:t>
      </w:r>
    </w:p>
    <w:p w14:paraId="0A24E00C" w14:textId="77777777" w:rsidR="00956407"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5</w:t>
      </w:r>
      <w:r w:rsidRPr="006074AE">
        <w:rPr>
          <w:sz w:val="23"/>
          <w:szCs w:val="23"/>
        </w:rPr>
        <w:t>. В случае</w:t>
      </w:r>
      <w:r w:rsidR="00FE6303" w:rsidRPr="006074AE">
        <w:rPr>
          <w:sz w:val="23"/>
          <w:szCs w:val="23"/>
        </w:rPr>
        <w:t>,</w:t>
      </w:r>
      <w:r w:rsidRPr="006074AE">
        <w:rPr>
          <w:sz w:val="23"/>
          <w:szCs w:val="23"/>
        </w:rPr>
        <w:t xml:space="preserve"> если Договором или нормативным актом на Заказчика не возложена обязанность, необходимая для исполнения Договора, указанная обязанность по умолчанию принимается к исполнению Подрядчиком.</w:t>
      </w:r>
    </w:p>
    <w:p w14:paraId="3F210F3A" w14:textId="28E4AD8E" w:rsidR="006F2065" w:rsidRPr="006074AE" w:rsidRDefault="00113696" w:rsidP="004A58B6">
      <w:pPr>
        <w:ind w:firstLine="540"/>
        <w:jc w:val="both"/>
        <w:rPr>
          <w:sz w:val="23"/>
          <w:szCs w:val="23"/>
        </w:rPr>
      </w:pPr>
      <w:r w:rsidRPr="006074AE">
        <w:rPr>
          <w:sz w:val="23"/>
          <w:szCs w:val="23"/>
        </w:rPr>
        <w:lastRenderedPageBreak/>
        <w:t>5.</w:t>
      </w:r>
      <w:r w:rsidR="006F2065" w:rsidRPr="006074AE">
        <w:rPr>
          <w:sz w:val="23"/>
          <w:szCs w:val="23"/>
        </w:rPr>
        <w:t>3</w:t>
      </w:r>
      <w:r w:rsidR="00587C17" w:rsidRPr="006074AE">
        <w:rPr>
          <w:sz w:val="23"/>
          <w:szCs w:val="23"/>
        </w:rPr>
        <w:t>6</w:t>
      </w:r>
      <w:r w:rsidR="004A58B6" w:rsidRPr="006074AE">
        <w:rPr>
          <w:sz w:val="23"/>
          <w:szCs w:val="23"/>
        </w:rPr>
        <w:t xml:space="preserve">. </w:t>
      </w:r>
      <w:r w:rsidRPr="006074AE">
        <w:rPr>
          <w:sz w:val="23"/>
          <w:szCs w:val="23"/>
        </w:rPr>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rsidR="00587C17" w:rsidRPr="006074AE">
        <w:rPr>
          <w:sz w:val="23"/>
          <w:szCs w:val="23"/>
        </w:rPr>
        <w:t>,</w:t>
      </w:r>
      <w:r w:rsidRPr="006074AE">
        <w:rPr>
          <w:sz w:val="23"/>
          <w:szCs w:val="23"/>
        </w:rPr>
        <w:t xml:space="preserve"> включая праздничные и выходные дни.</w:t>
      </w:r>
    </w:p>
    <w:p w14:paraId="7251F1D8" w14:textId="0901250F" w:rsidR="006F2065" w:rsidRPr="006074AE" w:rsidRDefault="006F2065" w:rsidP="00445FC3">
      <w:pPr>
        <w:ind w:firstLine="540"/>
        <w:jc w:val="both"/>
        <w:rPr>
          <w:sz w:val="23"/>
          <w:szCs w:val="23"/>
        </w:rPr>
      </w:pPr>
      <w:r w:rsidRPr="006074AE">
        <w:rPr>
          <w:sz w:val="23"/>
          <w:szCs w:val="23"/>
        </w:rPr>
        <w:t>5.3</w:t>
      </w:r>
      <w:r w:rsidR="00587C17" w:rsidRPr="006074AE">
        <w:rPr>
          <w:sz w:val="23"/>
          <w:szCs w:val="23"/>
        </w:rPr>
        <w:t>7</w:t>
      </w:r>
      <w:r w:rsidRPr="006074AE">
        <w:rPr>
          <w:sz w:val="23"/>
          <w:szCs w:val="23"/>
        </w:rPr>
        <w:t xml:space="preserve">. </w:t>
      </w:r>
      <w:r w:rsidR="006A2638" w:rsidRPr="006074AE">
        <w:rPr>
          <w:sz w:val="23"/>
          <w:szCs w:val="23"/>
        </w:rPr>
        <w:t xml:space="preserve">При обнаружении в месте производства работ подземных сооружений, не указанных в </w:t>
      </w:r>
      <w:r w:rsidR="00151197" w:rsidRPr="006074AE">
        <w:rPr>
          <w:sz w:val="23"/>
          <w:szCs w:val="23"/>
        </w:rPr>
        <w:t xml:space="preserve">Технической </w:t>
      </w:r>
      <w:r w:rsidR="0028666E" w:rsidRPr="006074AE">
        <w:rPr>
          <w:sz w:val="23"/>
          <w:szCs w:val="23"/>
        </w:rPr>
        <w:t>документации</w:t>
      </w:r>
      <w:r w:rsidR="006A2638" w:rsidRPr="006074AE">
        <w:rPr>
          <w:sz w:val="23"/>
          <w:szCs w:val="23"/>
        </w:rPr>
        <w:t>, на место должны быть вызваны представители</w:t>
      </w:r>
      <w:r w:rsidR="00913F16" w:rsidRPr="006074AE">
        <w:rPr>
          <w:sz w:val="23"/>
          <w:szCs w:val="23"/>
        </w:rPr>
        <w:t xml:space="preserve"> Заказчика и</w:t>
      </w:r>
      <w:r w:rsidR="006A2638" w:rsidRPr="006074AE">
        <w:rPr>
          <w:sz w:val="23"/>
          <w:szCs w:val="23"/>
        </w:rPr>
        <w:t xml:space="preserve"> </w:t>
      </w:r>
      <w:r w:rsidR="00913F16" w:rsidRPr="006074AE">
        <w:rPr>
          <w:sz w:val="23"/>
          <w:szCs w:val="23"/>
        </w:rPr>
        <w:t xml:space="preserve">при необходимости представители </w:t>
      </w:r>
      <w:r w:rsidR="006A2638" w:rsidRPr="006074AE">
        <w:rPr>
          <w:sz w:val="23"/>
          <w:szCs w:val="23"/>
        </w:rPr>
        <w:t>организаций, эксплуатирующих эти сооружения</w:t>
      </w:r>
      <w:r w:rsidRPr="006074AE">
        <w:rPr>
          <w:sz w:val="23"/>
          <w:szCs w:val="23"/>
        </w:rPr>
        <w:t xml:space="preserve">. </w:t>
      </w:r>
      <w:r w:rsidR="006A2638" w:rsidRPr="006074AE">
        <w:rPr>
          <w:sz w:val="23"/>
          <w:szCs w:val="23"/>
        </w:rPr>
        <w:t>Одновременно должны быть приняты меры к защите сооружений от повреждений.</w:t>
      </w:r>
    </w:p>
    <w:p w14:paraId="4CB7DA23" w14:textId="38CCB4A8" w:rsidR="006A2638" w:rsidRPr="006074AE" w:rsidRDefault="006F2065" w:rsidP="00445FC3">
      <w:pPr>
        <w:ind w:firstLine="540"/>
        <w:jc w:val="both"/>
        <w:rPr>
          <w:sz w:val="23"/>
          <w:szCs w:val="23"/>
        </w:rPr>
      </w:pPr>
      <w:r w:rsidRPr="006074AE">
        <w:rPr>
          <w:sz w:val="23"/>
          <w:szCs w:val="23"/>
        </w:rPr>
        <w:t>5.3</w:t>
      </w:r>
      <w:r w:rsidR="00587C17" w:rsidRPr="006074AE">
        <w:rPr>
          <w:sz w:val="23"/>
          <w:szCs w:val="23"/>
        </w:rPr>
        <w:t>8</w:t>
      </w:r>
      <w:r w:rsidRPr="006074AE">
        <w:rPr>
          <w:sz w:val="23"/>
          <w:szCs w:val="23"/>
        </w:rPr>
        <w:t xml:space="preserve">. </w:t>
      </w:r>
      <w:r w:rsidR="006A2638" w:rsidRPr="006074AE">
        <w:rPr>
          <w:sz w:val="23"/>
          <w:szCs w:val="23"/>
        </w:rPr>
        <w:t xml:space="preserve">Подрядчик обязан </w:t>
      </w:r>
      <w:r w:rsidR="00320F45" w:rsidRPr="006074AE">
        <w:rPr>
          <w:sz w:val="23"/>
          <w:szCs w:val="23"/>
        </w:rPr>
        <w:t>производить</w:t>
      </w:r>
      <w:r w:rsidR="006A2638" w:rsidRPr="006074AE">
        <w:rPr>
          <w:sz w:val="23"/>
          <w:szCs w:val="23"/>
        </w:rPr>
        <w:t xml:space="preserve"> мойку</w:t>
      </w:r>
      <w:r w:rsidR="002726F0" w:rsidRPr="006074AE">
        <w:rPr>
          <w:sz w:val="23"/>
          <w:szCs w:val="23"/>
        </w:rPr>
        <w:t xml:space="preserve"> </w:t>
      </w:r>
      <w:r w:rsidR="006A2638" w:rsidRPr="006074AE">
        <w:rPr>
          <w:sz w:val="23"/>
          <w:szCs w:val="23"/>
        </w:rPr>
        <w:t>выезжающих с территории строящегося объекта машин и механизмов</w:t>
      </w:r>
      <w:r w:rsidR="000C3603" w:rsidRPr="006074AE">
        <w:rPr>
          <w:sz w:val="23"/>
          <w:szCs w:val="23"/>
        </w:rPr>
        <w:t>, привлеченных и/или используемых Подрядчиком,</w:t>
      </w:r>
      <w:r w:rsidR="006A2638" w:rsidRPr="006074AE">
        <w:rPr>
          <w:sz w:val="23"/>
          <w:szCs w:val="23"/>
        </w:rPr>
        <w:t xml:space="preserve"> для предотвращения загрязнения благоустроенной территории Объекта.</w:t>
      </w:r>
    </w:p>
    <w:p w14:paraId="4034A860" w14:textId="6464D215" w:rsidR="001F0A0D" w:rsidRPr="006074AE" w:rsidRDefault="0084363E" w:rsidP="00F47805">
      <w:pPr>
        <w:ind w:firstLine="540"/>
        <w:jc w:val="both"/>
        <w:rPr>
          <w:sz w:val="23"/>
          <w:szCs w:val="23"/>
        </w:rPr>
      </w:pPr>
      <w:r w:rsidRPr="006074AE">
        <w:rPr>
          <w:sz w:val="23"/>
          <w:szCs w:val="23"/>
        </w:rPr>
        <w:t>5.</w:t>
      </w:r>
      <w:r w:rsidR="00587C17" w:rsidRPr="006074AE">
        <w:rPr>
          <w:sz w:val="23"/>
          <w:szCs w:val="23"/>
        </w:rPr>
        <w:t>39</w:t>
      </w:r>
      <w:r w:rsidR="006F2065" w:rsidRPr="006074AE">
        <w:rPr>
          <w:sz w:val="23"/>
          <w:szCs w:val="23"/>
        </w:rPr>
        <w:t>.</w:t>
      </w:r>
      <w:r w:rsidR="00232D30" w:rsidRPr="006074AE">
        <w:rPr>
          <w:sz w:val="23"/>
          <w:szCs w:val="23"/>
        </w:rPr>
        <w:t xml:space="preserve"> </w:t>
      </w:r>
      <w:bookmarkStart w:id="26" w:name="_Hlk69975504"/>
      <w:r w:rsidR="007A3D36" w:rsidRPr="006074AE">
        <w:rPr>
          <w:sz w:val="23"/>
          <w:szCs w:val="23"/>
        </w:rPr>
        <w:t xml:space="preserve">Выполнять </w:t>
      </w:r>
      <w:r w:rsidR="00F47805" w:rsidRPr="006074AE">
        <w:rPr>
          <w:sz w:val="23"/>
          <w:szCs w:val="23"/>
        </w:rPr>
        <w:t>требования в области охраны здоровья, охраны труда, санитарно-эпидемиологического благополучия населения, в области защиты населения и территории от чрезвыч</w:t>
      </w:r>
      <w:r w:rsidR="00306B12" w:rsidRPr="006074AE">
        <w:rPr>
          <w:sz w:val="23"/>
          <w:szCs w:val="23"/>
        </w:rPr>
        <w:t xml:space="preserve">айных ситуаций, иных требований. </w:t>
      </w:r>
    </w:p>
    <w:p w14:paraId="3F2C5067" w14:textId="40D008B2" w:rsidR="00F47805" w:rsidRPr="006074AE" w:rsidRDefault="008F23B3" w:rsidP="009A373E">
      <w:pPr>
        <w:widowControl w:val="0"/>
        <w:shd w:val="clear" w:color="auto" w:fill="FFFFFF"/>
        <w:overflowPunct w:val="0"/>
        <w:autoSpaceDE w:val="0"/>
        <w:autoSpaceDN w:val="0"/>
        <w:adjustRightInd w:val="0"/>
        <w:ind w:firstLine="567"/>
        <w:jc w:val="both"/>
        <w:textAlignment w:val="baseline"/>
        <w:rPr>
          <w:sz w:val="23"/>
          <w:szCs w:val="23"/>
        </w:rPr>
      </w:pPr>
      <w:r w:rsidRPr="006074AE">
        <w:rPr>
          <w:sz w:val="23"/>
          <w:szCs w:val="23"/>
        </w:rPr>
        <w:t xml:space="preserve">5.39.1. </w:t>
      </w:r>
      <w:r w:rsidR="00F47805" w:rsidRPr="006074AE">
        <w:rPr>
          <w:sz w:val="23"/>
          <w:szCs w:val="23"/>
        </w:rPr>
        <w:t xml:space="preserve">Выполнять предусмотренные законодательством мероприятия по предотвращению распространения </w:t>
      </w:r>
      <w:r w:rsidR="006E7AB0" w:rsidRPr="006074AE">
        <w:rPr>
          <w:sz w:val="23"/>
          <w:szCs w:val="23"/>
        </w:rPr>
        <w:t xml:space="preserve">вирусов, </w:t>
      </w:r>
      <w:r w:rsidR="00940493" w:rsidRPr="006074AE">
        <w:rPr>
          <w:sz w:val="23"/>
          <w:szCs w:val="23"/>
        </w:rPr>
        <w:t>инфекцией</w:t>
      </w:r>
      <w:r w:rsidR="004947A9" w:rsidRPr="006074AE">
        <w:rPr>
          <w:sz w:val="23"/>
          <w:szCs w:val="23"/>
        </w:rPr>
        <w:t>,</w:t>
      </w:r>
      <w:r w:rsidR="00940493" w:rsidRPr="006074AE">
        <w:rPr>
          <w:sz w:val="23"/>
          <w:szCs w:val="23"/>
        </w:rPr>
        <w:t xml:space="preserve"> </w:t>
      </w:r>
      <w:r w:rsidR="006A4D22" w:rsidRPr="006074AE">
        <w:rPr>
          <w:sz w:val="23"/>
          <w:szCs w:val="23"/>
        </w:rPr>
        <w:t>эпидемий/пандемий</w:t>
      </w:r>
      <w:r w:rsidR="00940493" w:rsidRPr="006074AE">
        <w:rPr>
          <w:sz w:val="23"/>
          <w:szCs w:val="23"/>
        </w:rPr>
        <w:t xml:space="preserve"> </w:t>
      </w:r>
      <w:r w:rsidR="00F47805" w:rsidRPr="006074AE">
        <w:rPr>
          <w:sz w:val="23"/>
          <w:szCs w:val="23"/>
        </w:rPr>
        <w:t>в том числе, но не ограничиваясь:</w:t>
      </w:r>
    </w:p>
    <w:p w14:paraId="28C32281" w14:textId="2C0D8A63" w:rsidR="004A58B6" w:rsidRPr="006074AE" w:rsidRDefault="008F23B3" w:rsidP="009A373E">
      <w:pPr>
        <w:widowControl w:val="0"/>
        <w:shd w:val="clear" w:color="auto" w:fill="FFFFFF"/>
        <w:overflowPunct w:val="0"/>
        <w:autoSpaceDE w:val="0"/>
        <w:autoSpaceDN w:val="0"/>
        <w:adjustRightInd w:val="0"/>
        <w:ind w:firstLine="567"/>
        <w:jc w:val="both"/>
        <w:textAlignment w:val="baseline"/>
        <w:rPr>
          <w:sz w:val="23"/>
          <w:szCs w:val="23"/>
        </w:rPr>
      </w:pPr>
      <w:r w:rsidRPr="006074AE">
        <w:rPr>
          <w:sz w:val="23"/>
          <w:szCs w:val="23"/>
        </w:rPr>
        <w:t xml:space="preserve">5.39.1.1. </w:t>
      </w:r>
      <w:r w:rsidR="00081629" w:rsidRPr="006074AE">
        <w:rPr>
          <w:sz w:val="23"/>
          <w:szCs w:val="23"/>
        </w:rPr>
        <w:t>с</w:t>
      </w:r>
      <w:r w:rsidR="00F47805" w:rsidRPr="006074AE">
        <w:rPr>
          <w:sz w:val="23"/>
          <w:szCs w:val="23"/>
        </w:rPr>
        <w:t>облюдать и нести ответственность за несоблюдение работниками Подрядчика (Субподрядчика) требований действующего законодательства и подзаконных нормативно-правовых актов, в том числе в области охраны здоровья, охраны труда, санитарно-эпидемиологического благополучия населения, в области защиты населения и территории от чрезвычайных ситуаций, выполнять санитарно-гигиенические и противоэпидемические мероприятия, установленные нормативными правовыми актами, а также предписаниями и требованиями уполномоченных органов</w:t>
      </w:r>
      <w:r w:rsidR="00081629" w:rsidRPr="006074AE">
        <w:rPr>
          <w:sz w:val="23"/>
          <w:szCs w:val="23"/>
        </w:rPr>
        <w:t>, должностных лиц и организаций</w:t>
      </w:r>
      <w:r w:rsidR="00F47805" w:rsidRPr="006074AE">
        <w:rPr>
          <w:sz w:val="23"/>
          <w:szCs w:val="23"/>
        </w:rPr>
        <w:t>, и незамедлительно устранять нарушения указанных требований</w:t>
      </w:r>
      <w:r w:rsidR="00081629" w:rsidRPr="006074AE">
        <w:rPr>
          <w:sz w:val="23"/>
          <w:szCs w:val="23"/>
        </w:rPr>
        <w:t>;</w:t>
      </w:r>
    </w:p>
    <w:p w14:paraId="3CDCD7D0" w14:textId="07EA7001" w:rsidR="008F23B3"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w:t>
      </w:r>
      <w:r w:rsidR="00F47805" w:rsidRPr="006074AE">
        <w:rPr>
          <w:sz w:val="23"/>
          <w:szCs w:val="23"/>
        </w:rPr>
        <w:t xml:space="preserve">беспечить создание безопасных условий труда для </w:t>
      </w:r>
      <w:r w:rsidRPr="006074AE">
        <w:rPr>
          <w:sz w:val="23"/>
          <w:szCs w:val="23"/>
        </w:rPr>
        <w:t>р</w:t>
      </w:r>
      <w:r w:rsidR="00F47805" w:rsidRPr="006074AE">
        <w:rPr>
          <w:sz w:val="23"/>
          <w:szCs w:val="23"/>
        </w:rPr>
        <w:t xml:space="preserve">аботников </w:t>
      </w:r>
      <w:r w:rsidRPr="006074AE">
        <w:rPr>
          <w:sz w:val="23"/>
          <w:szCs w:val="23"/>
        </w:rPr>
        <w:t xml:space="preserve">Подрядчика (Субподрядчика) </w:t>
      </w:r>
      <w:r w:rsidR="00F47805" w:rsidRPr="006074AE">
        <w:rPr>
          <w:sz w:val="23"/>
          <w:szCs w:val="23"/>
        </w:rPr>
        <w:t>в местах производства работ</w:t>
      </w:r>
      <w:r w:rsidRPr="006074AE">
        <w:rPr>
          <w:sz w:val="23"/>
          <w:szCs w:val="23"/>
        </w:rPr>
        <w:t xml:space="preserve">, </w:t>
      </w:r>
      <w:r w:rsidR="00F47805" w:rsidRPr="006074AE">
        <w:rPr>
          <w:sz w:val="23"/>
          <w:szCs w:val="23"/>
        </w:rPr>
        <w:t xml:space="preserve">обеспечить организацию питания, проживания </w:t>
      </w:r>
      <w:r w:rsidRPr="006074AE">
        <w:rPr>
          <w:sz w:val="23"/>
          <w:szCs w:val="23"/>
        </w:rPr>
        <w:t>р</w:t>
      </w:r>
      <w:r w:rsidR="00F47805" w:rsidRPr="006074AE">
        <w:rPr>
          <w:sz w:val="23"/>
          <w:szCs w:val="23"/>
        </w:rPr>
        <w:t xml:space="preserve">аботников </w:t>
      </w:r>
      <w:r w:rsidRPr="006074AE">
        <w:rPr>
          <w:sz w:val="23"/>
          <w:szCs w:val="23"/>
        </w:rPr>
        <w:t>Подрядчика (Субподрядчика) и</w:t>
      </w:r>
      <w:r w:rsidR="00F47805" w:rsidRPr="006074AE">
        <w:rPr>
          <w:sz w:val="23"/>
          <w:szCs w:val="23"/>
        </w:rPr>
        <w:t xml:space="preserve"> создание</w:t>
      </w:r>
      <w:r w:rsidRPr="006074AE">
        <w:rPr>
          <w:sz w:val="23"/>
          <w:szCs w:val="23"/>
        </w:rPr>
        <w:t xml:space="preserve"> иных</w:t>
      </w:r>
      <w:r w:rsidR="00F47805" w:rsidRPr="006074AE">
        <w:rPr>
          <w:sz w:val="23"/>
          <w:szCs w:val="23"/>
        </w:rPr>
        <w:t xml:space="preserve"> необходимых бытовых условий с соблюдением санитарно-эпидемиологических пр</w:t>
      </w:r>
      <w:r w:rsidRPr="006074AE">
        <w:rPr>
          <w:sz w:val="23"/>
          <w:szCs w:val="23"/>
        </w:rPr>
        <w:t>авил и гигиенических нормативов;</w:t>
      </w:r>
    </w:p>
    <w:p w14:paraId="1559A138" w14:textId="3539D2F9" w:rsidR="008F23B3"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выполнять и обеспечить выполнение работниками Подрядчика (Субподрядчика) предупредительных мер в соответствии с рекомендациями Министерства здравоохранения </w:t>
      </w:r>
      <w:r w:rsidR="00946C59" w:rsidRPr="006074AE">
        <w:rPr>
          <w:sz w:val="23"/>
          <w:szCs w:val="23"/>
        </w:rPr>
        <w:t>Краснодарского края</w:t>
      </w:r>
      <w:r w:rsidRPr="006074AE">
        <w:rPr>
          <w:sz w:val="23"/>
          <w:szCs w:val="23"/>
        </w:rPr>
        <w:t xml:space="preserve">, </w:t>
      </w:r>
      <w:proofErr w:type="spellStart"/>
      <w:r w:rsidRPr="006074AE">
        <w:rPr>
          <w:sz w:val="23"/>
          <w:szCs w:val="23"/>
        </w:rPr>
        <w:t>Роспотребнадзора</w:t>
      </w:r>
      <w:proofErr w:type="spellEnd"/>
      <w:r w:rsidRPr="006074AE">
        <w:rPr>
          <w:sz w:val="23"/>
          <w:szCs w:val="23"/>
        </w:rPr>
        <w:t xml:space="preserve"> в целях недопущен</w:t>
      </w:r>
      <w:r w:rsidR="00946C59" w:rsidRPr="006074AE">
        <w:rPr>
          <w:sz w:val="23"/>
          <w:szCs w:val="23"/>
        </w:rPr>
        <w:t xml:space="preserve">ия завоза и распространения </w:t>
      </w:r>
      <w:r w:rsidR="006F44A3" w:rsidRPr="006074AE">
        <w:rPr>
          <w:sz w:val="23"/>
          <w:szCs w:val="23"/>
        </w:rPr>
        <w:t>вирусов,</w:t>
      </w:r>
      <w:r w:rsidRPr="006074AE">
        <w:rPr>
          <w:sz w:val="23"/>
          <w:szCs w:val="23"/>
        </w:rPr>
        <w:t xml:space="preserve"> инфекций </w:t>
      </w:r>
      <w:r w:rsidR="00946C59" w:rsidRPr="006074AE">
        <w:rPr>
          <w:sz w:val="23"/>
          <w:szCs w:val="23"/>
        </w:rPr>
        <w:t>на территории</w:t>
      </w:r>
      <w:r w:rsidR="001F0A0D" w:rsidRPr="006074AE">
        <w:rPr>
          <w:sz w:val="23"/>
          <w:szCs w:val="23"/>
        </w:rPr>
        <w:t xml:space="preserve"> С</w:t>
      </w:r>
      <w:r w:rsidR="00946C59" w:rsidRPr="006074AE">
        <w:rPr>
          <w:sz w:val="23"/>
          <w:szCs w:val="23"/>
        </w:rPr>
        <w:t>троительной площадки;</w:t>
      </w:r>
      <w:r w:rsidR="004E5660" w:rsidRPr="006074AE">
        <w:rPr>
          <w:sz w:val="23"/>
          <w:szCs w:val="23"/>
        </w:rPr>
        <w:t xml:space="preserve"> </w:t>
      </w:r>
    </w:p>
    <w:p w14:paraId="6705E2FA" w14:textId="5F36388F" w:rsidR="008F23B3" w:rsidRPr="006074AE" w:rsidRDefault="00946C5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обеспечить работников Подрядчика (Субподрядчика) средствами индивидуальной защиты и средствами дезинфекции в целях недопущения распространения инфекции;</w:t>
      </w:r>
    </w:p>
    <w:p w14:paraId="2338FD5B" w14:textId="3E24A5EF" w:rsidR="000141EE" w:rsidRPr="006074AE" w:rsidRDefault="00946C5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соблюдать установленный Заказчиком порядок допуска на Строительную площадку с проведением контроля температуры работников Подрядчика (Субподрядчика)</w:t>
      </w:r>
      <w:r w:rsidR="001873C5" w:rsidRPr="006074AE">
        <w:rPr>
          <w:sz w:val="23"/>
          <w:szCs w:val="23"/>
        </w:rPr>
        <w:t xml:space="preserve">, исключающий допуск </w:t>
      </w:r>
      <w:r w:rsidR="00917A75" w:rsidRPr="006074AE">
        <w:rPr>
          <w:sz w:val="23"/>
          <w:szCs w:val="23"/>
        </w:rPr>
        <w:t xml:space="preserve">на </w:t>
      </w:r>
      <w:r w:rsidR="001873C5" w:rsidRPr="006074AE">
        <w:rPr>
          <w:sz w:val="23"/>
          <w:szCs w:val="23"/>
        </w:rPr>
        <w:t>территорию</w:t>
      </w:r>
      <w:r w:rsidR="00917A75" w:rsidRPr="006074AE">
        <w:rPr>
          <w:sz w:val="23"/>
          <w:szCs w:val="23"/>
        </w:rPr>
        <w:t xml:space="preserve"> </w:t>
      </w:r>
      <w:r w:rsidR="001873C5" w:rsidRPr="006074AE">
        <w:rPr>
          <w:sz w:val="23"/>
          <w:szCs w:val="23"/>
        </w:rPr>
        <w:t xml:space="preserve">Строительной площадки </w:t>
      </w:r>
      <w:r w:rsidR="00917A75" w:rsidRPr="006074AE">
        <w:rPr>
          <w:sz w:val="23"/>
          <w:szCs w:val="23"/>
        </w:rPr>
        <w:t>лиц с повышенной температурой тела (выше +37</w:t>
      </w:r>
      <w:r w:rsidR="00620E02" w:rsidRPr="006074AE">
        <w:rPr>
          <w:sz w:val="23"/>
          <w:szCs w:val="23"/>
        </w:rPr>
        <w:t xml:space="preserve"> </w:t>
      </w:r>
      <w:r w:rsidR="00917A75" w:rsidRPr="006074AE">
        <w:rPr>
          <w:sz w:val="23"/>
          <w:szCs w:val="23"/>
          <w:vertAlign w:val="superscript"/>
        </w:rPr>
        <w:t>0</w:t>
      </w:r>
      <w:r w:rsidR="00917A75" w:rsidRPr="006074AE">
        <w:rPr>
          <w:sz w:val="23"/>
          <w:szCs w:val="23"/>
        </w:rPr>
        <w:t>С)</w:t>
      </w:r>
      <w:r w:rsidRPr="006074AE">
        <w:rPr>
          <w:sz w:val="23"/>
          <w:szCs w:val="23"/>
        </w:rPr>
        <w:t xml:space="preserve">; </w:t>
      </w:r>
    </w:p>
    <w:p w14:paraId="57BE0A60" w14:textId="1EFE8F74" w:rsidR="000141EE" w:rsidRPr="006074AE" w:rsidRDefault="00306B12"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обеспечивать соблюдение работниками Подрядчика (Субподрядчика) требований по использованию средств индивидуальной защиты органов дыхания, социального </w:t>
      </w:r>
      <w:proofErr w:type="spellStart"/>
      <w:r w:rsidRPr="006074AE">
        <w:rPr>
          <w:sz w:val="23"/>
          <w:szCs w:val="23"/>
        </w:rPr>
        <w:t>дистанцирования</w:t>
      </w:r>
      <w:proofErr w:type="spellEnd"/>
      <w:r w:rsidRPr="006074AE">
        <w:rPr>
          <w:sz w:val="23"/>
          <w:szCs w:val="23"/>
        </w:rPr>
        <w:t xml:space="preserve">, в том числе путем нанесения специальной разметки и установления специального режима допуска и нахождения в зданиях, строениях, сооружениях (помещениях в них), на территории </w:t>
      </w:r>
      <w:r w:rsidR="004E5660" w:rsidRPr="006074AE">
        <w:rPr>
          <w:sz w:val="23"/>
          <w:szCs w:val="23"/>
        </w:rPr>
        <w:t xml:space="preserve">Строительной площадки </w:t>
      </w:r>
      <w:r w:rsidRPr="006074AE">
        <w:rPr>
          <w:sz w:val="23"/>
          <w:szCs w:val="23"/>
        </w:rPr>
        <w:t xml:space="preserve">(включая прилегающую территорию); </w:t>
      </w:r>
    </w:p>
    <w:p w14:paraId="196DCBD8" w14:textId="67D24FA3" w:rsidR="000141EE"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обеспечивать измерение температуры тела работников</w:t>
      </w:r>
      <w:r w:rsidR="00946C59" w:rsidRPr="006074AE">
        <w:rPr>
          <w:sz w:val="23"/>
          <w:szCs w:val="23"/>
        </w:rPr>
        <w:t xml:space="preserve"> Подрядчика (Субподрядчика) </w:t>
      </w:r>
      <w:r w:rsidRPr="006074AE">
        <w:rPr>
          <w:sz w:val="23"/>
          <w:szCs w:val="23"/>
        </w:rPr>
        <w:t xml:space="preserve">на рабочих местах с обязательным отстранением от нахождения на </w:t>
      </w:r>
      <w:r w:rsidR="00946C59" w:rsidRPr="006074AE">
        <w:rPr>
          <w:sz w:val="23"/>
          <w:szCs w:val="23"/>
        </w:rPr>
        <w:t xml:space="preserve">территории </w:t>
      </w:r>
      <w:r w:rsidR="004E5660" w:rsidRPr="006074AE">
        <w:rPr>
          <w:sz w:val="23"/>
          <w:szCs w:val="23"/>
        </w:rPr>
        <w:t xml:space="preserve">Строительной площадки (включая прилегающую территорию) </w:t>
      </w:r>
      <w:r w:rsidRPr="006074AE">
        <w:rPr>
          <w:sz w:val="23"/>
          <w:szCs w:val="23"/>
        </w:rPr>
        <w:t>лиц с повышенной температурой тела</w:t>
      </w:r>
      <w:r w:rsidR="003560D6" w:rsidRPr="006074AE">
        <w:rPr>
          <w:sz w:val="23"/>
          <w:szCs w:val="23"/>
        </w:rPr>
        <w:t xml:space="preserve"> (выше +37</w:t>
      </w:r>
      <w:r w:rsidR="003560D6" w:rsidRPr="006074AE">
        <w:rPr>
          <w:sz w:val="23"/>
          <w:szCs w:val="23"/>
          <w:vertAlign w:val="superscript"/>
        </w:rPr>
        <w:t>0</w:t>
      </w:r>
      <w:r w:rsidR="003560D6" w:rsidRPr="006074AE">
        <w:rPr>
          <w:sz w:val="23"/>
          <w:szCs w:val="23"/>
        </w:rPr>
        <w:t xml:space="preserve">С). Исключить возможность нахождения на территории </w:t>
      </w:r>
      <w:r w:rsidR="001F0A0D" w:rsidRPr="006074AE">
        <w:rPr>
          <w:sz w:val="23"/>
          <w:szCs w:val="23"/>
        </w:rPr>
        <w:t>С</w:t>
      </w:r>
      <w:r w:rsidR="003560D6" w:rsidRPr="006074AE">
        <w:rPr>
          <w:sz w:val="23"/>
          <w:szCs w:val="23"/>
        </w:rPr>
        <w:t>троительной площадки работников Подрядчика (Субподрядчика) с признаками</w:t>
      </w:r>
      <w:r w:rsidR="004947A9" w:rsidRPr="006074AE">
        <w:rPr>
          <w:sz w:val="23"/>
          <w:szCs w:val="23"/>
        </w:rPr>
        <w:t xml:space="preserve"> </w:t>
      </w:r>
      <w:r w:rsidR="003560D6" w:rsidRPr="006074AE">
        <w:rPr>
          <w:sz w:val="23"/>
          <w:szCs w:val="23"/>
        </w:rPr>
        <w:t>заболеваний, относящихся к группе ОРВИ, а также работников Подрядчика (Субподрядчика), которые были в контакте с больными в течение 14 (</w:t>
      </w:r>
      <w:r w:rsidR="004E5660" w:rsidRPr="006074AE">
        <w:rPr>
          <w:sz w:val="23"/>
          <w:szCs w:val="23"/>
        </w:rPr>
        <w:t>Ч</w:t>
      </w:r>
      <w:r w:rsidR="003560D6" w:rsidRPr="006074AE">
        <w:rPr>
          <w:sz w:val="23"/>
          <w:szCs w:val="23"/>
        </w:rPr>
        <w:t>етырнадцати) календарных дней до даты начала работ соответствующего работника</w:t>
      </w:r>
      <w:r w:rsidR="008D468D" w:rsidRPr="006074AE">
        <w:rPr>
          <w:sz w:val="23"/>
          <w:szCs w:val="23"/>
        </w:rPr>
        <w:t xml:space="preserve"> Подрядчика (Субподрядчика) </w:t>
      </w:r>
      <w:r w:rsidR="003560D6" w:rsidRPr="006074AE">
        <w:rPr>
          <w:sz w:val="23"/>
          <w:szCs w:val="23"/>
        </w:rPr>
        <w:t xml:space="preserve">на территории </w:t>
      </w:r>
      <w:r w:rsidR="001F0A0D" w:rsidRPr="006074AE">
        <w:rPr>
          <w:sz w:val="23"/>
          <w:szCs w:val="23"/>
        </w:rPr>
        <w:t>С</w:t>
      </w:r>
      <w:r w:rsidR="003560D6" w:rsidRPr="006074AE">
        <w:rPr>
          <w:sz w:val="23"/>
          <w:szCs w:val="23"/>
        </w:rPr>
        <w:t>троительной площадки и в течение всего периода выполнения Работ по Договору;</w:t>
      </w:r>
    </w:p>
    <w:p w14:paraId="6DF1744B" w14:textId="3E11D5A3" w:rsidR="00F47805" w:rsidRPr="006074AE" w:rsidRDefault="00306B12"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при поступлении информации о заболевании работника Подрядчика (Субподрядчика) инфекцией незамедлительно сообщить об этом в Управление Федеральной службы по надзору в сфере защиты прав потребителей и благополучия человека по Краснодарскому краю и Заказчику с представлением информации о всех контактах заболевшего инфекцией в связи с исполнением Договора; организовать оказание квалифицированной медицинской помощи заболевшему; обеспечить проведение дезинфекции транспортных средств и помещений, в которых находился заболевший</w:t>
      </w:r>
      <w:r w:rsidR="00E063AC" w:rsidRPr="006074AE">
        <w:rPr>
          <w:sz w:val="23"/>
          <w:szCs w:val="23"/>
        </w:rPr>
        <w:t>.</w:t>
      </w:r>
    </w:p>
    <w:bookmarkEnd w:id="26"/>
    <w:p w14:paraId="3190FA7C" w14:textId="4D3DAA27" w:rsidR="006F2065" w:rsidRPr="006074AE" w:rsidRDefault="006F2065" w:rsidP="00445FC3">
      <w:pPr>
        <w:ind w:firstLine="540"/>
        <w:jc w:val="both"/>
        <w:rPr>
          <w:sz w:val="23"/>
          <w:szCs w:val="23"/>
        </w:rPr>
      </w:pPr>
      <w:r w:rsidRPr="006074AE">
        <w:rPr>
          <w:sz w:val="23"/>
          <w:szCs w:val="23"/>
        </w:rPr>
        <w:t>5.</w:t>
      </w:r>
      <w:r w:rsidR="00232D30" w:rsidRPr="006074AE">
        <w:rPr>
          <w:sz w:val="23"/>
          <w:szCs w:val="23"/>
        </w:rPr>
        <w:t>4</w:t>
      </w:r>
      <w:r w:rsidR="000141EE" w:rsidRPr="006074AE">
        <w:rPr>
          <w:sz w:val="23"/>
          <w:szCs w:val="23"/>
        </w:rPr>
        <w:t>0</w:t>
      </w:r>
      <w:r w:rsidRPr="006074AE">
        <w:rPr>
          <w:sz w:val="23"/>
          <w:szCs w:val="23"/>
        </w:rPr>
        <w:t xml:space="preserve">. </w:t>
      </w:r>
      <w:r w:rsidR="00530C3A" w:rsidRPr="006074AE">
        <w:rPr>
          <w:sz w:val="23"/>
          <w:szCs w:val="23"/>
        </w:rPr>
        <w:t xml:space="preserve"> Выполнить прочие обязательства в соответствии с Договором.</w:t>
      </w:r>
    </w:p>
    <w:p w14:paraId="289D7F4A" w14:textId="51B56F23" w:rsidR="006A2638" w:rsidRPr="006074AE" w:rsidRDefault="00925B00" w:rsidP="00445FC3">
      <w:pPr>
        <w:ind w:firstLine="540"/>
        <w:jc w:val="both"/>
        <w:rPr>
          <w:sz w:val="23"/>
          <w:szCs w:val="23"/>
        </w:rPr>
      </w:pPr>
      <w:r w:rsidRPr="006074AE">
        <w:rPr>
          <w:sz w:val="23"/>
          <w:szCs w:val="23"/>
        </w:rPr>
        <w:t>5.41.</w:t>
      </w:r>
      <w:r w:rsidR="006F2065" w:rsidRPr="006074AE">
        <w:rPr>
          <w:sz w:val="23"/>
          <w:szCs w:val="23"/>
        </w:rPr>
        <w:t xml:space="preserve"> </w:t>
      </w:r>
      <w:r w:rsidR="006A2638" w:rsidRPr="006074AE">
        <w:rPr>
          <w:b/>
          <w:sz w:val="23"/>
          <w:szCs w:val="23"/>
        </w:rPr>
        <w:t>Принятие Подрядчиком условий Договора:</w:t>
      </w:r>
    </w:p>
    <w:p w14:paraId="3D2913A6" w14:textId="77777777" w:rsidR="006F2065" w:rsidRPr="006074AE" w:rsidRDefault="006A2638" w:rsidP="00445FC3">
      <w:pPr>
        <w:pStyle w:val="aa"/>
        <w:ind w:firstLine="540"/>
        <w:rPr>
          <w:sz w:val="23"/>
          <w:szCs w:val="23"/>
        </w:rPr>
      </w:pPr>
      <w:r w:rsidRPr="006074AE">
        <w:rPr>
          <w:sz w:val="23"/>
          <w:szCs w:val="23"/>
        </w:rPr>
        <w:t>Подрядчик настоящим подтверждает, что:</w:t>
      </w:r>
    </w:p>
    <w:p w14:paraId="6BE39201" w14:textId="38756ACE" w:rsidR="006F2065" w:rsidRPr="006074AE" w:rsidRDefault="00925B00" w:rsidP="00445FC3">
      <w:pPr>
        <w:pStyle w:val="aa"/>
        <w:ind w:firstLine="540"/>
        <w:rPr>
          <w:sz w:val="23"/>
          <w:szCs w:val="23"/>
        </w:rPr>
      </w:pPr>
      <w:r w:rsidRPr="006074AE">
        <w:rPr>
          <w:sz w:val="23"/>
          <w:szCs w:val="23"/>
        </w:rPr>
        <w:lastRenderedPageBreak/>
        <w:t>5.41.</w:t>
      </w:r>
      <w:r w:rsidR="006F2065" w:rsidRPr="006074AE">
        <w:rPr>
          <w:sz w:val="23"/>
          <w:szCs w:val="23"/>
        </w:rPr>
        <w:t xml:space="preserve">1. </w:t>
      </w:r>
      <w:r w:rsidR="006A2638" w:rsidRPr="006074AE">
        <w:rPr>
          <w:sz w:val="23"/>
          <w:szCs w:val="23"/>
        </w:rPr>
        <w:t>У Подрядчика отсутствуют какие-либо препятствия для выполнения работ по Договору и завершения всех работ по Договору в сроки, установленные Договором, включая промежуточные сроки выполнения работ, в связи с чем</w:t>
      </w:r>
      <w:r w:rsidR="00E5403F" w:rsidRPr="006074AE">
        <w:rPr>
          <w:sz w:val="23"/>
          <w:szCs w:val="23"/>
        </w:rPr>
        <w:t>,</w:t>
      </w:r>
      <w:r w:rsidR="00232D30" w:rsidRPr="006074AE">
        <w:rPr>
          <w:sz w:val="23"/>
          <w:szCs w:val="23"/>
        </w:rPr>
        <w:t xml:space="preserve"> </w:t>
      </w:r>
      <w:r w:rsidR="006A2638" w:rsidRPr="006074AE">
        <w:rPr>
          <w:sz w:val="23"/>
          <w:szCs w:val="23"/>
        </w:rPr>
        <w:t xml:space="preserve">Подрядчик подтверждает свою безусловную обязанность по выполнению всех работ по Договору и предъявлению выполненных работ Заказчику, включая </w:t>
      </w:r>
      <w:r w:rsidR="00A30CCC" w:rsidRPr="006074AE">
        <w:rPr>
          <w:sz w:val="23"/>
          <w:szCs w:val="23"/>
        </w:rPr>
        <w:t xml:space="preserve">подготовку, </w:t>
      </w:r>
      <w:r w:rsidR="009E4223" w:rsidRPr="006074AE">
        <w:rPr>
          <w:sz w:val="23"/>
          <w:szCs w:val="23"/>
        </w:rPr>
        <w:t>ведение</w:t>
      </w:r>
      <w:r w:rsidR="00A30CCC" w:rsidRPr="006074AE">
        <w:rPr>
          <w:sz w:val="23"/>
          <w:szCs w:val="23"/>
        </w:rPr>
        <w:t>, оформление</w:t>
      </w:r>
      <w:r w:rsidR="00B42176" w:rsidRPr="006074AE">
        <w:rPr>
          <w:sz w:val="23"/>
          <w:szCs w:val="23"/>
        </w:rPr>
        <w:t xml:space="preserve"> и </w:t>
      </w:r>
      <w:r w:rsidR="006A2638" w:rsidRPr="006074AE">
        <w:rPr>
          <w:sz w:val="23"/>
          <w:szCs w:val="23"/>
        </w:rPr>
        <w:t xml:space="preserve">передачу Заказчику полного комплекта Исполнительной документации на выполненный объём </w:t>
      </w:r>
      <w:r w:rsidR="00B42176" w:rsidRPr="006074AE">
        <w:rPr>
          <w:sz w:val="23"/>
          <w:szCs w:val="23"/>
        </w:rPr>
        <w:t>Р</w:t>
      </w:r>
      <w:r w:rsidR="006A2638" w:rsidRPr="006074AE">
        <w:rPr>
          <w:sz w:val="23"/>
          <w:szCs w:val="23"/>
        </w:rPr>
        <w:t>абот, предусмотренной Договором и требованиями Законодательства, с надлежащим качеством в срок, установленный Договором</w:t>
      </w:r>
      <w:r w:rsidR="00587C17" w:rsidRPr="006074AE">
        <w:rPr>
          <w:sz w:val="23"/>
          <w:szCs w:val="23"/>
        </w:rPr>
        <w:t>;</w:t>
      </w:r>
      <w:r w:rsidR="006A2638" w:rsidRPr="006074AE">
        <w:rPr>
          <w:sz w:val="23"/>
          <w:szCs w:val="23"/>
        </w:rPr>
        <w:t xml:space="preserve">  </w:t>
      </w:r>
    </w:p>
    <w:p w14:paraId="1465343D" w14:textId="0B8F398E" w:rsidR="006F2065" w:rsidRPr="006074AE" w:rsidRDefault="00925B00" w:rsidP="00445FC3">
      <w:pPr>
        <w:pStyle w:val="aa"/>
        <w:ind w:firstLine="540"/>
        <w:rPr>
          <w:sz w:val="23"/>
          <w:szCs w:val="23"/>
        </w:rPr>
      </w:pPr>
      <w:r w:rsidRPr="006074AE">
        <w:rPr>
          <w:sz w:val="23"/>
          <w:szCs w:val="23"/>
        </w:rPr>
        <w:t>5.41.</w:t>
      </w:r>
      <w:r w:rsidR="006F2065" w:rsidRPr="006074AE">
        <w:rPr>
          <w:sz w:val="23"/>
          <w:szCs w:val="23"/>
        </w:rPr>
        <w:t xml:space="preserve">2. </w:t>
      </w:r>
      <w:r w:rsidR="006A2638" w:rsidRPr="006074AE">
        <w:rPr>
          <w:sz w:val="23"/>
          <w:szCs w:val="23"/>
        </w:rPr>
        <w:t xml:space="preserve">Не ограничиваясь требованиями </w:t>
      </w:r>
      <w:r w:rsidR="00151197" w:rsidRPr="006074AE">
        <w:rPr>
          <w:sz w:val="23"/>
          <w:szCs w:val="23"/>
        </w:rPr>
        <w:t xml:space="preserve">Технической </w:t>
      </w:r>
      <w:r w:rsidR="006A2638" w:rsidRPr="006074AE">
        <w:rPr>
          <w:sz w:val="23"/>
          <w:szCs w:val="23"/>
        </w:rPr>
        <w:t>документаци</w:t>
      </w:r>
      <w:r w:rsidR="00151197" w:rsidRPr="006074AE">
        <w:rPr>
          <w:sz w:val="23"/>
          <w:szCs w:val="23"/>
        </w:rPr>
        <w:t>и</w:t>
      </w:r>
      <w:r w:rsidR="006A2638" w:rsidRPr="006074AE">
        <w:rPr>
          <w:sz w:val="23"/>
          <w:szCs w:val="23"/>
        </w:rPr>
        <w:t xml:space="preserve"> Заказчика, именно Подрядчик несет полную ответственность за выполнение Работ по Договору в соответствии с действующими в Российской Федерации нормативными актами</w:t>
      </w:r>
      <w:r w:rsidR="00587C17" w:rsidRPr="006074AE">
        <w:rPr>
          <w:sz w:val="23"/>
          <w:szCs w:val="23"/>
        </w:rPr>
        <w:t>;</w:t>
      </w:r>
    </w:p>
    <w:p w14:paraId="0CC77120" w14:textId="109FB276" w:rsidR="00C71D47" w:rsidRPr="006074AE" w:rsidRDefault="00925B00" w:rsidP="00445FC3">
      <w:pPr>
        <w:pStyle w:val="aa"/>
        <w:ind w:firstLine="540"/>
        <w:rPr>
          <w:i/>
          <w:sz w:val="23"/>
          <w:szCs w:val="23"/>
        </w:rPr>
      </w:pPr>
      <w:r w:rsidRPr="006074AE">
        <w:rPr>
          <w:sz w:val="23"/>
          <w:szCs w:val="23"/>
        </w:rPr>
        <w:t>5.41.</w:t>
      </w:r>
      <w:r w:rsidR="006F2065" w:rsidRPr="006074AE">
        <w:rPr>
          <w:sz w:val="23"/>
          <w:szCs w:val="23"/>
        </w:rPr>
        <w:t xml:space="preserve">3. </w:t>
      </w:r>
      <w:r w:rsidR="006A2638" w:rsidRPr="006074AE">
        <w:rPr>
          <w:sz w:val="23"/>
          <w:szCs w:val="23"/>
        </w:rPr>
        <w:t>Подрядчик тщательно изучил и проверил документацию и полностью ознакомлен со всеми условиями, связанными с выполнением Работ, и принимает на себя расходы, риск и трудности выполнения Работ</w:t>
      </w:r>
      <w:r w:rsidR="00587C17" w:rsidRPr="006074AE">
        <w:rPr>
          <w:sz w:val="23"/>
          <w:szCs w:val="23"/>
        </w:rPr>
        <w:t>;</w:t>
      </w:r>
    </w:p>
    <w:p w14:paraId="3ACC005D" w14:textId="598E2358" w:rsidR="006A2638" w:rsidRPr="006074AE" w:rsidRDefault="00925B00" w:rsidP="00813520">
      <w:pPr>
        <w:pStyle w:val="31"/>
        <w:tabs>
          <w:tab w:val="left" w:pos="567"/>
        </w:tabs>
        <w:ind w:firstLine="540"/>
        <w:rPr>
          <w:sz w:val="23"/>
          <w:szCs w:val="23"/>
          <w:u w:val="none"/>
        </w:rPr>
      </w:pPr>
      <w:r w:rsidRPr="006074AE">
        <w:rPr>
          <w:sz w:val="23"/>
          <w:szCs w:val="23"/>
          <w:u w:val="none"/>
        </w:rPr>
        <w:t>5.41.</w:t>
      </w:r>
      <w:r w:rsidR="006A2638" w:rsidRPr="006074AE">
        <w:rPr>
          <w:sz w:val="23"/>
          <w:szCs w:val="23"/>
          <w:u w:val="none"/>
        </w:rPr>
        <w:t>4. Подрядчик изучил все материалы Договора и получил информацию по всем вопросам, которые могли бы повлиять на сроки, стоимость и качество Работ</w:t>
      </w:r>
      <w:r w:rsidR="00587C17" w:rsidRPr="006074AE">
        <w:rPr>
          <w:sz w:val="23"/>
          <w:szCs w:val="23"/>
          <w:u w:val="none"/>
        </w:rPr>
        <w:t>;</w:t>
      </w:r>
    </w:p>
    <w:p w14:paraId="1F5332BB" w14:textId="3CEED5F0" w:rsidR="006A2638" w:rsidRPr="006074AE" w:rsidRDefault="00925B00" w:rsidP="00445FC3">
      <w:pPr>
        <w:pStyle w:val="31"/>
        <w:tabs>
          <w:tab w:val="left" w:pos="567"/>
        </w:tabs>
        <w:ind w:firstLine="540"/>
        <w:rPr>
          <w:sz w:val="23"/>
          <w:szCs w:val="23"/>
          <w:u w:val="none"/>
          <w:lang w:val="ru-RU"/>
        </w:rPr>
      </w:pPr>
      <w:r w:rsidRPr="006074AE">
        <w:rPr>
          <w:sz w:val="23"/>
          <w:szCs w:val="23"/>
          <w:u w:val="none"/>
          <w:lang w:val="ru-RU"/>
        </w:rPr>
        <w:t>5.41.</w:t>
      </w:r>
      <w:r w:rsidR="006A2638" w:rsidRPr="006074AE">
        <w:rPr>
          <w:sz w:val="23"/>
          <w:szCs w:val="23"/>
          <w:u w:val="none"/>
          <w:lang w:val="ru-RU"/>
        </w:rPr>
        <w:t>5.</w:t>
      </w:r>
      <w:r w:rsidR="006A2638" w:rsidRPr="006074AE">
        <w:rPr>
          <w:sz w:val="23"/>
          <w:szCs w:val="23"/>
          <w:u w:val="none"/>
        </w:rPr>
        <w:t xml:space="preserve"> Никакая другая работа Подрядчика не является приоритетной в ущерб Работам по настоящему Договору</w:t>
      </w:r>
      <w:r w:rsidR="00587C17" w:rsidRPr="006074AE">
        <w:rPr>
          <w:sz w:val="23"/>
          <w:szCs w:val="23"/>
          <w:u w:val="none"/>
          <w:lang w:val="ru-RU"/>
        </w:rPr>
        <w:t>;</w:t>
      </w:r>
    </w:p>
    <w:p w14:paraId="34E48529" w14:textId="31923267" w:rsidR="002C2EE8" w:rsidRPr="006074AE" w:rsidRDefault="00925B00" w:rsidP="00813520">
      <w:pPr>
        <w:tabs>
          <w:tab w:val="left" w:pos="1276"/>
        </w:tabs>
        <w:ind w:firstLine="540"/>
        <w:jc w:val="both"/>
        <w:rPr>
          <w:sz w:val="23"/>
          <w:szCs w:val="23"/>
        </w:rPr>
      </w:pPr>
      <w:r w:rsidRPr="006074AE">
        <w:rPr>
          <w:sz w:val="23"/>
          <w:szCs w:val="23"/>
        </w:rPr>
        <w:t>5.41.</w:t>
      </w:r>
      <w:r w:rsidR="00956012" w:rsidRPr="006074AE">
        <w:rPr>
          <w:sz w:val="23"/>
          <w:szCs w:val="23"/>
        </w:rPr>
        <w:t>6. Подписав настоящий Договор, Подрядчик</w:t>
      </w:r>
      <w:r w:rsidR="002C2EE8" w:rsidRPr="006074AE">
        <w:rPr>
          <w:sz w:val="23"/>
          <w:szCs w:val="23"/>
        </w:rPr>
        <w:t xml:space="preserve"> </w:t>
      </w:r>
      <w:r w:rsidR="00956012" w:rsidRPr="006074AE">
        <w:rPr>
          <w:sz w:val="23"/>
          <w:szCs w:val="23"/>
        </w:rPr>
        <w:t xml:space="preserve">дает заверение о следующих обстоятельствах, имеющих существенное значение для исполнения настоящего Договора:  </w:t>
      </w:r>
    </w:p>
    <w:p w14:paraId="3DD535A9" w14:textId="77777777" w:rsidR="002C2EE8" w:rsidRPr="006074AE" w:rsidRDefault="00956012" w:rsidP="00AF709D">
      <w:pPr>
        <w:numPr>
          <w:ilvl w:val="0"/>
          <w:numId w:val="12"/>
        </w:numPr>
        <w:tabs>
          <w:tab w:val="left" w:pos="1276"/>
        </w:tabs>
        <w:ind w:left="0" w:firstLine="567"/>
        <w:jc w:val="both"/>
        <w:rPr>
          <w:sz w:val="23"/>
          <w:szCs w:val="23"/>
        </w:rPr>
      </w:pPr>
      <w:r w:rsidRPr="006074AE">
        <w:rPr>
          <w:sz w:val="23"/>
          <w:szCs w:val="23"/>
        </w:rPr>
        <w:t>Подрядчик подтверждает наличие у него и привлекаемых им Субподрядчиков на момент подписания настоящего Договора и продление в течение всего срока его действия всех необходимых допусков, разрешений и лицензий на право производства Работ, требуемых по законодательству РФ</w:t>
      </w:r>
      <w:r w:rsidR="002C2EE8" w:rsidRPr="006074AE">
        <w:rPr>
          <w:sz w:val="23"/>
          <w:szCs w:val="23"/>
        </w:rPr>
        <w:t>;</w:t>
      </w:r>
    </w:p>
    <w:p w14:paraId="37785DFA" w14:textId="2F1284B9" w:rsidR="002C2EE8"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подтверждает </w:t>
      </w:r>
      <w:r w:rsidR="00956012" w:rsidRPr="006074AE">
        <w:rPr>
          <w:sz w:val="23"/>
          <w:szCs w:val="23"/>
        </w:rPr>
        <w:t>наличие у него и его Субподрядчиков денежных средств, техники, иных материальных ресурсов в объеме, достаточном для выполнения Работ в определенные Сторонами сроки</w:t>
      </w:r>
      <w:r w:rsidR="008A495C" w:rsidRPr="006074AE">
        <w:rPr>
          <w:sz w:val="23"/>
          <w:szCs w:val="23"/>
        </w:rPr>
        <w:t xml:space="preserve">; </w:t>
      </w:r>
    </w:p>
    <w:p w14:paraId="1FBA0189" w14:textId="77777777" w:rsidR="002C2EE8"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w:t>
      </w:r>
      <w:r w:rsidR="008A495C" w:rsidRPr="006074AE">
        <w:rPr>
          <w:sz w:val="23"/>
          <w:szCs w:val="23"/>
        </w:rPr>
        <w:t>предоставляет</w:t>
      </w:r>
      <w:r w:rsidR="003B1A54" w:rsidRPr="006074AE">
        <w:rPr>
          <w:sz w:val="23"/>
          <w:szCs w:val="23"/>
        </w:rPr>
        <w:t xml:space="preserve"> по запросу Заказчика</w:t>
      </w:r>
      <w:r w:rsidR="008A495C" w:rsidRPr="006074AE">
        <w:rPr>
          <w:sz w:val="23"/>
          <w:szCs w:val="23"/>
        </w:rPr>
        <w:t xml:space="preserve"> необходимые документы, подтверждающие налоговую добросовестность Подрядчика и привлекаемых </w:t>
      </w:r>
      <w:r w:rsidR="000C1164" w:rsidRPr="006074AE">
        <w:rPr>
          <w:sz w:val="23"/>
          <w:szCs w:val="23"/>
        </w:rPr>
        <w:t>Субподрядчиков</w:t>
      </w:r>
      <w:r w:rsidR="003B1A54" w:rsidRPr="006074AE">
        <w:rPr>
          <w:sz w:val="23"/>
          <w:szCs w:val="23"/>
        </w:rPr>
        <w:t>.</w:t>
      </w:r>
      <w:r w:rsidR="008A495C" w:rsidRPr="006074AE">
        <w:rPr>
          <w:sz w:val="23"/>
          <w:szCs w:val="23"/>
        </w:rPr>
        <w:t xml:space="preserve"> </w:t>
      </w:r>
    </w:p>
    <w:p w14:paraId="3DD9A3B6" w14:textId="77777777" w:rsidR="002C2EE8" w:rsidRPr="006074AE" w:rsidRDefault="00956012" w:rsidP="00AF709D">
      <w:pPr>
        <w:numPr>
          <w:ilvl w:val="0"/>
          <w:numId w:val="12"/>
        </w:numPr>
        <w:tabs>
          <w:tab w:val="left" w:pos="1276"/>
        </w:tabs>
        <w:ind w:left="0" w:firstLine="567"/>
        <w:jc w:val="both"/>
        <w:rPr>
          <w:sz w:val="23"/>
          <w:szCs w:val="23"/>
        </w:rPr>
      </w:pPr>
      <w:r w:rsidRPr="006074AE">
        <w:rPr>
          <w:sz w:val="23"/>
          <w:szCs w:val="23"/>
        </w:rPr>
        <w:t xml:space="preserve">Подрядчик заверяет, что не находится в момент заключения </w:t>
      </w:r>
      <w:r w:rsidR="00E5403F" w:rsidRPr="006074AE">
        <w:rPr>
          <w:sz w:val="23"/>
          <w:szCs w:val="23"/>
        </w:rPr>
        <w:t xml:space="preserve">Договора </w:t>
      </w:r>
      <w:r w:rsidRPr="006074AE">
        <w:rPr>
          <w:sz w:val="23"/>
          <w:szCs w:val="23"/>
        </w:rPr>
        <w:t xml:space="preserve">в процедуре банкротства, ликвидации, реорганизации, а также подтверждает, что его учредитель (участник, иной уполномоченный орган управления) не имеет намерений принимать решение о ликвидации общества в течение всего срока действия настоящего Договора, </w:t>
      </w:r>
    </w:p>
    <w:p w14:paraId="616A46C5" w14:textId="77777777" w:rsidR="00956012"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w:t>
      </w:r>
      <w:r w:rsidR="00956012" w:rsidRPr="006074AE">
        <w:rPr>
          <w:sz w:val="23"/>
          <w:szCs w:val="23"/>
        </w:rPr>
        <w:t>завер</w:t>
      </w:r>
      <w:r w:rsidRPr="006074AE">
        <w:rPr>
          <w:sz w:val="23"/>
          <w:szCs w:val="23"/>
        </w:rPr>
        <w:t>яет</w:t>
      </w:r>
      <w:r w:rsidR="00956012" w:rsidRPr="006074AE">
        <w:rPr>
          <w:sz w:val="23"/>
          <w:szCs w:val="23"/>
        </w:rPr>
        <w:t xml:space="preserve"> о том, что материалы </w:t>
      </w:r>
      <w:r w:rsidR="00E5403F" w:rsidRPr="006074AE">
        <w:rPr>
          <w:sz w:val="23"/>
          <w:szCs w:val="23"/>
        </w:rPr>
        <w:t xml:space="preserve">и оборудование </w:t>
      </w:r>
      <w:r w:rsidR="00956012" w:rsidRPr="006074AE">
        <w:rPr>
          <w:sz w:val="23"/>
          <w:szCs w:val="23"/>
        </w:rPr>
        <w:t xml:space="preserve">поставки Подрядчика, используемые для выполнения Работ, принадлежат Подрядчику на праве собственности, никому иному, кроме Заказчика не проданы, иным образом не отчуждены, в споре и под арестом не состоят, не являются предметом залога, не обременены какими-либо правами третьих лиц. </w:t>
      </w:r>
    </w:p>
    <w:p w14:paraId="4529E29C" w14:textId="2F3706D6" w:rsidR="00956012" w:rsidRPr="006074AE" w:rsidRDefault="00956012" w:rsidP="002C2EE8">
      <w:pPr>
        <w:tabs>
          <w:tab w:val="left" w:pos="1276"/>
        </w:tabs>
        <w:ind w:firstLine="540"/>
        <w:jc w:val="both"/>
        <w:rPr>
          <w:sz w:val="23"/>
          <w:szCs w:val="23"/>
        </w:rPr>
      </w:pPr>
      <w:r w:rsidRPr="006074AE">
        <w:rPr>
          <w:sz w:val="23"/>
          <w:szCs w:val="23"/>
        </w:rPr>
        <w:t>В случае предоставления Подрядчиком недостоверных сведений, Заказчик вправе потребовать возмещения убытков, причиненных предоставлением Подрядчиком недостоверной информации, а также потребовать расторжения настоящего Договора и уплаты неустойки.</w:t>
      </w:r>
    </w:p>
    <w:p w14:paraId="6D0DF982" w14:textId="77777777" w:rsidR="00925B00" w:rsidRPr="006074AE" w:rsidRDefault="00925B00" w:rsidP="009A373E">
      <w:pPr>
        <w:tabs>
          <w:tab w:val="left" w:pos="1276"/>
        </w:tabs>
        <w:ind w:firstLine="540"/>
        <w:jc w:val="both"/>
        <w:rPr>
          <w:sz w:val="23"/>
          <w:szCs w:val="23"/>
        </w:rPr>
      </w:pPr>
    </w:p>
    <w:bookmarkEnd w:id="23"/>
    <w:p w14:paraId="25A374CF" w14:textId="77777777" w:rsidR="005C1AC5" w:rsidRPr="006074AE" w:rsidRDefault="005C1AC5" w:rsidP="00445FC3">
      <w:pPr>
        <w:pStyle w:val="1"/>
        <w:ind w:firstLine="540"/>
        <w:rPr>
          <w:bCs w:val="0"/>
          <w:sz w:val="23"/>
          <w:szCs w:val="23"/>
        </w:rPr>
      </w:pPr>
      <w:r w:rsidRPr="006074AE">
        <w:rPr>
          <w:bCs w:val="0"/>
          <w:sz w:val="23"/>
          <w:szCs w:val="23"/>
        </w:rPr>
        <w:t xml:space="preserve">6. </w:t>
      </w:r>
      <w:r w:rsidRPr="006074AE">
        <w:rPr>
          <w:bCs w:val="0"/>
          <w:caps/>
          <w:sz w:val="23"/>
          <w:szCs w:val="23"/>
        </w:rPr>
        <w:t>ОбязаТЕЛЬСТВА Заказчика</w:t>
      </w:r>
    </w:p>
    <w:p w14:paraId="0AC5031E" w14:textId="77777777" w:rsidR="00897F0E" w:rsidRPr="006074AE" w:rsidRDefault="005C1AC5" w:rsidP="00897F0E">
      <w:pPr>
        <w:pStyle w:val="aa"/>
        <w:ind w:firstLine="540"/>
        <w:rPr>
          <w:sz w:val="23"/>
          <w:szCs w:val="23"/>
        </w:rPr>
      </w:pPr>
      <w:r w:rsidRPr="006074AE">
        <w:rPr>
          <w:sz w:val="23"/>
          <w:szCs w:val="23"/>
        </w:rPr>
        <w:t xml:space="preserve">6.1. </w:t>
      </w:r>
      <w:r w:rsidR="00897F0E" w:rsidRPr="006074AE">
        <w:rPr>
          <w:sz w:val="23"/>
          <w:szCs w:val="23"/>
        </w:rPr>
        <w:t xml:space="preserve">Передать Подрядчику по акту Строительную площадку до начала Работ. </w:t>
      </w:r>
      <w:bookmarkStart w:id="27" w:name="_Hlk78975449"/>
      <w:r w:rsidR="00897F0E" w:rsidRPr="006074AE">
        <w:rPr>
          <w:sz w:val="23"/>
          <w:szCs w:val="23"/>
        </w:rPr>
        <w:t xml:space="preserve">На дату подписания настоящего Договора данная обязанность Заказчиком исполнена надлежащим образом, что подтверждается Актом сдачи-приемки строительной площадки (Приложение № 5 к Договору). </w:t>
      </w:r>
    </w:p>
    <w:bookmarkEnd w:id="27"/>
    <w:p w14:paraId="5182AC08" w14:textId="77777777" w:rsidR="00211C63" w:rsidRPr="006074AE" w:rsidRDefault="00211C63" w:rsidP="00897F0E">
      <w:pPr>
        <w:pStyle w:val="aa"/>
        <w:ind w:firstLine="540"/>
        <w:rPr>
          <w:sz w:val="23"/>
          <w:szCs w:val="23"/>
        </w:rPr>
      </w:pPr>
      <w:r w:rsidRPr="006074AE">
        <w:rPr>
          <w:sz w:val="23"/>
          <w:szCs w:val="23"/>
          <w:highlight w:val="green"/>
        </w:rPr>
        <w:t>или</w:t>
      </w:r>
    </w:p>
    <w:p w14:paraId="1D0E89CC" w14:textId="77777777" w:rsidR="00211C63" w:rsidRPr="006074AE" w:rsidRDefault="00211C63" w:rsidP="00897F0E">
      <w:pPr>
        <w:pStyle w:val="aa"/>
        <w:ind w:firstLine="540"/>
        <w:rPr>
          <w:sz w:val="23"/>
          <w:szCs w:val="23"/>
        </w:rPr>
      </w:pPr>
      <w:r w:rsidRPr="006074AE">
        <w:rPr>
          <w:sz w:val="23"/>
          <w:szCs w:val="23"/>
        </w:rPr>
        <w:t xml:space="preserve">6.1. Передать Подрядчику Строительную площадку до начала Работ по Акту сдачи-приемки строительной площадки, </w:t>
      </w:r>
      <w:r w:rsidR="00A1490C" w:rsidRPr="006074AE">
        <w:rPr>
          <w:sz w:val="23"/>
          <w:szCs w:val="23"/>
        </w:rPr>
        <w:t xml:space="preserve">составленному </w:t>
      </w:r>
      <w:r w:rsidRPr="006074AE">
        <w:rPr>
          <w:sz w:val="23"/>
          <w:szCs w:val="23"/>
        </w:rPr>
        <w:t>по форме Приложения № 5 к Договору.</w:t>
      </w:r>
    </w:p>
    <w:p w14:paraId="4315482D" w14:textId="55E40A4C" w:rsidR="00211C63" w:rsidRPr="006074AE" w:rsidRDefault="00897F0E" w:rsidP="00211C63">
      <w:pPr>
        <w:pStyle w:val="aa"/>
        <w:ind w:firstLine="540"/>
        <w:rPr>
          <w:sz w:val="23"/>
          <w:szCs w:val="23"/>
        </w:rPr>
      </w:pPr>
      <w:r w:rsidRPr="006074AE">
        <w:rPr>
          <w:sz w:val="23"/>
          <w:szCs w:val="23"/>
        </w:rPr>
        <w:t xml:space="preserve">6.2. </w:t>
      </w:r>
      <w:r w:rsidR="00211C63" w:rsidRPr="006074AE">
        <w:rPr>
          <w:sz w:val="23"/>
          <w:szCs w:val="23"/>
        </w:rPr>
        <w:t xml:space="preserve">Предоставить Подрядчику для выполнения Работ по акту Техническую документацию, Исполнительную документацию по работам, выполненным предыдущими Подрядчиками по Объекту (при необходимости и наличии у Заказчика). На дату подписания настоящего Договора данная обязанность Заказчиком исполнена надлежащим образом, что подтверждается Актом приема-передачи технической документации (Приложение № 3 к Договору). </w:t>
      </w:r>
    </w:p>
    <w:p w14:paraId="6E6292CB" w14:textId="77777777" w:rsidR="00211C63" w:rsidRPr="006074AE" w:rsidRDefault="00211C63" w:rsidP="00897F0E">
      <w:pPr>
        <w:keepNext/>
        <w:ind w:firstLine="540"/>
        <w:jc w:val="both"/>
        <w:outlineLvl w:val="1"/>
        <w:rPr>
          <w:sz w:val="23"/>
          <w:szCs w:val="23"/>
        </w:rPr>
      </w:pPr>
      <w:r w:rsidRPr="006074AE">
        <w:rPr>
          <w:sz w:val="23"/>
          <w:szCs w:val="23"/>
          <w:highlight w:val="green"/>
        </w:rPr>
        <w:t>или</w:t>
      </w:r>
    </w:p>
    <w:p w14:paraId="56A67A85" w14:textId="77777777" w:rsidR="00211C63" w:rsidRPr="006074AE" w:rsidRDefault="00211C63" w:rsidP="00211C63">
      <w:pPr>
        <w:keepNext/>
        <w:ind w:firstLine="540"/>
        <w:jc w:val="both"/>
        <w:outlineLvl w:val="1"/>
        <w:rPr>
          <w:sz w:val="23"/>
          <w:szCs w:val="23"/>
        </w:rPr>
      </w:pPr>
      <w:r w:rsidRPr="006074AE">
        <w:rPr>
          <w:sz w:val="23"/>
          <w:szCs w:val="23"/>
        </w:rPr>
        <w:t xml:space="preserve">Предоставить Подрядчику для выполнения Работ по акту Техническую документацию (при необходимости), Исполнительную документацию по работам, выполненным предыдущими </w:t>
      </w:r>
      <w:r w:rsidRPr="006074AE">
        <w:rPr>
          <w:sz w:val="23"/>
          <w:szCs w:val="23"/>
        </w:rPr>
        <w:lastRenderedPageBreak/>
        <w:t xml:space="preserve">Подрядчиками по Объекту (при необходимости и наличии у Заказчика). </w:t>
      </w:r>
      <w:r w:rsidR="009E4223" w:rsidRPr="006074AE">
        <w:rPr>
          <w:sz w:val="23"/>
          <w:szCs w:val="23"/>
        </w:rPr>
        <w:t xml:space="preserve">Форма </w:t>
      </w:r>
      <w:r w:rsidRPr="006074AE">
        <w:rPr>
          <w:sz w:val="23"/>
          <w:szCs w:val="23"/>
        </w:rPr>
        <w:t xml:space="preserve">Акта приема-передачи технической документации </w:t>
      </w:r>
      <w:r w:rsidR="000C3603" w:rsidRPr="006074AE">
        <w:rPr>
          <w:sz w:val="23"/>
          <w:szCs w:val="23"/>
        </w:rPr>
        <w:t>согласован в</w:t>
      </w:r>
      <w:r w:rsidRPr="006074AE">
        <w:rPr>
          <w:sz w:val="23"/>
          <w:szCs w:val="23"/>
        </w:rPr>
        <w:t xml:space="preserve"> Приложени</w:t>
      </w:r>
      <w:r w:rsidR="000C3603" w:rsidRPr="006074AE">
        <w:rPr>
          <w:sz w:val="23"/>
          <w:szCs w:val="23"/>
        </w:rPr>
        <w:t>и</w:t>
      </w:r>
      <w:r w:rsidRPr="006074AE">
        <w:rPr>
          <w:sz w:val="23"/>
          <w:szCs w:val="23"/>
        </w:rPr>
        <w:t xml:space="preserve"> № 3 к Договору.</w:t>
      </w:r>
    </w:p>
    <w:p w14:paraId="227EBB9E" w14:textId="49AFCAFF" w:rsidR="00913F16" w:rsidRPr="006074AE" w:rsidRDefault="0002588E" w:rsidP="00813520">
      <w:pPr>
        <w:pStyle w:val="aa"/>
        <w:ind w:firstLine="540"/>
        <w:rPr>
          <w:sz w:val="23"/>
          <w:szCs w:val="23"/>
        </w:rPr>
      </w:pPr>
      <w:r w:rsidRPr="006074AE">
        <w:rPr>
          <w:sz w:val="23"/>
          <w:szCs w:val="23"/>
        </w:rPr>
        <w:t xml:space="preserve">6.3. </w:t>
      </w:r>
      <w:r w:rsidR="00B30157" w:rsidRPr="006074AE">
        <w:rPr>
          <w:sz w:val="23"/>
          <w:szCs w:val="23"/>
        </w:rPr>
        <w:t>При необходимости о</w:t>
      </w:r>
      <w:r w:rsidRPr="006074AE">
        <w:rPr>
          <w:sz w:val="23"/>
          <w:szCs w:val="23"/>
        </w:rPr>
        <w:t>существ</w:t>
      </w:r>
      <w:r w:rsidR="00B30157" w:rsidRPr="006074AE">
        <w:rPr>
          <w:sz w:val="23"/>
          <w:szCs w:val="23"/>
        </w:rPr>
        <w:t>лять</w:t>
      </w:r>
      <w:r w:rsidRPr="006074AE">
        <w:rPr>
          <w:sz w:val="23"/>
          <w:szCs w:val="23"/>
        </w:rPr>
        <w:t xml:space="preserve"> авторск</w:t>
      </w:r>
      <w:r w:rsidR="00B30157" w:rsidRPr="006074AE">
        <w:rPr>
          <w:sz w:val="23"/>
          <w:szCs w:val="23"/>
        </w:rPr>
        <w:t>ий</w:t>
      </w:r>
      <w:r w:rsidRPr="006074AE">
        <w:rPr>
          <w:sz w:val="23"/>
          <w:szCs w:val="23"/>
        </w:rPr>
        <w:t xml:space="preserve"> надзор за строительством в течение всего периода выполнения Подрядчиком Работ,</w:t>
      </w:r>
      <w:r w:rsidR="00B30157" w:rsidRPr="006074AE">
        <w:rPr>
          <w:sz w:val="23"/>
          <w:szCs w:val="23"/>
        </w:rPr>
        <w:t xml:space="preserve"> </w:t>
      </w:r>
      <w:r w:rsidRPr="006074AE">
        <w:rPr>
          <w:sz w:val="23"/>
          <w:szCs w:val="23"/>
        </w:rPr>
        <w:t>осуществ</w:t>
      </w:r>
      <w:r w:rsidR="00B30157" w:rsidRPr="006074AE">
        <w:rPr>
          <w:sz w:val="23"/>
          <w:szCs w:val="23"/>
        </w:rPr>
        <w:t>лять</w:t>
      </w:r>
      <w:r w:rsidRPr="006074AE">
        <w:rPr>
          <w:sz w:val="23"/>
          <w:szCs w:val="23"/>
        </w:rPr>
        <w:t xml:space="preserve"> контроль за соблюдением норм и правил техники безопасности, охраны труда и окружающей среды при выполнении Работ Подрядчиком.</w:t>
      </w:r>
      <w:r w:rsidR="00913F16" w:rsidRPr="006074AE">
        <w:rPr>
          <w:sz w:val="23"/>
          <w:szCs w:val="23"/>
        </w:rPr>
        <w:t xml:space="preserve"> </w:t>
      </w:r>
      <w:r w:rsidR="00B30157" w:rsidRPr="006074AE">
        <w:rPr>
          <w:sz w:val="23"/>
          <w:szCs w:val="23"/>
        </w:rPr>
        <w:t>Авторский надзор может осуществляться силами привлечённой организации.</w:t>
      </w:r>
    </w:p>
    <w:p w14:paraId="72F06AFF" w14:textId="77777777" w:rsidR="005C1AC5" w:rsidRPr="006074AE" w:rsidRDefault="005C1AC5" w:rsidP="00445FC3">
      <w:pPr>
        <w:pStyle w:val="aa"/>
        <w:ind w:firstLine="540"/>
        <w:rPr>
          <w:sz w:val="23"/>
          <w:szCs w:val="23"/>
        </w:rPr>
      </w:pPr>
      <w:r w:rsidRPr="006074AE">
        <w:rPr>
          <w:sz w:val="23"/>
          <w:szCs w:val="23"/>
        </w:rPr>
        <w:t>6.</w:t>
      </w:r>
      <w:r w:rsidR="0002588E" w:rsidRPr="006074AE">
        <w:rPr>
          <w:sz w:val="23"/>
          <w:szCs w:val="23"/>
        </w:rPr>
        <w:t>4</w:t>
      </w:r>
      <w:r w:rsidRPr="006074AE">
        <w:rPr>
          <w:sz w:val="23"/>
          <w:szCs w:val="23"/>
        </w:rPr>
        <w:t>. Осуществить своевременную приёмку выполненных Подрядчиком Работ, а после приемки – оплат</w:t>
      </w:r>
      <w:r w:rsidR="004E2176" w:rsidRPr="006074AE">
        <w:rPr>
          <w:sz w:val="23"/>
          <w:szCs w:val="23"/>
        </w:rPr>
        <w:t>ить их</w:t>
      </w:r>
      <w:r w:rsidRPr="006074AE">
        <w:rPr>
          <w:sz w:val="23"/>
          <w:szCs w:val="23"/>
        </w:rPr>
        <w:t xml:space="preserve"> в порядке и на условиях, установленных Договором.</w:t>
      </w:r>
    </w:p>
    <w:p w14:paraId="0C45A73C" w14:textId="2C8E6650" w:rsidR="007B362B" w:rsidRPr="006074AE" w:rsidRDefault="005C1AC5" w:rsidP="005F67A9">
      <w:pPr>
        <w:tabs>
          <w:tab w:val="left" w:pos="1440"/>
          <w:tab w:val="num" w:pos="1620"/>
        </w:tabs>
        <w:ind w:firstLine="540"/>
        <w:jc w:val="both"/>
        <w:rPr>
          <w:sz w:val="23"/>
          <w:szCs w:val="23"/>
        </w:rPr>
      </w:pPr>
      <w:bookmarkStart w:id="28" w:name="_Hlk45616883"/>
      <w:r w:rsidRPr="006074AE">
        <w:rPr>
          <w:sz w:val="23"/>
          <w:szCs w:val="23"/>
        </w:rPr>
        <w:t>6.</w:t>
      </w:r>
      <w:r w:rsidR="0002588E" w:rsidRPr="006074AE">
        <w:rPr>
          <w:sz w:val="23"/>
          <w:szCs w:val="23"/>
        </w:rPr>
        <w:t>5</w:t>
      </w:r>
      <w:r w:rsidRPr="006074AE">
        <w:rPr>
          <w:sz w:val="23"/>
          <w:szCs w:val="23"/>
        </w:rPr>
        <w:t xml:space="preserve">. </w:t>
      </w:r>
      <w:r w:rsidR="00DA20CC" w:rsidRPr="006074AE">
        <w:rPr>
          <w:sz w:val="23"/>
          <w:szCs w:val="23"/>
        </w:rPr>
        <w:t>Заказчик обязуется обеспечить</w:t>
      </w:r>
      <w:r w:rsidR="00DA20CC" w:rsidRPr="006074AE">
        <w:rPr>
          <w:b/>
          <w:sz w:val="23"/>
          <w:szCs w:val="23"/>
        </w:rPr>
        <w:t xml:space="preserve"> </w:t>
      </w:r>
      <w:r w:rsidR="00DA20CC" w:rsidRPr="006074AE">
        <w:rPr>
          <w:sz w:val="23"/>
          <w:szCs w:val="23"/>
        </w:rPr>
        <w:t>временную подводку сетей электроснабжения и</w:t>
      </w:r>
      <w:r w:rsidR="006A0EE3" w:rsidRPr="006074AE">
        <w:rPr>
          <w:sz w:val="23"/>
          <w:szCs w:val="23"/>
        </w:rPr>
        <w:t xml:space="preserve"> </w:t>
      </w:r>
      <w:r w:rsidR="00DA20CC" w:rsidRPr="006074AE">
        <w:rPr>
          <w:sz w:val="23"/>
          <w:szCs w:val="23"/>
        </w:rPr>
        <w:t>предоставить Подрядчику точки подключения к сетям электроснабжения</w:t>
      </w:r>
      <w:r w:rsidR="006A0EE3" w:rsidRPr="006074AE">
        <w:rPr>
          <w:sz w:val="23"/>
          <w:szCs w:val="23"/>
        </w:rPr>
        <w:t xml:space="preserve"> </w:t>
      </w:r>
      <w:r w:rsidR="00DA20CC" w:rsidRPr="006074AE">
        <w:rPr>
          <w:sz w:val="23"/>
          <w:szCs w:val="23"/>
        </w:rPr>
        <w:t xml:space="preserve">на </w:t>
      </w:r>
      <w:r w:rsidR="0002588E" w:rsidRPr="006074AE">
        <w:rPr>
          <w:sz w:val="23"/>
          <w:szCs w:val="23"/>
        </w:rPr>
        <w:t>С</w:t>
      </w:r>
      <w:r w:rsidR="00DA20CC" w:rsidRPr="006074AE">
        <w:rPr>
          <w:sz w:val="23"/>
          <w:szCs w:val="23"/>
        </w:rPr>
        <w:t>троительной площадке на период действия Договора.</w:t>
      </w:r>
      <w:r w:rsidR="006A0EE3" w:rsidRPr="006074AE">
        <w:rPr>
          <w:i/>
          <w:sz w:val="23"/>
          <w:szCs w:val="23"/>
        </w:rPr>
        <w:t xml:space="preserve"> </w:t>
      </w:r>
    </w:p>
    <w:p w14:paraId="672D602B" w14:textId="77777777" w:rsidR="00602B5D" w:rsidRPr="006074AE" w:rsidRDefault="007B362B" w:rsidP="00445FC3">
      <w:pPr>
        <w:ind w:firstLine="540"/>
        <w:jc w:val="both"/>
        <w:rPr>
          <w:sz w:val="23"/>
          <w:szCs w:val="23"/>
        </w:rPr>
      </w:pPr>
      <w:r w:rsidRPr="006074AE">
        <w:rPr>
          <w:sz w:val="23"/>
          <w:szCs w:val="23"/>
        </w:rPr>
        <w:t>6.</w:t>
      </w:r>
      <w:r w:rsidR="0002588E" w:rsidRPr="006074AE">
        <w:rPr>
          <w:sz w:val="23"/>
          <w:szCs w:val="23"/>
        </w:rPr>
        <w:t>6</w:t>
      </w:r>
      <w:r w:rsidRPr="006074AE">
        <w:rPr>
          <w:sz w:val="23"/>
          <w:szCs w:val="23"/>
        </w:rPr>
        <w:t>.</w:t>
      </w:r>
      <w:r w:rsidR="008D1122" w:rsidRPr="006074AE">
        <w:rPr>
          <w:sz w:val="23"/>
          <w:szCs w:val="23"/>
        </w:rPr>
        <w:t xml:space="preserve"> </w:t>
      </w:r>
      <w:r w:rsidR="004839B0" w:rsidRPr="006074AE">
        <w:rPr>
          <w:sz w:val="23"/>
          <w:szCs w:val="23"/>
        </w:rPr>
        <w:t xml:space="preserve">При необходимости обеспечить </w:t>
      </w:r>
      <w:r w:rsidR="00602B5D" w:rsidRPr="006074AE">
        <w:rPr>
          <w:sz w:val="23"/>
          <w:szCs w:val="23"/>
        </w:rPr>
        <w:t xml:space="preserve">работников Подрядчика пропусками на </w:t>
      </w:r>
      <w:r w:rsidR="00910D2E" w:rsidRPr="006074AE">
        <w:rPr>
          <w:sz w:val="23"/>
          <w:szCs w:val="23"/>
        </w:rPr>
        <w:t>С</w:t>
      </w:r>
      <w:r w:rsidR="00602B5D" w:rsidRPr="006074AE">
        <w:rPr>
          <w:sz w:val="23"/>
          <w:szCs w:val="23"/>
        </w:rPr>
        <w:t xml:space="preserve">троительную площадку. </w:t>
      </w:r>
    </w:p>
    <w:bookmarkEnd w:id="28"/>
    <w:p w14:paraId="52CF3460" w14:textId="255C7960" w:rsidR="0002588E" w:rsidRPr="006074AE" w:rsidRDefault="0002588E" w:rsidP="00445FC3">
      <w:pPr>
        <w:ind w:firstLine="540"/>
        <w:jc w:val="both"/>
        <w:rPr>
          <w:sz w:val="23"/>
          <w:szCs w:val="23"/>
        </w:rPr>
      </w:pPr>
      <w:r w:rsidRPr="006074AE">
        <w:rPr>
          <w:sz w:val="23"/>
          <w:szCs w:val="23"/>
        </w:rPr>
        <w:t>6.7. Заказчик не позднее 10 (Десят</w:t>
      </w:r>
      <w:r w:rsidR="0090637B" w:rsidRPr="006074AE">
        <w:rPr>
          <w:sz w:val="23"/>
          <w:szCs w:val="23"/>
        </w:rPr>
        <w:t>и</w:t>
      </w:r>
      <w:r w:rsidRPr="006074AE">
        <w:rPr>
          <w:sz w:val="23"/>
          <w:szCs w:val="23"/>
        </w:rPr>
        <w:t>) рабочих дней с мом</w:t>
      </w:r>
      <w:r w:rsidR="0090637B" w:rsidRPr="006074AE">
        <w:rPr>
          <w:sz w:val="23"/>
          <w:szCs w:val="23"/>
        </w:rPr>
        <w:t>ента предоставления Подрядчиком</w:t>
      </w:r>
      <w:r w:rsidRPr="006074AE">
        <w:rPr>
          <w:sz w:val="23"/>
          <w:szCs w:val="23"/>
        </w:rPr>
        <w:t xml:space="preserve"> обязан согласовать </w:t>
      </w:r>
      <w:r w:rsidR="00525A96" w:rsidRPr="006074AE">
        <w:rPr>
          <w:sz w:val="23"/>
          <w:szCs w:val="23"/>
        </w:rPr>
        <w:t xml:space="preserve">График </w:t>
      </w:r>
      <w:r w:rsidRPr="006074AE">
        <w:rPr>
          <w:sz w:val="23"/>
          <w:szCs w:val="23"/>
        </w:rPr>
        <w:t xml:space="preserve">обеспечения Работ материалами и оборудованием и вернуть Подрядчику </w:t>
      </w:r>
      <w:r w:rsidR="004053C7" w:rsidRPr="006074AE">
        <w:rPr>
          <w:sz w:val="23"/>
          <w:szCs w:val="23"/>
        </w:rPr>
        <w:t xml:space="preserve">1 </w:t>
      </w:r>
      <w:r w:rsidR="0090637B" w:rsidRPr="006074AE">
        <w:rPr>
          <w:sz w:val="23"/>
          <w:szCs w:val="23"/>
        </w:rPr>
        <w:t>(</w:t>
      </w:r>
      <w:r w:rsidR="004053C7" w:rsidRPr="006074AE">
        <w:rPr>
          <w:sz w:val="23"/>
          <w:szCs w:val="23"/>
        </w:rPr>
        <w:t>Один</w:t>
      </w:r>
      <w:r w:rsidR="0090637B" w:rsidRPr="006074AE">
        <w:rPr>
          <w:sz w:val="23"/>
          <w:szCs w:val="23"/>
        </w:rPr>
        <w:t xml:space="preserve">) </w:t>
      </w:r>
      <w:r w:rsidRPr="006074AE">
        <w:rPr>
          <w:sz w:val="23"/>
          <w:szCs w:val="23"/>
        </w:rPr>
        <w:t xml:space="preserve">экземпляр подписанного со своей стороны Графика либо направить Подрядчику мотивированные замечания. </w:t>
      </w:r>
    </w:p>
    <w:p w14:paraId="6BE2B097" w14:textId="77777777" w:rsidR="005C1AC5" w:rsidRPr="006074AE" w:rsidRDefault="00602B5D" w:rsidP="00445FC3">
      <w:pPr>
        <w:ind w:firstLine="540"/>
        <w:jc w:val="both"/>
        <w:rPr>
          <w:sz w:val="23"/>
          <w:szCs w:val="23"/>
        </w:rPr>
      </w:pPr>
      <w:r w:rsidRPr="006074AE">
        <w:rPr>
          <w:sz w:val="23"/>
          <w:szCs w:val="23"/>
        </w:rPr>
        <w:t>6.</w:t>
      </w:r>
      <w:r w:rsidR="0002588E" w:rsidRPr="006074AE">
        <w:rPr>
          <w:sz w:val="23"/>
          <w:szCs w:val="23"/>
        </w:rPr>
        <w:t>8</w:t>
      </w:r>
      <w:r w:rsidRPr="006074AE">
        <w:rPr>
          <w:sz w:val="23"/>
          <w:szCs w:val="23"/>
        </w:rPr>
        <w:t>.</w:t>
      </w:r>
      <w:r w:rsidR="007A1FE7" w:rsidRPr="006074AE">
        <w:rPr>
          <w:sz w:val="23"/>
          <w:szCs w:val="23"/>
        </w:rPr>
        <w:t xml:space="preserve"> </w:t>
      </w:r>
      <w:r w:rsidR="005C1AC5" w:rsidRPr="006074AE">
        <w:rPr>
          <w:sz w:val="23"/>
          <w:szCs w:val="23"/>
        </w:rPr>
        <w:t>Выполнить прочие обязательства в соответствии с настоящим Договором.</w:t>
      </w:r>
    </w:p>
    <w:p w14:paraId="4B590383" w14:textId="77777777" w:rsidR="005C1AC5" w:rsidRPr="006074AE" w:rsidRDefault="005C1AC5" w:rsidP="00445FC3">
      <w:pPr>
        <w:numPr>
          <w:ilvl w:val="12"/>
          <w:numId w:val="0"/>
        </w:numPr>
        <w:ind w:firstLine="540"/>
        <w:jc w:val="both"/>
        <w:rPr>
          <w:sz w:val="23"/>
          <w:szCs w:val="23"/>
        </w:rPr>
      </w:pPr>
    </w:p>
    <w:p w14:paraId="30E88D09" w14:textId="77777777" w:rsidR="005C1AC5" w:rsidRPr="006074AE" w:rsidRDefault="005C1AC5" w:rsidP="00445FC3">
      <w:pPr>
        <w:pStyle w:val="1"/>
        <w:ind w:firstLine="540"/>
        <w:rPr>
          <w:bCs w:val="0"/>
          <w:sz w:val="23"/>
          <w:szCs w:val="23"/>
        </w:rPr>
      </w:pPr>
      <w:r w:rsidRPr="006074AE">
        <w:rPr>
          <w:bCs w:val="0"/>
          <w:sz w:val="23"/>
          <w:szCs w:val="23"/>
        </w:rPr>
        <w:t xml:space="preserve">7. </w:t>
      </w:r>
      <w:r w:rsidRPr="006074AE">
        <w:rPr>
          <w:bCs w:val="0"/>
          <w:caps/>
          <w:sz w:val="23"/>
          <w:szCs w:val="23"/>
        </w:rPr>
        <w:t>Производство Работ</w:t>
      </w:r>
    </w:p>
    <w:p w14:paraId="647760F1" w14:textId="2F0F8D5F" w:rsidR="005C1AC5" w:rsidRPr="006074AE" w:rsidRDefault="005C1AC5" w:rsidP="00445FC3">
      <w:pPr>
        <w:ind w:firstLine="540"/>
        <w:jc w:val="both"/>
        <w:rPr>
          <w:sz w:val="23"/>
          <w:szCs w:val="23"/>
        </w:rPr>
      </w:pPr>
      <w:r w:rsidRPr="006074AE">
        <w:rPr>
          <w:noProof/>
          <w:sz w:val="23"/>
          <w:szCs w:val="23"/>
        </w:rPr>
        <w:t>7.1.</w:t>
      </w:r>
      <w:r w:rsidRPr="006074AE">
        <w:rPr>
          <w:sz w:val="23"/>
          <w:szCs w:val="23"/>
        </w:rPr>
        <w:t xml:space="preserve"> После получения Строительной площадки Подрядчик выполняет работы по ее разметке и привязке Объекта на осно</w:t>
      </w:r>
      <w:r w:rsidR="000F3F4F" w:rsidRPr="006074AE">
        <w:rPr>
          <w:sz w:val="23"/>
          <w:szCs w:val="23"/>
        </w:rPr>
        <w:t xml:space="preserve">вании указанных в </w:t>
      </w:r>
      <w:r w:rsidR="00240385" w:rsidRPr="006074AE">
        <w:rPr>
          <w:sz w:val="23"/>
          <w:szCs w:val="23"/>
        </w:rPr>
        <w:t xml:space="preserve">Технической </w:t>
      </w:r>
      <w:r w:rsidRPr="006074AE">
        <w:rPr>
          <w:sz w:val="23"/>
          <w:szCs w:val="23"/>
        </w:rPr>
        <w:t>документации исходных точек, координат, уровня и геодезической разбивочной основы для строительства, состав и объем которой должны соответствовать требованиям СНиП, действующего законодательства РФ.</w:t>
      </w:r>
    </w:p>
    <w:p w14:paraId="52CEF31D" w14:textId="5893CE67" w:rsidR="00925587" w:rsidRPr="006074AE" w:rsidRDefault="005C1AC5" w:rsidP="00445FC3">
      <w:pPr>
        <w:ind w:firstLine="540"/>
        <w:jc w:val="both"/>
        <w:rPr>
          <w:sz w:val="23"/>
          <w:szCs w:val="23"/>
        </w:rPr>
      </w:pPr>
      <w:r w:rsidRPr="006074AE">
        <w:rPr>
          <w:sz w:val="23"/>
          <w:szCs w:val="23"/>
        </w:rPr>
        <w:t xml:space="preserve">7.2.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соотнесенности. Допущенные ошибки в производстве этих </w:t>
      </w:r>
      <w:r w:rsidR="00D95D3C" w:rsidRPr="006074AE">
        <w:rPr>
          <w:sz w:val="23"/>
          <w:szCs w:val="23"/>
        </w:rPr>
        <w:t>Р</w:t>
      </w:r>
      <w:r w:rsidRPr="006074AE">
        <w:rPr>
          <w:sz w:val="23"/>
          <w:szCs w:val="23"/>
        </w:rPr>
        <w:t xml:space="preserve">абот Подрядчик исправляет за свой счет. По окончании </w:t>
      </w:r>
      <w:r w:rsidR="00D95D3C" w:rsidRPr="006074AE">
        <w:rPr>
          <w:sz w:val="23"/>
          <w:szCs w:val="23"/>
        </w:rPr>
        <w:t>р</w:t>
      </w:r>
      <w:r w:rsidRPr="006074AE">
        <w:rPr>
          <w:sz w:val="23"/>
          <w:szCs w:val="23"/>
        </w:rPr>
        <w:t>абот по разметке Строительной площадки и привязке Объекта Подрядчик передает Заказчику схемы расположения и каталоги координат и высот геодезических знаков, устанавливаемых при геодезических разбивочных работах в период выполнения Работ и сохраняемых до их окончания.</w:t>
      </w:r>
    </w:p>
    <w:p w14:paraId="18A189F0" w14:textId="77777777" w:rsidR="000A61EF" w:rsidRPr="006074AE" w:rsidRDefault="000A61EF" w:rsidP="00445FC3">
      <w:pPr>
        <w:ind w:firstLine="540"/>
        <w:jc w:val="both"/>
        <w:rPr>
          <w:sz w:val="23"/>
          <w:szCs w:val="23"/>
        </w:rPr>
      </w:pPr>
      <w:r w:rsidRPr="006074AE">
        <w:rPr>
          <w:sz w:val="23"/>
          <w:szCs w:val="23"/>
        </w:rPr>
        <w:t>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14:paraId="08357B95" w14:textId="6266EE17" w:rsidR="005C1AC5" w:rsidRPr="006074AE" w:rsidRDefault="005C1AC5" w:rsidP="00445FC3">
      <w:pPr>
        <w:ind w:firstLine="540"/>
        <w:jc w:val="both"/>
        <w:rPr>
          <w:sz w:val="23"/>
          <w:szCs w:val="23"/>
        </w:rPr>
      </w:pPr>
      <w:r w:rsidRPr="006074AE">
        <w:rPr>
          <w:noProof/>
          <w:sz w:val="23"/>
          <w:szCs w:val="23"/>
        </w:rPr>
        <w:t>7.3.</w:t>
      </w:r>
      <w:r w:rsidRPr="006074AE">
        <w:rPr>
          <w:sz w:val="23"/>
          <w:szCs w:val="23"/>
        </w:rPr>
        <w:t xml:space="preserve"> </w:t>
      </w:r>
      <w:r w:rsidR="00925B00" w:rsidRPr="006074AE">
        <w:rPr>
          <w:sz w:val="23"/>
          <w:szCs w:val="23"/>
        </w:rPr>
        <w:t>Временные подсоединения коммуникаций на Строительной площадке, включая установку поверенных приборов учета, соответствующих требованиям, предъявляемым их изготовителем к условиям, необходимым для их эксплуатации и работы (функционированию), на период выполнения Работ и вновь построенных коммуникаций в точках подключения осуществляет Подрядчик за свой счет.</w:t>
      </w:r>
    </w:p>
    <w:p w14:paraId="0B2705AE" w14:textId="77777777" w:rsidR="005D7D29" w:rsidRPr="006074AE" w:rsidRDefault="005C1AC5" w:rsidP="00445FC3">
      <w:pPr>
        <w:ind w:firstLine="540"/>
        <w:jc w:val="both"/>
        <w:rPr>
          <w:sz w:val="23"/>
          <w:szCs w:val="23"/>
        </w:rPr>
      </w:pPr>
      <w:r w:rsidRPr="006074AE">
        <w:rPr>
          <w:noProof/>
          <w:sz w:val="23"/>
          <w:szCs w:val="23"/>
        </w:rPr>
        <w:t>7.4.</w:t>
      </w:r>
      <w:r w:rsidRPr="006074AE">
        <w:rPr>
          <w:sz w:val="23"/>
          <w:szCs w:val="23"/>
        </w:rPr>
        <w:t xml:space="preserve"> </w:t>
      </w:r>
      <w:r w:rsidR="000C1164" w:rsidRPr="006074AE">
        <w:rPr>
          <w:iCs/>
          <w:noProof/>
          <w:sz w:val="23"/>
          <w:szCs w:val="23"/>
        </w:rPr>
        <w:t>При установленной предметом Договора необходимости</w:t>
      </w:r>
      <w:r w:rsidR="000C1164" w:rsidRPr="006074AE">
        <w:rPr>
          <w:iCs/>
          <w:sz w:val="23"/>
          <w:szCs w:val="23"/>
        </w:rPr>
        <w:t xml:space="preserve"> </w:t>
      </w:r>
      <w:r w:rsidRPr="006074AE">
        <w:rPr>
          <w:sz w:val="23"/>
          <w:szCs w:val="23"/>
        </w:rPr>
        <w:t xml:space="preserve">Подрядчик производит индивидуальное испытание смонтированного им оборудования, конструкций и принимает участие в комплексном его опробовании. </w:t>
      </w:r>
    </w:p>
    <w:p w14:paraId="7311A76B" w14:textId="77777777" w:rsidR="00985934" w:rsidRPr="006074AE" w:rsidRDefault="00985934" w:rsidP="00445FC3">
      <w:pPr>
        <w:ind w:firstLine="540"/>
        <w:jc w:val="both"/>
        <w:rPr>
          <w:sz w:val="23"/>
          <w:szCs w:val="23"/>
        </w:rPr>
      </w:pPr>
      <w:r w:rsidRPr="006074AE">
        <w:rPr>
          <w:sz w:val="23"/>
          <w:szCs w:val="23"/>
        </w:rPr>
        <w:t>Выполнение Подрядчиком пусконаладочных работ на Объекте должно сопровождаться проведением индивидуальных испытаний и комплексного опробования оборудования на Объекте.</w:t>
      </w:r>
    </w:p>
    <w:p w14:paraId="0750B174" w14:textId="77777777" w:rsidR="00985934" w:rsidRPr="006074AE" w:rsidRDefault="00985934" w:rsidP="00445FC3">
      <w:pPr>
        <w:ind w:firstLine="540"/>
        <w:jc w:val="both"/>
        <w:rPr>
          <w:sz w:val="23"/>
          <w:szCs w:val="23"/>
        </w:rPr>
      </w:pPr>
      <w:r w:rsidRPr="006074AE">
        <w:rPr>
          <w:sz w:val="23"/>
          <w:szCs w:val="23"/>
        </w:rPr>
        <w:t xml:space="preserve">Порядок и сроки проведения индивидуальных испытаний оборудования на Объекте должны быть установлены программами проведения индивидуальных испытаний и графиками, разработанными Заказчиком и согласованными Подрядчиком. Завершающей стадией индивидуальных испытаний оборудования на Объекте является подписание Сторонами Акта рабочей комиссии о приемке оборудования после индивидуальных испытаний согласно СП </w:t>
      </w:r>
      <w:r w:rsidR="000C1164" w:rsidRPr="006074AE">
        <w:rPr>
          <w:sz w:val="23"/>
          <w:szCs w:val="23"/>
        </w:rPr>
        <w:t>68.13330.2017</w:t>
      </w:r>
      <w:r w:rsidRPr="006074AE">
        <w:rPr>
          <w:sz w:val="23"/>
          <w:szCs w:val="23"/>
        </w:rPr>
        <w:t>.</w:t>
      </w:r>
    </w:p>
    <w:p w14:paraId="3DB4731A" w14:textId="77777777" w:rsidR="00985934" w:rsidRPr="006074AE" w:rsidRDefault="00985934" w:rsidP="00445FC3">
      <w:pPr>
        <w:ind w:firstLine="540"/>
        <w:jc w:val="both"/>
        <w:rPr>
          <w:sz w:val="23"/>
          <w:szCs w:val="23"/>
        </w:rPr>
      </w:pPr>
      <w:r w:rsidRPr="006074AE">
        <w:rPr>
          <w:sz w:val="23"/>
          <w:szCs w:val="23"/>
        </w:rPr>
        <w:t xml:space="preserve">Работы и мероприятия, выполняемые в период подготовки и проведения комплексного опробования оборудования на Объекте, осуществляются по программе и графику, разработанными Заказчиком и согласованными Подрядчиком. Завершающей стадией комплексного опробования является подписание Сторонами Акта рабочей комиссии о приемке оборудования после комплексного опробования согласно </w:t>
      </w:r>
      <w:r w:rsidR="000C1164" w:rsidRPr="006074AE">
        <w:rPr>
          <w:sz w:val="23"/>
          <w:szCs w:val="23"/>
        </w:rPr>
        <w:t>СП 68.13330.2017</w:t>
      </w:r>
      <w:r w:rsidRPr="006074AE">
        <w:rPr>
          <w:sz w:val="23"/>
          <w:szCs w:val="23"/>
        </w:rPr>
        <w:t>.</w:t>
      </w:r>
    </w:p>
    <w:p w14:paraId="4EB07C9E" w14:textId="77777777" w:rsidR="00985934" w:rsidRPr="006074AE" w:rsidRDefault="00985934" w:rsidP="00445FC3">
      <w:pPr>
        <w:ind w:firstLine="540"/>
        <w:jc w:val="both"/>
        <w:rPr>
          <w:sz w:val="23"/>
          <w:szCs w:val="23"/>
        </w:rPr>
      </w:pPr>
      <w:r w:rsidRPr="006074AE">
        <w:rPr>
          <w:sz w:val="23"/>
          <w:szCs w:val="23"/>
        </w:rPr>
        <w:t>После проведения индивидуальных испытаний, комплексного опробования пусконаладочные работы на Объекте предъявляются Подрядчиком к приемке Заказчиком с приложением исполнительной и иной приемосдаточной документации, предусмотренной соответствующими нормативными актами</w:t>
      </w:r>
      <w:r w:rsidRPr="006074AE">
        <w:rPr>
          <w:noProof/>
          <w:sz w:val="23"/>
          <w:szCs w:val="23"/>
        </w:rPr>
        <w:t>.</w:t>
      </w:r>
    </w:p>
    <w:p w14:paraId="50FA6868" w14:textId="3ED89A1A" w:rsidR="00763B46" w:rsidRPr="006074AE" w:rsidRDefault="00763B46">
      <w:pPr>
        <w:ind w:firstLine="540"/>
        <w:jc w:val="both"/>
        <w:rPr>
          <w:sz w:val="23"/>
          <w:szCs w:val="23"/>
        </w:rPr>
      </w:pPr>
      <w:r w:rsidRPr="006074AE">
        <w:rPr>
          <w:sz w:val="23"/>
          <w:szCs w:val="23"/>
        </w:rPr>
        <w:lastRenderedPageBreak/>
        <w:t>7.5. В случаях, когда Договор предусматривает использование</w:t>
      </w:r>
      <w:r w:rsidR="00D95EB9" w:rsidRPr="006074AE">
        <w:rPr>
          <w:sz w:val="23"/>
          <w:szCs w:val="23"/>
        </w:rPr>
        <w:t xml:space="preserve"> </w:t>
      </w:r>
      <w:r w:rsidRPr="006074AE">
        <w:rPr>
          <w:sz w:val="23"/>
          <w:szCs w:val="23"/>
        </w:rPr>
        <w:t xml:space="preserve">материалов </w:t>
      </w:r>
      <w:r w:rsidR="000C1164" w:rsidRPr="006074AE">
        <w:rPr>
          <w:sz w:val="23"/>
          <w:szCs w:val="23"/>
        </w:rPr>
        <w:t xml:space="preserve">и </w:t>
      </w:r>
      <w:r w:rsidRPr="006074AE">
        <w:rPr>
          <w:sz w:val="23"/>
          <w:szCs w:val="23"/>
        </w:rPr>
        <w:t xml:space="preserve">оборудования Заказчика, соответствующие оборудование и материалы передаются Заказчиком Подрядчику для выполнения работ по </w:t>
      </w:r>
      <w:r w:rsidR="0002588E" w:rsidRPr="006074AE">
        <w:rPr>
          <w:sz w:val="23"/>
          <w:szCs w:val="23"/>
        </w:rPr>
        <w:t>Д</w:t>
      </w:r>
      <w:r w:rsidRPr="006074AE">
        <w:rPr>
          <w:sz w:val="23"/>
          <w:szCs w:val="23"/>
        </w:rPr>
        <w:t>оговору в следующем порядке:</w:t>
      </w:r>
    </w:p>
    <w:p w14:paraId="31843320" w14:textId="072CF3F6" w:rsidR="00763B46" w:rsidRPr="006074AE" w:rsidRDefault="00874BCC" w:rsidP="00445FC3">
      <w:pPr>
        <w:ind w:firstLine="540"/>
        <w:jc w:val="both"/>
        <w:rPr>
          <w:sz w:val="23"/>
          <w:szCs w:val="23"/>
        </w:rPr>
      </w:pPr>
      <w:r w:rsidRPr="006074AE">
        <w:rPr>
          <w:sz w:val="23"/>
          <w:szCs w:val="23"/>
        </w:rPr>
        <w:t>7.</w:t>
      </w:r>
      <w:r w:rsidR="00763B46" w:rsidRPr="006074AE">
        <w:rPr>
          <w:sz w:val="23"/>
          <w:szCs w:val="23"/>
        </w:rPr>
        <w:t>5</w:t>
      </w:r>
      <w:r w:rsidRPr="006074AE">
        <w:rPr>
          <w:sz w:val="23"/>
          <w:szCs w:val="23"/>
        </w:rPr>
        <w:t>.</w:t>
      </w:r>
      <w:r w:rsidR="00763B46" w:rsidRPr="006074AE">
        <w:rPr>
          <w:sz w:val="23"/>
          <w:szCs w:val="23"/>
        </w:rPr>
        <w:t xml:space="preserve">1. Подрядчик </w:t>
      </w:r>
      <w:r w:rsidR="007D7108" w:rsidRPr="006074AE">
        <w:rPr>
          <w:sz w:val="23"/>
          <w:szCs w:val="23"/>
        </w:rPr>
        <w:t xml:space="preserve">самостоятельно </w:t>
      </w:r>
      <w:r w:rsidR="00763B46" w:rsidRPr="006074AE">
        <w:rPr>
          <w:sz w:val="23"/>
          <w:szCs w:val="23"/>
        </w:rPr>
        <w:t>рассчитывает</w:t>
      </w:r>
      <w:r w:rsidR="007D7108" w:rsidRPr="006074AE">
        <w:rPr>
          <w:sz w:val="23"/>
          <w:szCs w:val="23"/>
        </w:rPr>
        <w:t xml:space="preserve"> количество материалов (оборудования), подлежащих использованию при производстве Работ</w:t>
      </w:r>
      <w:r w:rsidR="00763B46" w:rsidRPr="006074AE">
        <w:rPr>
          <w:sz w:val="23"/>
          <w:szCs w:val="23"/>
        </w:rPr>
        <w:t xml:space="preserve">. Подрядчик предоставляет Заказчику заявку на получение материалов (оборудования) поставки Заказчика не позднее, чем за 2 (Два) рабочих дня до необходимой даты передачи материалов (оборудования). </w:t>
      </w:r>
    </w:p>
    <w:p w14:paraId="37AA2832" w14:textId="78C42E2B" w:rsidR="00763B46" w:rsidRPr="006074AE" w:rsidRDefault="00763B46" w:rsidP="00445FC3">
      <w:pPr>
        <w:ind w:firstLine="540"/>
        <w:jc w:val="both"/>
        <w:rPr>
          <w:bCs/>
          <w:sz w:val="23"/>
          <w:szCs w:val="23"/>
        </w:rPr>
      </w:pPr>
      <w:r w:rsidRPr="006074AE">
        <w:rPr>
          <w:bCs/>
          <w:sz w:val="23"/>
          <w:szCs w:val="23"/>
        </w:rPr>
        <w:t xml:space="preserve">Перечень материалов, конструкций, изделий и оборудования, </w:t>
      </w:r>
      <w:r w:rsidR="000C3603" w:rsidRPr="006074AE">
        <w:rPr>
          <w:bCs/>
          <w:sz w:val="23"/>
          <w:szCs w:val="23"/>
        </w:rPr>
        <w:t>передаваемых</w:t>
      </w:r>
      <w:r w:rsidRPr="006074AE">
        <w:rPr>
          <w:bCs/>
          <w:sz w:val="23"/>
          <w:szCs w:val="23"/>
        </w:rPr>
        <w:t xml:space="preserve"> Заказчиком Подрядчику для </w:t>
      </w:r>
      <w:r w:rsidR="000C3603" w:rsidRPr="006074AE">
        <w:rPr>
          <w:bCs/>
          <w:sz w:val="23"/>
          <w:szCs w:val="23"/>
        </w:rPr>
        <w:t xml:space="preserve">выполнения </w:t>
      </w:r>
      <w:r w:rsidRPr="006074AE">
        <w:rPr>
          <w:bCs/>
          <w:sz w:val="23"/>
          <w:szCs w:val="23"/>
        </w:rPr>
        <w:t xml:space="preserve">Работ, срок их передачи согласовываются Сторонами в Приложении № </w:t>
      </w:r>
      <w:r w:rsidR="0002588E" w:rsidRPr="006074AE">
        <w:rPr>
          <w:bCs/>
          <w:sz w:val="23"/>
          <w:szCs w:val="23"/>
        </w:rPr>
        <w:t>6</w:t>
      </w:r>
      <w:r w:rsidRPr="006074AE">
        <w:rPr>
          <w:bCs/>
          <w:sz w:val="23"/>
          <w:szCs w:val="23"/>
        </w:rPr>
        <w:t xml:space="preserve"> к Договору. </w:t>
      </w:r>
    </w:p>
    <w:p w14:paraId="15D4CA47" w14:textId="5D9277E6" w:rsidR="00763B46" w:rsidRPr="006074AE" w:rsidRDefault="00763B46" w:rsidP="00445FC3">
      <w:pPr>
        <w:ind w:firstLine="540"/>
        <w:jc w:val="both"/>
        <w:rPr>
          <w:sz w:val="23"/>
          <w:szCs w:val="23"/>
        </w:rPr>
      </w:pPr>
      <w:r w:rsidRPr="006074AE">
        <w:rPr>
          <w:sz w:val="23"/>
          <w:szCs w:val="23"/>
        </w:rPr>
        <w:t xml:space="preserve">Заявка на предоставление материалов (оборудования) поставки Заказчика, согласованных Сторонами в Приложении № </w:t>
      </w:r>
      <w:r w:rsidR="0002588E" w:rsidRPr="006074AE">
        <w:rPr>
          <w:sz w:val="23"/>
          <w:szCs w:val="23"/>
        </w:rPr>
        <w:t>6</w:t>
      </w:r>
      <w:r w:rsidRPr="006074AE">
        <w:rPr>
          <w:sz w:val="23"/>
          <w:szCs w:val="23"/>
        </w:rPr>
        <w:t xml:space="preserve"> к Договору, подается </w:t>
      </w:r>
      <w:r w:rsidR="00D9143D" w:rsidRPr="006074AE">
        <w:rPr>
          <w:sz w:val="23"/>
          <w:szCs w:val="23"/>
        </w:rPr>
        <w:t>по</w:t>
      </w:r>
      <w:r w:rsidRPr="006074AE">
        <w:rPr>
          <w:sz w:val="23"/>
          <w:szCs w:val="23"/>
        </w:rPr>
        <w:t xml:space="preserve"> форме</w:t>
      </w:r>
      <w:r w:rsidR="00F76C25" w:rsidRPr="006074AE">
        <w:rPr>
          <w:sz w:val="23"/>
          <w:szCs w:val="23"/>
        </w:rPr>
        <w:t>, согласованной в</w:t>
      </w:r>
      <w:r w:rsidR="00D9143D" w:rsidRPr="006074AE">
        <w:rPr>
          <w:sz w:val="23"/>
          <w:szCs w:val="23"/>
        </w:rPr>
        <w:t xml:space="preserve"> Приложении </w:t>
      </w:r>
      <w:r w:rsidR="00F76C25" w:rsidRPr="006074AE">
        <w:rPr>
          <w:sz w:val="23"/>
          <w:szCs w:val="23"/>
        </w:rPr>
        <w:t xml:space="preserve">            </w:t>
      </w:r>
      <w:r w:rsidR="00D9143D" w:rsidRPr="006074AE">
        <w:rPr>
          <w:sz w:val="23"/>
          <w:szCs w:val="23"/>
        </w:rPr>
        <w:t xml:space="preserve"> № 6/1 к настоящему Договору (Заявка на отпуск ТМЦ в адрес </w:t>
      </w:r>
      <w:r w:rsidR="000C3603" w:rsidRPr="006074AE">
        <w:rPr>
          <w:sz w:val="23"/>
          <w:szCs w:val="23"/>
        </w:rPr>
        <w:t>Подрядчика</w:t>
      </w:r>
      <w:r w:rsidR="00D9143D" w:rsidRPr="006074AE">
        <w:rPr>
          <w:sz w:val="23"/>
          <w:szCs w:val="23"/>
        </w:rPr>
        <w:t>)</w:t>
      </w:r>
      <w:r w:rsidR="00F76C25" w:rsidRPr="006074AE">
        <w:rPr>
          <w:sz w:val="23"/>
          <w:szCs w:val="23"/>
        </w:rPr>
        <w:t>,</w:t>
      </w:r>
      <w:r w:rsidRPr="006074AE">
        <w:rPr>
          <w:sz w:val="23"/>
          <w:szCs w:val="23"/>
        </w:rPr>
        <w:t xml:space="preserve"> с указанием наименования, количества и срока предоставления. </w:t>
      </w:r>
    </w:p>
    <w:p w14:paraId="1F60BD8B" w14:textId="77777777" w:rsidR="00763B46" w:rsidRPr="006074AE" w:rsidRDefault="00763B46" w:rsidP="00445FC3">
      <w:pPr>
        <w:ind w:firstLine="540"/>
        <w:jc w:val="both"/>
        <w:rPr>
          <w:sz w:val="23"/>
          <w:szCs w:val="23"/>
        </w:rPr>
      </w:pPr>
      <w:r w:rsidRPr="006074AE">
        <w:rPr>
          <w:sz w:val="23"/>
          <w:szCs w:val="23"/>
        </w:rPr>
        <w:t>Подрядчик обязан обеспечить эффективное использование по назначению переданных Заказчиком материалов и оборудования в период времени, указанный в заявке.</w:t>
      </w:r>
    </w:p>
    <w:p w14:paraId="5D54365D" w14:textId="77777777" w:rsidR="00763B46" w:rsidRPr="006074AE" w:rsidRDefault="00763B46" w:rsidP="00445FC3">
      <w:pPr>
        <w:ind w:firstLine="540"/>
        <w:jc w:val="both"/>
        <w:rPr>
          <w:sz w:val="23"/>
          <w:szCs w:val="23"/>
        </w:rPr>
      </w:pPr>
      <w:r w:rsidRPr="006074AE">
        <w:rPr>
          <w:sz w:val="23"/>
          <w:szCs w:val="23"/>
        </w:rPr>
        <w:t xml:space="preserve">До начала Работ Подрядчик назначает лицо, ответственное за получение материалов (оборудования) поставки Заказчика и предоставляет Заказчику оригинал доверенности, предоставляющей право ответственному лицу осуществлять от имени Подрядчика все действия, предусмотренные настоящим Договором, по получению товарно-материальных ценностей и подписанию необходимых документов. </w:t>
      </w:r>
    </w:p>
    <w:p w14:paraId="02B688D2" w14:textId="24B30F24" w:rsidR="00763B46" w:rsidRPr="006074AE" w:rsidRDefault="00874BCC" w:rsidP="00445FC3">
      <w:pPr>
        <w:ind w:firstLine="540"/>
        <w:jc w:val="both"/>
        <w:rPr>
          <w:sz w:val="23"/>
          <w:szCs w:val="23"/>
        </w:rPr>
      </w:pPr>
      <w:r w:rsidRPr="006074AE">
        <w:rPr>
          <w:sz w:val="23"/>
          <w:szCs w:val="23"/>
        </w:rPr>
        <w:t>7.</w:t>
      </w:r>
      <w:r w:rsidR="00C90F16" w:rsidRPr="006074AE">
        <w:rPr>
          <w:sz w:val="23"/>
          <w:szCs w:val="23"/>
        </w:rPr>
        <w:t>5</w:t>
      </w:r>
      <w:r w:rsidRPr="006074AE">
        <w:rPr>
          <w:sz w:val="23"/>
          <w:szCs w:val="23"/>
        </w:rPr>
        <w:t>.</w:t>
      </w:r>
      <w:r w:rsidR="00C90F16" w:rsidRPr="006074AE">
        <w:rPr>
          <w:sz w:val="23"/>
          <w:szCs w:val="23"/>
        </w:rPr>
        <w:t xml:space="preserve">2. </w:t>
      </w:r>
      <w:r w:rsidR="00763B46" w:rsidRPr="006074AE">
        <w:rPr>
          <w:sz w:val="23"/>
          <w:szCs w:val="23"/>
        </w:rPr>
        <w:t>Подрядчик обязан произвести приемку,</w:t>
      </w:r>
      <w:r w:rsidR="005F0730" w:rsidRPr="006074AE">
        <w:rPr>
          <w:sz w:val="23"/>
          <w:szCs w:val="23"/>
        </w:rPr>
        <w:t xml:space="preserve"> </w:t>
      </w:r>
      <w:r w:rsidR="00763B46" w:rsidRPr="006074AE">
        <w:rPr>
          <w:sz w:val="23"/>
          <w:szCs w:val="23"/>
        </w:rPr>
        <w:t>разгрузку</w:t>
      </w:r>
      <w:r w:rsidR="005F0730" w:rsidRPr="006074AE">
        <w:rPr>
          <w:sz w:val="23"/>
          <w:szCs w:val="23"/>
        </w:rPr>
        <w:t xml:space="preserve">, </w:t>
      </w:r>
      <w:r w:rsidR="00763B46" w:rsidRPr="006074AE">
        <w:rPr>
          <w:sz w:val="23"/>
          <w:szCs w:val="23"/>
        </w:rPr>
        <w:t>складирование, хранение и передачу для производства Работ изделий, материалов, конструкций и оборудования поставки Заказчика. В случае необоснованного отказа или уклонения в приемке имущества поставки Заказчика</w:t>
      </w:r>
      <w:r w:rsidR="000C3603" w:rsidRPr="006074AE">
        <w:rPr>
          <w:sz w:val="23"/>
          <w:szCs w:val="23"/>
        </w:rPr>
        <w:t>,</w:t>
      </w:r>
      <w:r w:rsidR="00763B46" w:rsidRPr="006074AE">
        <w:rPr>
          <w:sz w:val="23"/>
          <w:szCs w:val="23"/>
        </w:rPr>
        <w:t xml:space="preserve"> Подрядчик обязан возместить Заказчику все возникшие в связи с этим убытки, в том числе расходы по хранению такого имущества.</w:t>
      </w:r>
      <w:r w:rsidR="00C05C81" w:rsidRPr="006074AE">
        <w:rPr>
          <w:sz w:val="23"/>
          <w:szCs w:val="23"/>
        </w:rPr>
        <w:t xml:space="preserve"> Все расходы по получению, доставке со склада Заказчика, хранению </w:t>
      </w:r>
      <w:r w:rsidR="00292B74" w:rsidRPr="006074AE">
        <w:rPr>
          <w:sz w:val="23"/>
          <w:szCs w:val="23"/>
        </w:rPr>
        <w:t>Д</w:t>
      </w:r>
      <w:r w:rsidR="00C05C81" w:rsidRPr="006074AE">
        <w:rPr>
          <w:sz w:val="23"/>
          <w:szCs w:val="23"/>
        </w:rPr>
        <w:t>авальческих материалов и другие связанные с этим расходы несет Подрядчик.</w:t>
      </w:r>
    </w:p>
    <w:p w14:paraId="2FAB9D82" w14:textId="6E166109" w:rsidR="000C1164" w:rsidRPr="006074AE" w:rsidRDefault="00874BCC" w:rsidP="000C1164">
      <w:pPr>
        <w:tabs>
          <w:tab w:val="num" w:pos="6108"/>
        </w:tabs>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3. Подрядчик несет ответственность за сохранность, утрату или повреждение полученных согласно настоящему Договору оборудования и материалов с момента подписания им Накладной М-15</w:t>
      </w:r>
      <w:r w:rsidR="00A2567C" w:rsidRPr="006074AE">
        <w:rPr>
          <w:sz w:val="23"/>
          <w:szCs w:val="23"/>
        </w:rPr>
        <w:t xml:space="preserve"> </w:t>
      </w:r>
      <w:r w:rsidR="000C1164" w:rsidRPr="006074AE">
        <w:rPr>
          <w:sz w:val="23"/>
          <w:szCs w:val="23"/>
        </w:rPr>
        <w:t xml:space="preserve">до полного завершения Работ (включая период времени, в течение которого Подрядчик будет устранять выявленные в ходе приемки недостатки) по Объекту. </w:t>
      </w:r>
    </w:p>
    <w:p w14:paraId="65C64710" w14:textId="77777777" w:rsidR="00763B46" w:rsidRPr="006074AE" w:rsidRDefault="00763B46" w:rsidP="00445FC3">
      <w:pPr>
        <w:tabs>
          <w:tab w:val="num" w:pos="6108"/>
        </w:tabs>
        <w:ind w:firstLine="540"/>
        <w:jc w:val="both"/>
        <w:rPr>
          <w:sz w:val="23"/>
          <w:szCs w:val="23"/>
        </w:rPr>
      </w:pPr>
      <w:r w:rsidRPr="006074AE">
        <w:rPr>
          <w:sz w:val="23"/>
          <w:szCs w:val="23"/>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02A1228F" w14:textId="6B958084" w:rsidR="000C1164" w:rsidRPr="006074AE" w:rsidRDefault="00874BCC" w:rsidP="000C1164">
      <w:pPr>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4. Приемка материалов и оборудования осуществляется Подрядчиком от Заказчика по Накладной М-15. 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w:t>
      </w:r>
    </w:p>
    <w:p w14:paraId="7AB77115" w14:textId="77777777" w:rsidR="00E4500C" w:rsidRPr="006074AE" w:rsidRDefault="00E4500C" w:rsidP="00445FC3">
      <w:pPr>
        <w:ind w:firstLine="540"/>
        <w:jc w:val="both"/>
        <w:rPr>
          <w:sz w:val="23"/>
          <w:szCs w:val="23"/>
        </w:rPr>
      </w:pPr>
      <w:r w:rsidRPr="006074AE">
        <w:rPr>
          <w:sz w:val="23"/>
          <w:szCs w:val="23"/>
        </w:rPr>
        <w:t>При установлении Подрядчиком ненадлежащего качества, некомплектности оборудования, конструкций, изделий, материалов</w:t>
      </w:r>
      <w:r w:rsidR="005F59FD" w:rsidRPr="006074AE">
        <w:rPr>
          <w:sz w:val="23"/>
          <w:szCs w:val="23"/>
        </w:rPr>
        <w:t xml:space="preserve"> </w:t>
      </w:r>
      <w:r w:rsidRPr="006074AE">
        <w:rPr>
          <w:sz w:val="23"/>
          <w:szCs w:val="23"/>
        </w:rPr>
        <w:t xml:space="preserve">поставки Заказчика в ходе приемки их для монтажа, в производство Работ, Подрядчик обязан поставить об этом в известность Заказчика и принять участие в составлении соответствующего акта. Подрядчик не вправе ссылаться на непригодность и недоброкачественность поставленных Заказчиком изделий, материалов, конструкций и оборудования после их приемки и обязан заменить их за свой счет, если не докажет, что такая непригодность и недоброкачественность не могла быть выявлена в построечных условиях и требовала лабораторного обследования (скрытые дефекты). </w:t>
      </w:r>
    </w:p>
    <w:p w14:paraId="6A7A281E" w14:textId="77777777" w:rsidR="00E4500C" w:rsidRPr="006074AE" w:rsidRDefault="00E4500C" w:rsidP="00445FC3">
      <w:pPr>
        <w:ind w:firstLine="540"/>
        <w:jc w:val="both"/>
        <w:rPr>
          <w:sz w:val="23"/>
          <w:szCs w:val="23"/>
        </w:rPr>
      </w:pPr>
      <w:r w:rsidRPr="006074AE">
        <w:rPr>
          <w:sz w:val="23"/>
          <w:szCs w:val="23"/>
        </w:rPr>
        <w:t>В случае выявления скрытых дефектов материалов, оборудования, конструкций, изделий Подрядчик обязан незамедлительно уведомить Заказчика и по его указанию принять участие в составлении соответствующего акта. Заказчик обязан доукомплектовать (предоставить качественные) материалы, оборудование, конструкции, изделия взамен забракованных в срок, установленный соглашением Сторон.</w:t>
      </w:r>
    </w:p>
    <w:p w14:paraId="6B61F09F" w14:textId="617037AB"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.1. Подрядчик обязан осуществлять входной контроль материалов и изделий на соответствие показателей качества, требований технических условий и стандартов. Входной контроль подразумевает проверку (включая, но не ограничиваясь):</w:t>
      </w:r>
    </w:p>
    <w:p w14:paraId="2758E8EB"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наличия соответствующих сертификатов;</w:t>
      </w:r>
    </w:p>
    <w:p w14:paraId="18EC3B3E" w14:textId="77777777" w:rsidR="00E4500C" w:rsidRPr="006074AE" w:rsidRDefault="00E4500C" w:rsidP="00445FC3">
      <w:pPr>
        <w:ind w:firstLine="540"/>
        <w:jc w:val="both"/>
        <w:rPr>
          <w:sz w:val="23"/>
          <w:szCs w:val="23"/>
        </w:rPr>
      </w:pPr>
      <w:r w:rsidRPr="006074AE">
        <w:rPr>
          <w:sz w:val="23"/>
          <w:szCs w:val="23"/>
        </w:rPr>
        <w:lastRenderedPageBreak/>
        <w:t>-</w:t>
      </w:r>
      <w:r w:rsidRPr="006074AE">
        <w:rPr>
          <w:sz w:val="23"/>
          <w:szCs w:val="23"/>
        </w:rPr>
        <w:tab/>
        <w:t>наличия и надлежащего заполнения документа о качестве и соответствия приведенных в нем данных характеристикам, установленным в нормативном документе, регламентирующем технические требования к данной продукции;</w:t>
      </w:r>
    </w:p>
    <w:p w14:paraId="39A97205"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наличия маркировки, сохранности упаковки, наличия и сохранности защитных и окрасочных покрытий и т.п.;</w:t>
      </w:r>
    </w:p>
    <w:p w14:paraId="34880202"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правильности складирования и хранения;</w:t>
      </w:r>
    </w:p>
    <w:p w14:paraId="60C1D88C"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проверку сроков годности.</w:t>
      </w:r>
    </w:p>
    <w:p w14:paraId="079D5A30" w14:textId="77777777" w:rsidR="00E4500C" w:rsidRPr="006074AE" w:rsidRDefault="00E4500C" w:rsidP="00445FC3">
      <w:pPr>
        <w:ind w:firstLine="540"/>
        <w:jc w:val="both"/>
        <w:rPr>
          <w:sz w:val="23"/>
          <w:szCs w:val="23"/>
        </w:rPr>
      </w:pPr>
      <w:r w:rsidRPr="006074AE">
        <w:rPr>
          <w:sz w:val="23"/>
          <w:szCs w:val="23"/>
        </w:rPr>
        <w:t>При отсутствии документов о качестве, маркировки, нарушении сохранности упаковки необходимо провести испытания материалов для оценки возможности их использования.</w:t>
      </w:r>
    </w:p>
    <w:p w14:paraId="3A99A96C" w14:textId="77777777" w:rsidR="00E4500C" w:rsidRPr="006074AE" w:rsidRDefault="00E4500C" w:rsidP="00B601EE">
      <w:pPr>
        <w:ind w:firstLine="540"/>
        <w:jc w:val="both"/>
        <w:rPr>
          <w:sz w:val="23"/>
          <w:szCs w:val="23"/>
        </w:rPr>
      </w:pPr>
      <w:r w:rsidRPr="006074AE">
        <w:rPr>
          <w:sz w:val="23"/>
          <w:szCs w:val="23"/>
        </w:rPr>
        <w:t>Результаты входного контроля должны быть закреплены в документальной форме (</w:t>
      </w:r>
      <w:r w:rsidR="00985934" w:rsidRPr="006074AE">
        <w:rPr>
          <w:sz w:val="23"/>
          <w:szCs w:val="23"/>
        </w:rPr>
        <w:t>Акт входного контроля, журнал входного контроля</w:t>
      </w:r>
      <w:r w:rsidR="00CB160C" w:rsidRPr="006074AE">
        <w:rPr>
          <w:sz w:val="23"/>
          <w:szCs w:val="23"/>
        </w:rPr>
        <w:t xml:space="preserve"> </w:t>
      </w:r>
      <w:r w:rsidR="00B601EE" w:rsidRPr="006074AE">
        <w:rPr>
          <w:sz w:val="23"/>
          <w:szCs w:val="23"/>
        </w:rPr>
        <w:t xml:space="preserve">по форме согласно </w:t>
      </w:r>
      <w:r w:rsidR="000C3603" w:rsidRPr="006074AE">
        <w:rPr>
          <w:sz w:val="23"/>
          <w:szCs w:val="23"/>
        </w:rPr>
        <w:t>СП</w:t>
      </w:r>
      <w:r w:rsidRPr="006074AE">
        <w:rPr>
          <w:sz w:val="23"/>
          <w:szCs w:val="23"/>
        </w:rPr>
        <w:t xml:space="preserve">).  </w:t>
      </w:r>
    </w:p>
    <w:p w14:paraId="340560BD" w14:textId="0FDF2150" w:rsidR="00E4500C" w:rsidRPr="006074AE" w:rsidRDefault="00874BCC" w:rsidP="00B601EE">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.2. В случае использования материалов, изделий, деталей и конструкций, выпускаемых или поставляемых зарубежными фирмами, необходимо проверить и обеспечить:</w:t>
      </w:r>
    </w:p>
    <w:p w14:paraId="4D5CF798"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соответствие технических характеристик материала, изделий, деталей, конструкций и кабельной продукции требованиям соответствующих нормативных документов Российской Федерации</w:t>
      </w:r>
      <w:r w:rsidR="00292B74" w:rsidRPr="006074AE">
        <w:rPr>
          <w:sz w:val="23"/>
          <w:szCs w:val="23"/>
        </w:rPr>
        <w:t>;</w:t>
      </w:r>
    </w:p>
    <w:p w14:paraId="02936042"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наличие сертификата зарубежной Системы сертификации, признанной в России (при отсутствии такого сертификата следует получить сертификат системы сертификации ГОСТ Р). При наличии сертификата зарубежной Системы сертификации, не признанной в России, следует либо организовать работы по его признанию, либо провести испытания для получения сертификата Системы сертификации ГОСТ Р.</w:t>
      </w:r>
    </w:p>
    <w:p w14:paraId="6AE075E0" w14:textId="7E0DB301"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.3. Подрядчик обязан осуществлять операционный контроль в процессе выполнения и по завершению операций при выполнении Работ.</w:t>
      </w:r>
    </w:p>
    <w:p w14:paraId="40171188" w14:textId="6E992F5D"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.4. Правила и нормы проведения операционного контроля должны быть разработаны и описаны в специальных документах (процедурах), включающих сведения о том, какая характеристика и кем контролируется (измеряется), о месте и методе контроля, его периодичности, правилах регистрации результатов контроля.</w:t>
      </w:r>
    </w:p>
    <w:p w14:paraId="50086240" w14:textId="77777777" w:rsidR="00E4500C" w:rsidRPr="006074AE" w:rsidRDefault="00E4500C" w:rsidP="00445FC3">
      <w:pPr>
        <w:ind w:firstLine="540"/>
        <w:jc w:val="both"/>
        <w:rPr>
          <w:sz w:val="23"/>
          <w:szCs w:val="23"/>
        </w:rPr>
      </w:pPr>
      <w:r w:rsidRPr="006074AE">
        <w:rPr>
          <w:sz w:val="23"/>
          <w:szCs w:val="23"/>
        </w:rPr>
        <w:t xml:space="preserve">Подрядчик должен организовать проведение операционного контроля при выполнении Работ в соответствии с указаниями соответствующих глав </w:t>
      </w:r>
      <w:r w:rsidR="00240385" w:rsidRPr="006074AE">
        <w:rPr>
          <w:sz w:val="23"/>
          <w:szCs w:val="23"/>
        </w:rPr>
        <w:t>с</w:t>
      </w:r>
      <w:r w:rsidRPr="006074AE">
        <w:rPr>
          <w:sz w:val="23"/>
          <w:szCs w:val="23"/>
        </w:rPr>
        <w:t xml:space="preserve">троительных </w:t>
      </w:r>
      <w:r w:rsidR="00240385" w:rsidRPr="006074AE">
        <w:rPr>
          <w:sz w:val="23"/>
          <w:szCs w:val="23"/>
        </w:rPr>
        <w:t>н</w:t>
      </w:r>
      <w:r w:rsidRPr="006074AE">
        <w:rPr>
          <w:sz w:val="23"/>
          <w:szCs w:val="23"/>
        </w:rPr>
        <w:t xml:space="preserve">орм и </w:t>
      </w:r>
      <w:r w:rsidR="00240385" w:rsidRPr="006074AE">
        <w:rPr>
          <w:sz w:val="23"/>
          <w:szCs w:val="23"/>
        </w:rPr>
        <w:t>п</w:t>
      </w:r>
      <w:r w:rsidRPr="006074AE">
        <w:rPr>
          <w:sz w:val="23"/>
          <w:szCs w:val="23"/>
        </w:rPr>
        <w:t xml:space="preserve">равил Российской Федерации с учетом требований </w:t>
      </w:r>
      <w:r w:rsidR="00240385" w:rsidRPr="006074AE">
        <w:rPr>
          <w:sz w:val="23"/>
          <w:szCs w:val="23"/>
        </w:rPr>
        <w:t xml:space="preserve">Технической </w:t>
      </w:r>
      <w:r w:rsidRPr="006074AE">
        <w:rPr>
          <w:sz w:val="23"/>
          <w:szCs w:val="23"/>
        </w:rPr>
        <w:t>документации.</w:t>
      </w:r>
    </w:p>
    <w:p w14:paraId="6CAE14E7" w14:textId="05BAE253" w:rsidR="000C1164" w:rsidRPr="006074AE" w:rsidRDefault="00874BCC" w:rsidP="000C1164">
      <w:pPr>
        <w:autoSpaceDE w:val="0"/>
        <w:autoSpaceDN w:val="0"/>
        <w:adjustRightInd w:val="0"/>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5. Возврат Заказчику материалов (оборудования),</w:t>
      </w:r>
      <w:r w:rsidR="000C1164" w:rsidRPr="006074AE">
        <w:rPr>
          <w:rFonts w:ascii="Arial" w:hAnsi="Arial"/>
          <w:sz w:val="23"/>
          <w:szCs w:val="23"/>
        </w:rPr>
        <w:t xml:space="preserve"> </w:t>
      </w:r>
      <w:r w:rsidR="000C1164" w:rsidRPr="006074AE">
        <w:rPr>
          <w:sz w:val="23"/>
          <w:szCs w:val="23"/>
        </w:rPr>
        <w:t>не использованных Подрядчиком при строительстве Объекта, остатков неизрасходованных Давальческих материалов, иных годных отходов и материалов, осуществляется Подрядчиком по Накладной М-15</w:t>
      </w:r>
      <w:r w:rsidR="00A2567C" w:rsidRPr="006074AE">
        <w:rPr>
          <w:sz w:val="23"/>
          <w:szCs w:val="23"/>
        </w:rPr>
        <w:t xml:space="preserve"> </w:t>
      </w:r>
      <w:r w:rsidR="000C1164" w:rsidRPr="006074AE">
        <w:rPr>
          <w:sz w:val="23"/>
          <w:szCs w:val="23"/>
        </w:rPr>
        <w:t>в течение 5 (Пяти) рабочих дней с даты получения соответствующего письменного уведомления Заказчика о готовности принять имущество либо в течение 5 (Пяти) рабочих дней с даты досрочного прекращения Договора.</w:t>
      </w:r>
    </w:p>
    <w:p w14:paraId="6D64D215" w14:textId="77777777" w:rsidR="000C1164" w:rsidRPr="006074AE" w:rsidRDefault="000C1164" w:rsidP="000C1164">
      <w:pPr>
        <w:autoSpaceDE w:val="0"/>
        <w:autoSpaceDN w:val="0"/>
        <w:adjustRightInd w:val="0"/>
        <w:ind w:firstLine="540"/>
        <w:jc w:val="both"/>
        <w:rPr>
          <w:sz w:val="23"/>
          <w:szCs w:val="23"/>
        </w:rPr>
      </w:pPr>
      <w:r w:rsidRPr="006074AE">
        <w:rPr>
          <w:sz w:val="23"/>
          <w:szCs w:val="23"/>
        </w:rPr>
        <w:t>Возврат означает полный комплекс Работ по погрузке, транспортировке, разгрузке, определению количества возвращаемых материалов, оборудования и отходов.</w:t>
      </w:r>
    </w:p>
    <w:p w14:paraId="4FDC6CAF" w14:textId="77777777" w:rsidR="000C1164" w:rsidRPr="006074AE" w:rsidRDefault="000C1164" w:rsidP="000C1164">
      <w:pPr>
        <w:autoSpaceDE w:val="0"/>
        <w:autoSpaceDN w:val="0"/>
        <w:adjustRightInd w:val="0"/>
        <w:ind w:firstLine="540"/>
        <w:jc w:val="both"/>
        <w:rPr>
          <w:sz w:val="23"/>
          <w:szCs w:val="23"/>
        </w:rPr>
      </w:pPr>
      <w:r w:rsidRPr="006074AE">
        <w:rPr>
          <w:sz w:val="23"/>
          <w:szCs w:val="23"/>
        </w:rPr>
        <w:t>В случае невозврата Заказчику имущества, не использованного Подрядчиком при выполнении Работ, остатков Давальческих материалов, иных годных отходов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а Подрядчик обязуется оплатить Заказчику их стоимость не позднее 5 (Пяти) рабочих дней с момента истечения вышеуказанного срока на основании документов на реализацию, указанных в данном пункте материалов</w:t>
      </w:r>
      <w:r w:rsidR="00ED186E" w:rsidRPr="006074AE">
        <w:rPr>
          <w:sz w:val="23"/>
          <w:szCs w:val="23"/>
        </w:rPr>
        <w:t xml:space="preserve"> и оборудования</w:t>
      </w:r>
      <w:r w:rsidRPr="006074AE">
        <w:rPr>
          <w:sz w:val="23"/>
          <w:szCs w:val="23"/>
        </w:rPr>
        <w:t xml:space="preserve"> (накладная ТОРГ-12, счет-фактура или УПД) и счета на оплату, выставленного Заказчиком. Размер оплаты определяется с учетом НДС по ставке, установленной законодательством РФ, на основании стоимости, по которой Подрядчику передавались соответствующие Давальческие материалы, </w:t>
      </w:r>
      <w:r w:rsidR="00ED186E" w:rsidRPr="006074AE">
        <w:rPr>
          <w:sz w:val="23"/>
          <w:szCs w:val="23"/>
        </w:rPr>
        <w:t>о</w:t>
      </w:r>
      <w:r w:rsidRPr="006074AE">
        <w:rPr>
          <w:sz w:val="23"/>
          <w:szCs w:val="23"/>
        </w:rPr>
        <w:t>борудование Заказчика. Подрядчик также компенсирует Заказчику дополнительные транспортно-заготовительные расходы, в случае если они не были включены в стоимость передаваемых Давальческих материалов/</w:t>
      </w:r>
      <w:r w:rsidR="00ED186E" w:rsidRPr="006074AE">
        <w:rPr>
          <w:sz w:val="23"/>
          <w:szCs w:val="23"/>
        </w:rPr>
        <w:t>о</w:t>
      </w:r>
      <w:r w:rsidRPr="006074AE">
        <w:rPr>
          <w:sz w:val="23"/>
          <w:szCs w:val="23"/>
        </w:rPr>
        <w:t xml:space="preserve">борудования Заказчика, на основании документально подтвержденных расходов.  Стоимость иных годных отходов оплачивается в размере, разумно определяемом Заказчиком. </w:t>
      </w:r>
    </w:p>
    <w:p w14:paraId="5642558E" w14:textId="6D892E0A" w:rsidR="00763B46" w:rsidRPr="006074AE" w:rsidRDefault="00874BCC" w:rsidP="00445FC3">
      <w:pPr>
        <w:autoSpaceDE w:val="0"/>
        <w:autoSpaceDN w:val="0"/>
        <w:adjustRightInd w:val="0"/>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6</w:t>
      </w:r>
      <w:r w:rsidR="00E4500C" w:rsidRPr="006074AE">
        <w:rPr>
          <w:sz w:val="23"/>
          <w:szCs w:val="23"/>
        </w:rPr>
        <w:t xml:space="preserve">. </w:t>
      </w:r>
      <w:r w:rsidR="00763B46" w:rsidRPr="006074AE">
        <w:rPr>
          <w:sz w:val="23"/>
          <w:szCs w:val="23"/>
        </w:rPr>
        <w:t>Подрядчик несет риск случайной гибели или случайного повреждения материалов (оборудования) или иного используемого для исполнения Договора имущества, предоставленного Заказчиком, с момента их передачи Подрядчику.</w:t>
      </w:r>
    </w:p>
    <w:p w14:paraId="49D91C93" w14:textId="2FFEC42D" w:rsidR="000C1164" w:rsidRPr="006074AE" w:rsidRDefault="00874BCC" w:rsidP="000C1164">
      <w:pPr>
        <w:pStyle w:val="RUS111"/>
        <w:numPr>
          <w:ilvl w:val="0"/>
          <w:numId w:val="0"/>
        </w:numPr>
        <w:spacing w:before="0" w:after="0"/>
        <w:ind w:firstLine="540"/>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 xml:space="preserve">7. Подрядчик организует хранение материалов и оборудования Заказчика до использования их в Работах на Объекте обособленно от собственных материалов для обеспечения возможности их проверки Заказчиком при проведении годовой (а также внеплановой) инвентаризации. Представитель </w:t>
      </w:r>
      <w:r w:rsidR="000C1164" w:rsidRPr="006074AE">
        <w:rPr>
          <w:sz w:val="23"/>
          <w:szCs w:val="23"/>
        </w:rPr>
        <w:lastRenderedPageBreak/>
        <w:t xml:space="preserve">Подрядчика, уполномоченный доверенностью на основании п. </w:t>
      </w:r>
      <w:r w:rsidRPr="006074AE">
        <w:rPr>
          <w:sz w:val="23"/>
          <w:szCs w:val="23"/>
        </w:rPr>
        <w:t>7.</w:t>
      </w:r>
      <w:r w:rsidR="000C1164" w:rsidRPr="006074AE">
        <w:rPr>
          <w:sz w:val="23"/>
          <w:szCs w:val="23"/>
        </w:rPr>
        <w:t>5</w:t>
      </w:r>
      <w:r w:rsidRPr="006074AE">
        <w:rPr>
          <w:sz w:val="23"/>
          <w:szCs w:val="23"/>
        </w:rPr>
        <w:t>.</w:t>
      </w:r>
      <w:r w:rsidR="000C1164" w:rsidRPr="006074AE">
        <w:rPr>
          <w:sz w:val="23"/>
          <w:szCs w:val="23"/>
        </w:rPr>
        <w:t>1 Договора, вправе присутствовать при инвентаризации переданных ему Давальческих материалов/оборудования Заказчика.</w:t>
      </w:r>
    </w:p>
    <w:p w14:paraId="292A1423" w14:textId="5BB8CD4F" w:rsidR="000C1164" w:rsidRPr="006074AE" w:rsidRDefault="00874BCC" w:rsidP="000C1164">
      <w:pPr>
        <w:autoSpaceDE w:val="0"/>
        <w:autoSpaceDN w:val="0"/>
        <w:adjustRightInd w:val="0"/>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 xml:space="preserve">8. Одновременно с Актом </w:t>
      </w:r>
      <w:r w:rsidR="00454DE8" w:rsidRPr="006074AE">
        <w:rPr>
          <w:sz w:val="23"/>
          <w:szCs w:val="23"/>
        </w:rPr>
        <w:t>КС-2</w:t>
      </w:r>
      <w:r w:rsidR="000C1164" w:rsidRPr="006074AE">
        <w:rPr>
          <w:sz w:val="23"/>
          <w:szCs w:val="23"/>
        </w:rPr>
        <w:t xml:space="preserve"> Подрядчик представляет Заказчику Отчет об использовании давальческих материалов </w:t>
      </w:r>
      <w:r w:rsidR="00F76C25" w:rsidRPr="006074AE">
        <w:rPr>
          <w:sz w:val="23"/>
          <w:szCs w:val="23"/>
        </w:rPr>
        <w:t xml:space="preserve">(уложенных в дело) </w:t>
      </w:r>
      <w:r w:rsidR="000C1164" w:rsidRPr="006074AE">
        <w:rPr>
          <w:sz w:val="23"/>
          <w:szCs w:val="23"/>
        </w:rPr>
        <w:t xml:space="preserve">по форме Приложения № </w:t>
      </w:r>
      <w:r w:rsidR="00623D13" w:rsidRPr="006074AE">
        <w:rPr>
          <w:sz w:val="23"/>
          <w:szCs w:val="23"/>
        </w:rPr>
        <w:t>6/2</w:t>
      </w:r>
      <w:r w:rsidR="000C1164" w:rsidRPr="006074AE">
        <w:rPr>
          <w:sz w:val="23"/>
          <w:szCs w:val="23"/>
        </w:rPr>
        <w:t xml:space="preserve"> к Договору. </w:t>
      </w:r>
    </w:p>
    <w:p w14:paraId="172AFCD7" w14:textId="77777777" w:rsidR="00DD753A" w:rsidRPr="006074AE" w:rsidRDefault="005C1AC5" w:rsidP="00445FC3">
      <w:pPr>
        <w:shd w:val="clear" w:color="auto" w:fill="FFFFFF"/>
        <w:tabs>
          <w:tab w:val="left" w:pos="1620"/>
        </w:tabs>
        <w:ind w:firstLine="540"/>
        <w:jc w:val="both"/>
        <w:rPr>
          <w:spacing w:val="-3"/>
          <w:sz w:val="23"/>
          <w:szCs w:val="23"/>
          <w:lang w:eastAsia="ar-SA"/>
        </w:rPr>
      </w:pPr>
      <w:r w:rsidRPr="006074AE">
        <w:rPr>
          <w:sz w:val="23"/>
          <w:szCs w:val="23"/>
        </w:rPr>
        <w:t>7.</w:t>
      </w:r>
      <w:r w:rsidR="00201B32" w:rsidRPr="006074AE">
        <w:rPr>
          <w:sz w:val="23"/>
          <w:szCs w:val="23"/>
        </w:rPr>
        <w:t>6</w:t>
      </w:r>
      <w:r w:rsidRPr="006074AE">
        <w:rPr>
          <w:sz w:val="23"/>
          <w:szCs w:val="23"/>
        </w:rPr>
        <w:t>.</w:t>
      </w:r>
      <w:r w:rsidR="00DD753A" w:rsidRPr="006074AE">
        <w:rPr>
          <w:spacing w:val="-3"/>
          <w:sz w:val="23"/>
          <w:szCs w:val="23"/>
          <w:lang w:eastAsia="ar-SA"/>
        </w:rPr>
        <w:t xml:space="preserve"> В случае выполнения Работ с использованием </w:t>
      </w:r>
      <w:r w:rsidR="002E2905" w:rsidRPr="006074AE">
        <w:rPr>
          <w:spacing w:val="-3"/>
          <w:sz w:val="23"/>
          <w:szCs w:val="23"/>
          <w:lang w:eastAsia="ar-SA"/>
        </w:rPr>
        <w:t>о</w:t>
      </w:r>
      <w:r w:rsidR="00DD753A" w:rsidRPr="006074AE">
        <w:rPr>
          <w:spacing w:val="-3"/>
          <w:sz w:val="23"/>
          <w:szCs w:val="23"/>
          <w:lang w:eastAsia="ar-SA"/>
        </w:rPr>
        <w:t>борудования Подрядчика для подтверждения соответствия Подрядчик должен в счет цены Договора обеспечить приемо-сдаточные испытания (далее – ПСИ)</w:t>
      </w:r>
      <w:r w:rsidR="008C1AB0" w:rsidRPr="006074AE">
        <w:rPr>
          <w:spacing w:val="-3"/>
          <w:sz w:val="23"/>
          <w:szCs w:val="23"/>
          <w:lang w:eastAsia="ar-SA"/>
        </w:rPr>
        <w:t xml:space="preserve"> </w:t>
      </w:r>
      <w:r w:rsidR="00DD753A" w:rsidRPr="006074AE">
        <w:rPr>
          <w:spacing w:val="-3"/>
          <w:sz w:val="23"/>
          <w:szCs w:val="23"/>
          <w:lang w:eastAsia="ar-SA"/>
        </w:rPr>
        <w:t>оборудования в указанном ниже порядке.</w:t>
      </w:r>
    </w:p>
    <w:p w14:paraId="673281FF" w14:textId="77777777" w:rsidR="00DD753A" w:rsidRPr="006074AE" w:rsidRDefault="00DD753A" w:rsidP="00445FC3">
      <w:pPr>
        <w:shd w:val="clear" w:color="auto" w:fill="FFFFFF"/>
        <w:tabs>
          <w:tab w:val="left" w:pos="1620"/>
        </w:tabs>
        <w:ind w:firstLine="540"/>
        <w:jc w:val="both"/>
        <w:rPr>
          <w:spacing w:val="-3"/>
          <w:sz w:val="23"/>
          <w:szCs w:val="23"/>
          <w:lang w:eastAsia="ar-SA"/>
        </w:rPr>
      </w:pPr>
      <w:r w:rsidRPr="006074AE">
        <w:rPr>
          <w:sz w:val="23"/>
          <w:szCs w:val="23"/>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1F1805" w:rsidRPr="006074AE">
        <w:rPr>
          <w:sz w:val="23"/>
          <w:szCs w:val="23"/>
        </w:rPr>
        <w:t xml:space="preserve">20 (Двадцать) календарных </w:t>
      </w:r>
      <w:r w:rsidRPr="006074AE">
        <w:rPr>
          <w:sz w:val="23"/>
          <w:szCs w:val="23"/>
        </w:rPr>
        <w:t xml:space="preserve">дней до начала ПСИ, а также техническую документацию на соответствующее оборудование. </w:t>
      </w:r>
      <w:r w:rsidRPr="006074AE">
        <w:rPr>
          <w:spacing w:val="-3"/>
          <w:sz w:val="23"/>
          <w:szCs w:val="23"/>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17B1EED4" w14:textId="77777777" w:rsidR="00DD753A" w:rsidRPr="006074AE" w:rsidRDefault="00DD753A" w:rsidP="00445FC3">
      <w:pPr>
        <w:shd w:val="clear" w:color="auto" w:fill="FFFFFF"/>
        <w:tabs>
          <w:tab w:val="left" w:pos="1620"/>
        </w:tabs>
        <w:ind w:firstLine="540"/>
        <w:jc w:val="both"/>
        <w:rPr>
          <w:sz w:val="23"/>
          <w:szCs w:val="23"/>
        </w:rPr>
      </w:pPr>
      <w:r w:rsidRPr="006074AE">
        <w:rPr>
          <w:sz w:val="23"/>
          <w:szCs w:val="23"/>
        </w:rPr>
        <w:t xml:space="preserve">Заказчик обязан в течение </w:t>
      </w:r>
      <w:r w:rsidR="001F1805" w:rsidRPr="006074AE">
        <w:rPr>
          <w:sz w:val="23"/>
          <w:szCs w:val="23"/>
        </w:rPr>
        <w:t xml:space="preserve">5 (Пяти) рабочих </w:t>
      </w:r>
      <w:r w:rsidRPr="006074AE">
        <w:rPr>
          <w:sz w:val="23"/>
          <w:szCs w:val="23"/>
        </w:rPr>
        <w:t xml:space="preserve">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w:t>
      </w:r>
      <w:r w:rsidR="00114663" w:rsidRPr="006074AE">
        <w:rPr>
          <w:sz w:val="23"/>
          <w:szCs w:val="23"/>
        </w:rPr>
        <w:t xml:space="preserve">течение </w:t>
      </w:r>
      <w:r w:rsidR="001F1805" w:rsidRPr="006074AE">
        <w:rPr>
          <w:sz w:val="23"/>
          <w:szCs w:val="23"/>
        </w:rPr>
        <w:t xml:space="preserve">3 (Трех) </w:t>
      </w:r>
      <w:r w:rsidRPr="006074AE">
        <w:rPr>
          <w:sz w:val="23"/>
          <w:szCs w:val="23"/>
        </w:rPr>
        <w:t>рабочих дней, о чем делается отметка на акте.</w:t>
      </w:r>
    </w:p>
    <w:p w14:paraId="2023F0AB" w14:textId="77777777" w:rsidR="00DD753A" w:rsidRPr="006074AE" w:rsidRDefault="00DD753A" w:rsidP="00445FC3">
      <w:pPr>
        <w:pStyle w:val="afe"/>
        <w:ind w:left="0" w:firstLine="540"/>
        <w:jc w:val="both"/>
        <w:rPr>
          <w:sz w:val="23"/>
          <w:szCs w:val="23"/>
        </w:rPr>
      </w:pPr>
      <w:r w:rsidRPr="006074AE">
        <w:rPr>
          <w:spacing w:val="-3"/>
          <w:sz w:val="23"/>
          <w:szCs w:val="23"/>
          <w:lang w:eastAsia="ar-SA"/>
        </w:rPr>
        <w:t xml:space="preserve">Подрядчик обеспечивает проведение заводских ПСИ оборудования по согласованной с Заказчиком </w:t>
      </w:r>
      <w:r w:rsidRPr="006074AE">
        <w:rPr>
          <w:sz w:val="23"/>
          <w:szCs w:val="23"/>
        </w:rPr>
        <w:t>программе и методике ПСИ.</w:t>
      </w:r>
    </w:p>
    <w:p w14:paraId="1DD485B2" w14:textId="77777777" w:rsidR="00DD753A" w:rsidRPr="006074AE" w:rsidRDefault="00DD753A" w:rsidP="00445FC3">
      <w:pPr>
        <w:pStyle w:val="afe"/>
        <w:ind w:left="0" w:firstLine="540"/>
        <w:jc w:val="both"/>
        <w:rPr>
          <w:spacing w:val="-3"/>
          <w:sz w:val="23"/>
          <w:szCs w:val="23"/>
          <w:lang w:eastAsia="ar-SA"/>
        </w:rPr>
      </w:pPr>
      <w:r w:rsidRPr="006074AE">
        <w:rPr>
          <w:sz w:val="23"/>
          <w:szCs w:val="23"/>
        </w:rPr>
        <w:t xml:space="preserve">По окончании заводских ПСИ </w:t>
      </w:r>
      <w:r w:rsidRPr="006074AE">
        <w:rPr>
          <w:spacing w:val="-3"/>
          <w:sz w:val="23"/>
          <w:szCs w:val="23"/>
          <w:lang w:eastAsia="ar-SA"/>
        </w:rPr>
        <w:t xml:space="preserve">Подрядчик предоставляет Заказчику все протоколы испытаний, в </w:t>
      </w:r>
      <w:r w:rsidR="00734993" w:rsidRPr="006074AE">
        <w:rPr>
          <w:spacing w:val="-3"/>
          <w:sz w:val="23"/>
          <w:szCs w:val="23"/>
          <w:lang w:eastAsia="ar-SA"/>
        </w:rPr>
        <w:t>том числе</w:t>
      </w:r>
      <w:r w:rsidRPr="006074AE">
        <w:rPr>
          <w:spacing w:val="-3"/>
          <w:sz w:val="23"/>
          <w:szCs w:val="23"/>
          <w:lang w:eastAsia="ar-SA"/>
        </w:rPr>
        <w:t xml:space="preserve"> осуществленных при изготовлении и настройке оборудования, протоколы его сертификационных испытаний.</w:t>
      </w:r>
    </w:p>
    <w:p w14:paraId="7D19D2A1"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2B269F1"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В</w:t>
      </w:r>
      <w:r w:rsidRPr="006074AE">
        <w:rPr>
          <w:spacing w:val="-4"/>
          <w:sz w:val="23"/>
          <w:szCs w:val="23"/>
        </w:rPr>
        <w:t xml:space="preserve"> случае принятия такого решения Заказчик </w:t>
      </w:r>
      <w:r w:rsidRPr="006074AE">
        <w:rPr>
          <w:sz w:val="23"/>
          <w:szCs w:val="23"/>
        </w:rPr>
        <w:t xml:space="preserve">в течение </w:t>
      </w:r>
      <w:r w:rsidR="001F1805" w:rsidRPr="006074AE">
        <w:rPr>
          <w:sz w:val="23"/>
          <w:szCs w:val="23"/>
        </w:rPr>
        <w:t xml:space="preserve">5 (Пяти) </w:t>
      </w:r>
      <w:r w:rsidRPr="006074AE">
        <w:rPr>
          <w:sz w:val="23"/>
          <w:szCs w:val="23"/>
        </w:rPr>
        <w:t xml:space="preserve">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w:t>
      </w:r>
      <w:r w:rsidRPr="006074AE">
        <w:rPr>
          <w:spacing w:val="-3"/>
          <w:sz w:val="23"/>
          <w:szCs w:val="23"/>
          <w:lang w:eastAsia="ar-SA"/>
        </w:rPr>
        <w:t xml:space="preserve"> </w:t>
      </w:r>
    </w:p>
    <w:p w14:paraId="71971B57" w14:textId="77777777" w:rsidR="00DD753A" w:rsidRPr="006074AE" w:rsidRDefault="00DD753A" w:rsidP="00445FC3">
      <w:pPr>
        <w:pStyle w:val="afe"/>
        <w:ind w:left="0" w:firstLine="540"/>
        <w:jc w:val="both"/>
        <w:rPr>
          <w:spacing w:val="-4"/>
          <w:sz w:val="23"/>
          <w:szCs w:val="23"/>
        </w:rPr>
      </w:pPr>
      <w:r w:rsidRPr="006074AE">
        <w:rPr>
          <w:spacing w:val="-3"/>
          <w:sz w:val="23"/>
          <w:szCs w:val="23"/>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4D00BBCF"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Подрядчик должен обеспечить устранение поставщиком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Результаты ПСИ с участием представителей Заказчика оформляются соответствующими протоколам</w:t>
      </w:r>
      <w:r w:rsidR="00ED186E" w:rsidRPr="006074AE">
        <w:rPr>
          <w:spacing w:val="-3"/>
          <w:sz w:val="23"/>
          <w:szCs w:val="23"/>
          <w:lang w:eastAsia="ar-SA"/>
        </w:rPr>
        <w:t>и</w:t>
      </w:r>
      <w:r w:rsidRPr="006074AE">
        <w:rPr>
          <w:spacing w:val="-3"/>
          <w:sz w:val="23"/>
          <w:szCs w:val="23"/>
          <w:lang w:eastAsia="ar-SA"/>
        </w:rPr>
        <w:t>.</w:t>
      </w:r>
    </w:p>
    <w:p w14:paraId="371ED2BD" w14:textId="069C82ED" w:rsidR="005C1AC5" w:rsidRPr="006074AE" w:rsidRDefault="00DD753A" w:rsidP="00813520">
      <w:pPr>
        <w:ind w:firstLine="540"/>
        <w:jc w:val="both"/>
        <w:rPr>
          <w:sz w:val="23"/>
          <w:szCs w:val="23"/>
        </w:rPr>
      </w:pPr>
      <w:r w:rsidRPr="006074AE">
        <w:rPr>
          <w:sz w:val="23"/>
          <w:szCs w:val="23"/>
        </w:rPr>
        <w:t>7.</w:t>
      </w:r>
      <w:r w:rsidR="00201B32" w:rsidRPr="006074AE">
        <w:rPr>
          <w:sz w:val="23"/>
          <w:szCs w:val="23"/>
        </w:rPr>
        <w:t>7</w:t>
      </w:r>
      <w:r w:rsidRPr="006074AE">
        <w:rPr>
          <w:sz w:val="23"/>
          <w:szCs w:val="23"/>
        </w:rPr>
        <w:t xml:space="preserve">. </w:t>
      </w:r>
      <w:r w:rsidR="005C1AC5" w:rsidRPr="006074AE">
        <w:rPr>
          <w:sz w:val="23"/>
          <w:szCs w:val="23"/>
        </w:rPr>
        <w:t>Подрядчик не вправе в ходе осуществления Работ использовать материалы, изделия, конструкции, оборудование, выполнять указания Заказчика, если это может привести к нарушению требований, установленных настоящим Договором, а также не указанных в Договоре, но обязательных для Сторон, включая требования по охране окружающей среды и безопасности Работ.</w:t>
      </w:r>
    </w:p>
    <w:p w14:paraId="348770CE" w14:textId="3D576B94" w:rsidR="005C1AC5" w:rsidRPr="006074AE" w:rsidRDefault="005C1AC5" w:rsidP="00445FC3">
      <w:pPr>
        <w:ind w:firstLine="540"/>
        <w:jc w:val="both"/>
        <w:rPr>
          <w:sz w:val="23"/>
          <w:szCs w:val="23"/>
        </w:rPr>
      </w:pPr>
      <w:r w:rsidRPr="006074AE">
        <w:rPr>
          <w:sz w:val="23"/>
          <w:szCs w:val="23"/>
        </w:rPr>
        <w:t>7.</w:t>
      </w:r>
      <w:r w:rsidR="00201B32" w:rsidRPr="006074AE">
        <w:rPr>
          <w:sz w:val="23"/>
          <w:szCs w:val="23"/>
        </w:rPr>
        <w:t>8</w:t>
      </w:r>
      <w:r w:rsidRPr="006074AE">
        <w:rPr>
          <w:sz w:val="23"/>
          <w:szCs w:val="23"/>
        </w:rPr>
        <w:t xml:space="preserve">. Подрядчик обязан немедленно письменно известить Заказчика и до получения от него указаний приостановить Работы при обнаружении: </w:t>
      </w:r>
    </w:p>
    <w:p w14:paraId="4AFF6800"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скрытых дефектов материалов, изделий, конструкций, оборудования поставки Заказчика;</w:t>
      </w:r>
    </w:p>
    <w:p w14:paraId="4345A7AF"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 xml:space="preserve">непригодности или недоброкачественности </w:t>
      </w:r>
      <w:r w:rsidR="00240385" w:rsidRPr="006074AE">
        <w:rPr>
          <w:sz w:val="23"/>
          <w:szCs w:val="23"/>
        </w:rPr>
        <w:t>Т</w:t>
      </w:r>
      <w:r w:rsidR="005C1AC5" w:rsidRPr="006074AE">
        <w:rPr>
          <w:sz w:val="23"/>
          <w:szCs w:val="23"/>
        </w:rPr>
        <w:t>ехнической документации, предоставленной Заказчиком;</w:t>
      </w:r>
    </w:p>
    <w:p w14:paraId="623EBCB0"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возможных неблагоприятных для Заказчика последствий выполнения его указаний о способе исполнения Работ;</w:t>
      </w:r>
    </w:p>
    <w:p w14:paraId="1BD99D28"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иных не зависящих от Подрядчика обстоятельств, которые грозят годности или прочности результатов выполняемых Работ, Объекта, либо создает невозможность их завершения в срок</w:t>
      </w:r>
      <w:r w:rsidR="007C719E" w:rsidRPr="006074AE">
        <w:rPr>
          <w:sz w:val="23"/>
          <w:szCs w:val="23"/>
        </w:rPr>
        <w:t xml:space="preserve">, в том числе, при обнаружении Подрядчиком физических препятствий для выполнения </w:t>
      </w:r>
      <w:r w:rsidR="00D95D3C" w:rsidRPr="006074AE">
        <w:rPr>
          <w:sz w:val="23"/>
          <w:szCs w:val="23"/>
        </w:rPr>
        <w:t>Р</w:t>
      </w:r>
      <w:r w:rsidR="007C719E" w:rsidRPr="006074AE">
        <w:rPr>
          <w:sz w:val="23"/>
          <w:szCs w:val="23"/>
        </w:rPr>
        <w:t xml:space="preserve">абот: грунтов более твердых пород, чем это предусмотрено проектом, или искусственных препятствий (подземных коммуникаций), иных препятствий, не предусмотренных проектом. </w:t>
      </w:r>
    </w:p>
    <w:p w14:paraId="066ECC9E" w14:textId="77777777" w:rsidR="005C1AC5" w:rsidRPr="006074AE" w:rsidRDefault="005C1AC5" w:rsidP="00445FC3">
      <w:pPr>
        <w:ind w:firstLine="540"/>
        <w:jc w:val="both"/>
        <w:rPr>
          <w:sz w:val="23"/>
          <w:szCs w:val="23"/>
        </w:rPr>
      </w:pPr>
      <w:r w:rsidRPr="006074AE">
        <w:rPr>
          <w:sz w:val="23"/>
          <w:szCs w:val="23"/>
        </w:rPr>
        <w:t xml:space="preserve">Приостановление Работ Подрядчиком возможно только в части выполнения тех Работ, на выполнение которых непосредственно влияют перечисленные выше обстоятельства. Иные Работы Подрядчик приостанавливать не вправе. </w:t>
      </w:r>
    </w:p>
    <w:p w14:paraId="63AC8F01" w14:textId="77777777" w:rsidR="005C1AC5" w:rsidRPr="006074AE" w:rsidRDefault="005C1AC5" w:rsidP="00445FC3">
      <w:pPr>
        <w:ind w:firstLine="540"/>
        <w:jc w:val="both"/>
        <w:rPr>
          <w:sz w:val="23"/>
          <w:szCs w:val="23"/>
        </w:rPr>
      </w:pPr>
      <w:r w:rsidRPr="006074AE">
        <w:rPr>
          <w:sz w:val="23"/>
          <w:szCs w:val="23"/>
        </w:rPr>
        <w:t xml:space="preserve">Заказчик в течение </w:t>
      </w:r>
      <w:r w:rsidR="0070064B" w:rsidRPr="006074AE">
        <w:rPr>
          <w:sz w:val="23"/>
          <w:szCs w:val="23"/>
        </w:rPr>
        <w:t xml:space="preserve">10 (Десяти) </w:t>
      </w:r>
      <w:r w:rsidR="004A5F07" w:rsidRPr="006074AE">
        <w:rPr>
          <w:sz w:val="23"/>
          <w:szCs w:val="23"/>
        </w:rPr>
        <w:t xml:space="preserve">рабочих </w:t>
      </w:r>
      <w:r w:rsidRPr="006074AE">
        <w:rPr>
          <w:sz w:val="23"/>
          <w:szCs w:val="23"/>
        </w:rPr>
        <w:t>дней с момента получения от Подрядчика вышеуказанного уведомления, и при наличии его обоснованности, обязан сообщить о мерах, которые он предпримет для устранения таких обстоятельств, о сроках их устранения, а также о порядке дальнейшего выполнения Работ Подрядчиком.</w:t>
      </w:r>
    </w:p>
    <w:p w14:paraId="6DF70FBF" w14:textId="580D0B42" w:rsidR="005C1AC5" w:rsidRPr="006074AE" w:rsidRDefault="005C1AC5" w:rsidP="00445FC3">
      <w:pPr>
        <w:ind w:firstLine="540"/>
        <w:jc w:val="both"/>
        <w:rPr>
          <w:sz w:val="23"/>
          <w:szCs w:val="23"/>
        </w:rPr>
      </w:pPr>
      <w:r w:rsidRPr="006074AE">
        <w:rPr>
          <w:noProof/>
          <w:sz w:val="23"/>
          <w:szCs w:val="23"/>
        </w:rPr>
        <w:t>7.</w:t>
      </w:r>
      <w:r w:rsidR="00201B32" w:rsidRPr="006074AE">
        <w:rPr>
          <w:noProof/>
          <w:sz w:val="23"/>
          <w:szCs w:val="23"/>
        </w:rPr>
        <w:t>9</w:t>
      </w:r>
      <w:r w:rsidRPr="006074AE">
        <w:rPr>
          <w:noProof/>
          <w:sz w:val="23"/>
          <w:szCs w:val="23"/>
        </w:rPr>
        <w:t>.</w:t>
      </w:r>
      <w:r w:rsidRPr="006074AE">
        <w:rPr>
          <w:sz w:val="23"/>
          <w:szCs w:val="23"/>
        </w:rPr>
        <w:t xml:space="preserve"> Подрядчик письменно, не менее чем за 24 </w:t>
      </w:r>
      <w:r w:rsidR="000C3603" w:rsidRPr="006074AE">
        <w:rPr>
          <w:sz w:val="23"/>
          <w:szCs w:val="23"/>
        </w:rPr>
        <w:t xml:space="preserve">(Двадцать четыре) </w:t>
      </w:r>
      <w:r w:rsidRPr="006074AE">
        <w:rPr>
          <w:sz w:val="23"/>
          <w:szCs w:val="23"/>
        </w:rPr>
        <w:t>часа до предполагаемого начала приемки, извещает Заказчика</w:t>
      </w:r>
      <w:r w:rsidR="00546403" w:rsidRPr="006074AE">
        <w:rPr>
          <w:sz w:val="23"/>
          <w:szCs w:val="23"/>
        </w:rPr>
        <w:t xml:space="preserve"> и организацию, осуществляющую </w:t>
      </w:r>
      <w:r w:rsidR="00E15503">
        <w:rPr>
          <w:sz w:val="23"/>
          <w:szCs w:val="23"/>
        </w:rPr>
        <w:t>строительны</w:t>
      </w:r>
      <w:r w:rsidR="00E15503" w:rsidRPr="006074AE">
        <w:rPr>
          <w:sz w:val="23"/>
          <w:szCs w:val="23"/>
        </w:rPr>
        <w:t xml:space="preserve">й </w:t>
      </w:r>
      <w:r w:rsidR="00546403" w:rsidRPr="006074AE">
        <w:rPr>
          <w:sz w:val="23"/>
          <w:szCs w:val="23"/>
        </w:rPr>
        <w:t xml:space="preserve">контроль от имени </w:t>
      </w:r>
      <w:r w:rsidR="00546403" w:rsidRPr="006074AE">
        <w:rPr>
          <w:sz w:val="23"/>
          <w:szCs w:val="23"/>
        </w:rPr>
        <w:lastRenderedPageBreak/>
        <w:t>Застройщика,</w:t>
      </w:r>
      <w:r w:rsidRPr="006074AE">
        <w:rPr>
          <w:sz w:val="23"/>
          <w:szCs w:val="23"/>
        </w:rPr>
        <w:t xml:space="preserve"> о готовности отдельных ответственных конструкций и Скрытых работ, которая подтверждается двусторонними актами промежуточной приемки ответственных конструкций и актов освидетельствований Скрытых работ. Подрядчик приступает к выполнению последующих Работ только после письменного разрешения</w:t>
      </w:r>
      <w:r w:rsidR="00546403" w:rsidRPr="006074AE">
        <w:rPr>
          <w:sz w:val="23"/>
          <w:szCs w:val="23"/>
        </w:rPr>
        <w:t xml:space="preserve"> уполномоченных представителей</w:t>
      </w:r>
      <w:r w:rsidRPr="006074AE">
        <w:rPr>
          <w:sz w:val="23"/>
          <w:szCs w:val="23"/>
        </w:rPr>
        <w:t xml:space="preserve"> Заказчика</w:t>
      </w:r>
      <w:r w:rsidR="00546403" w:rsidRPr="006074AE">
        <w:rPr>
          <w:sz w:val="23"/>
          <w:szCs w:val="23"/>
        </w:rPr>
        <w:t xml:space="preserve"> и организации</w:t>
      </w:r>
      <w:r w:rsidRPr="006074AE">
        <w:rPr>
          <w:sz w:val="23"/>
          <w:szCs w:val="23"/>
        </w:rPr>
        <w:t>,</w:t>
      </w:r>
      <w:r w:rsidR="00546403" w:rsidRPr="006074AE">
        <w:rPr>
          <w:sz w:val="23"/>
          <w:szCs w:val="23"/>
        </w:rPr>
        <w:t xml:space="preserve"> осуществляющей </w:t>
      </w:r>
      <w:r w:rsidR="00E15503">
        <w:rPr>
          <w:sz w:val="23"/>
          <w:szCs w:val="23"/>
        </w:rPr>
        <w:t>строительны</w:t>
      </w:r>
      <w:r w:rsidR="00546403" w:rsidRPr="006074AE">
        <w:rPr>
          <w:sz w:val="23"/>
          <w:szCs w:val="23"/>
        </w:rPr>
        <w:t>й контроль от имени Застройщика</w:t>
      </w:r>
      <w:r w:rsidRPr="006074AE">
        <w:rPr>
          <w:sz w:val="23"/>
          <w:szCs w:val="23"/>
        </w:rPr>
        <w:t>. Если закрытие Скрытых работ или ответственных конструкций выполнено без подтверждения Заказчика</w:t>
      </w:r>
      <w:r w:rsidR="00546403" w:rsidRPr="006074AE">
        <w:rPr>
          <w:sz w:val="23"/>
          <w:szCs w:val="23"/>
        </w:rPr>
        <w:t xml:space="preserve"> и организации, осуществляющей </w:t>
      </w:r>
      <w:r w:rsidR="00E15503">
        <w:rPr>
          <w:sz w:val="23"/>
          <w:szCs w:val="23"/>
        </w:rPr>
        <w:t>строительны</w:t>
      </w:r>
      <w:r w:rsidR="00E15503" w:rsidRPr="006074AE">
        <w:rPr>
          <w:sz w:val="23"/>
          <w:szCs w:val="23"/>
        </w:rPr>
        <w:t xml:space="preserve">й </w:t>
      </w:r>
      <w:r w:rsidR="00546403" w:rsidRPr="006074AE">
        <w:rPr>
          <w:sz w:val="23"/>
          <w:szCs w:val="23"/>
        </w:rPr>
        <w:t>контроль от имени Застройщика</w:t>
      </w:r>
      <w:r w:rsidRPr="006074AE">
        <w:rPr>
          <w:sz w:val="23"/>
          <w:szCs w:val="23"/>
        </w:rPr>
        <w:t>, или он</w:t>
      </w:r>
      <w:r w:rsidR="00546403" w:rsidRPr="006074AE">
        <w:rPr>
          <w:sz w:val="23"/>
          <w:szCs w:val="23"/>
        </w:rPr>
        <w:t>и</w:t>
      </w:r>
      <w:r w:rsidRPr="006074AE">
        <w:rPr>
          <w:sz w:val="23"/>
          <w:szCs w:val="23"/>
        </w:rPr>
        <w:t xml:space="preserve"> не был</w:t>
      </w:r>
      <w:r w:rsidR="00546403" w:rsidRPr="006074AE">
        <w:rPr>
          <w:sz w:val="23"/>
          <w:szCs w:val="23"/>
        </w:rPr>
        <w:t>и</w:t>
      </w:r>
      <w:r w:rsidRPr="006074AE">
        <w:rPr>
          <w:sz w:val="23"/>
          <w:szCs w:val="23"/>
        </w:rPr>
        <w:t xml:space="preserve"> информирован</w:t>
      </w:r>
      <w:r w:rsidR="00546403" w:rsidRPr="006074AE">
        <w:rPr>
          <w:sz w:val="23"/>
          <w:szCs w:val="23"/>
        </w:rPr>
        <w:t>ы</w:t>
      </w:r>
      <w:r w:rsidRPr="006074AE">
        <w:rPr>
          <w:sz w:val="23"/>
          <w:szCs w:val="23"/>
        </w:rPr>
        <w:t xml:space="preserve"> об этом, или информирован</w:t>
      </w:r>
      <w:r w:rsidR="00546403" w:rsidRPr="006074AE">
        <w:rPr>
          <w:sz w:val="23"/>
          <w:szCs w:val="23"/>
        </w:rPr>
        <w:t>ы</w:t>
      </w:r>
      <w:r w:rsidRPr="006074AE">
        <w:rPr>
          <w:sz w:val="23"/>
          <w:szCs w:val="23"/>
        </w:rPr>
        <w:t xml:space="preserve"> с опозданием, то по требованию</w:t>
      </w:r>
      <w:r w:rsidR="00546403" w:rsidRPr="006074AE">
        <w:rPr>
          <w:sz w:val="23"/>
          <w:szCs w:val="23"/>
        </w:rPr>
        <w:t xml:space="preserve"> любого из них</w:t>
      </w:r>
      <w:r w:rsidRPr="006074AE">
        <w:rPr>
          <w:sz w:val="23"/>
          <w:szCs w:val="23"/>
        </w:rPr>
        <w:t xml:space="preserve"> Подрядчик обязан за свой счет вскрыть любую часть результатов Работ для их освидетельствования, а затем за свой счет восстановить ее.</w:t>
      </w:r>
    </w:p>
    <w:p w14:paraId="3A24124A" w14:textId="77777777" w:rsidR="00FF1878" w:rsidRPr="006074AE" w:rsidRDefault="00FF1878" w:rsidP="00445FC3">
      <w:pPr>
        <w:ind w:firstLine="540"/>
        <w:jc w:val="both"/>
        <w:rPr>
          <w:sz w:val="23"/>
          <w:szCs w:val="23"/>
        </w:rPr>
      </w:pPr>
      <w:r w:rsidRPr="006074AE">
        <w:rPr>
          <w:sz w:val="23"/>
          <w:szCs w:val="23"/>
        </w:rPr>
        <w:t>Формы актов освидетельствования работ, подлежащих закрытию, оформляются согласно требованиям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w:t>
      </w:r>
      <w:r w:rsidR="00ED1699" w:rsidRPr="006074AE">
        <w:rPr>
          <w:sz w:val="23"/>
          <w:szCs w:val="23"/>
        </w:rPr>
        <w:t>ной</w:t>
      </w:r>
      <w:r w:rsidRPr="006074AE">
        <w:rPr>
          <w:sz w:val="23"/>
          <w:szCs w:val="23"/>
        </w:rPr>
        <w:t xml:space="preserve"> приказом Федеральной службы по экологическому, технологическому и атомному надзору  № 1128  от  26.12.2006 г. </w:t>
      </w:r>
    </w:p>
    <w:p w14:paraId="14DE7D1F" w14:textId="77777777" w:rsidR="00F4284E" w:rsidRPr="006074AE" w:rsidRDefault="00F4284E" w:rsidP="00445FC3">
      <w:pPr>
        <w:ind w:firstLine="540"/>
        <w:jc w:val="both"/>
        <w:rPr>
          <w:sz w:val="23"/>
          <w:szCs w:val="23"/>
        </w:rPr>
      </w:pPr>
      <w:r w:rsidRPr="006074AE">
        <w:rPr>
          <w:sz w:val="23"/>
          <w:szCs w:val="23"/>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w:t>
      </w:r>
      <w:r w:rsidR="005B1DD7" w:rsidRPr="006074AE">
        <w:rPr>
          <w:sz w:val="23"/>
          <w:szCs w:val="23"/>
        </w:rPr>
        <w:t>материалов</w:t>
      </w:r>
      <w:r w:rsidRPr="006074AE">
        <w:rPr>
          <w:sz w:val="23"/>
          <w:szCs w:val="23"/>
        </w:rPr>
        <w:t xml:space="preserve">, паспорта на </w:t>
      </w:r>
      <w:r w:rsidR="005B1DD7" w:rsidRPr="006074AE">
        <w:rPr>
          <w:sz w:val="23"/>
          <w:szCs w:val="23"/>
        </w:rPr>
        <w:t>материалы</w:t>
      </w:r>
      <w:r w:rsidRPr="006074AE">
        <w:rPr>
          <w:sz w:val="23"/>
          <w:szCs w:val="23"/>
        </w:rPr>
        <w:t>. Акты приемки (освидетельствования) Скрытых работ составляются в 3 (Трех) экземплярах. Каждому акту приемки (освидетельствования) Скрытых работ присваивается номер, акт регистрируется в общем журнале.</w:t>
      </w:r>
    </w:p>
    <w:p w14:paraId="3672D8BE" w14:textId="25FD59EF" w:rsidR="005C1AC5" w:rsidRPr="006074AE" w:rsidRDefault="005C1AC5" w:rsidP="00445FC3">
      <w:pPr>
        <w:ind w:firstLine="540"/>
        <w:jc w:val="both"/>
        <w:rPr>
          <w:noProof/>
          <w:sz w:val="23"/>
          <w:szCs w:val="23"/>
        </w:rPr>
      </w:pPr>
      <w:r w:rsidRPr="006074AE">
        <w:rPr>
          <w:noProof/>
          <w:sz w:val="23"/>
          <w:szCs w:val="23"/>
        </w:rPr>
        <w:t>7.1</w:t>
      </w:r>
      <w:r w:rsidR="00201B32" w:rsidRPr="006074AE">
        <w:rPr>
          <w:noProof/>
          <w:sz w:val="23"/>
          <w:szCs w:val="23"/>
        </w:rPr>
        <w:t>0</w:t>
      </w:r>
      <w:r w:rsidRPr="006074AE">
        <w:rPr>
          <w:noProof/>
          <w:sz w:val="23"/>
          <w:szCs w:val="23"/>
        </w:rPr>
        <w:t xml:space="preserve">. Если в срок, указанный Подрядчиком в </w:t>
      </w:r>
      <w:r w:rsidR="002F5518" w:rsidRPr="006074AE">
        <w:rPr>
          <w:noProof/>
          <w:sz w:val="23"/>
          <w:szCs w:val="23"/>
        </w:rPr>
        <w:t xml:space="preserve">п. </w:t>
      </w:r>
      <w:r w:rsidRPr="006074AE">
        <w:rPr>
          <w:noProof/>
          <w:sz w:val="23"/>
          <w:szCs w:val="23"/>
        </w:rPr>
        <w:t xml:space="preserve">7.9. Договора, </w:t>
      </w:r>
      <w:r w:rsidR="00546403" w:rsidRPr="006074AE">
        <w:rPr>
          <w:noProof/>
          <w:sz w:val="23"/>
          <w:szCs w:val="23"/>
        </w:rPr>
        <w:t xml:space="preserve">уполномоченный представитель </w:t>
      </w:r>
      <w:r w:rsidRPr="006074AE">
        <w:rPr>
          <w:noProof/>
          <w:sz w:val="23"/>
          <w:szCs w:val="23"/>
        </w:rPr>
        <w:t>Заказчик</w:t>
      </w:r>
      <w:r w:rsidR="00546403" w:rsidRPr="006074AE">
        <w:rPr>
          <w:noProof/>
          <w:sz w:val="23"/>
          <w:szCs w:val="23"/>
        </w:rPr>
        <w:t xml:space="preserve">а или </w:t>
      </w:r>
      <w:r w:rsidR="00546403" w:rsidRPr="006074AE">
        <w:rPr>
          <w:sz w:val="23"/>
          <w:szCs w:val="23"/>
        </w:rPr>
        <w:t xml:space="preserve">организации, осуществляющей </w:t>
      </w:r>
      <w:r w:rsidR="00E15503">
        <w:rPr>
          <w:sz w:val="23"/>
          <w:szCs w:val="23"/>
        </w:rPr>
        <w:t>строительны</w:t>
      </w:r>
      <w:r w:rsidR="00E15503" w:rsidRPr="006074AE">
        <w:rPr>
          <w:sz w:val="23"/>
          <w:szCs w:val="23"/>
        </w:rPr>
        <w:t xml:space="preserve">й </w:t>
      </w:r>
      <w:r w:rsidR="00546403" w:rsidRPr="006074AE">
        <w:rPr>
          <w:sz w:val="23"/>
          <w:szCs w:val="23"/>
        </w:rPr>
        <w:t>контроль от имени Застройщика,</w:t>
      </w:r>
      <w:r w:rsidRPr="006074AE">
        <w:rPr>
          <w:noProof/>
          <w:sz w:val="23"/>
          <w:szCs w:val="23"/>
        </w:rPr>
        <w:t xml:space="preserve"> не явится к проведению соответствующей промежуточной приёмки, то Подрядчик составляет необходимые акты без участия Заказчика</w:t>
      </w:r>
      <w:r w:rsidR="00546403" w:rsidRPr="006074AE">
        <w:rPr>
          <w:noProof/>
          <w:sz w:val="23"/>
          <w:szCs w:val="23"/>
        </w:rPr>
        <w:t xml:space="preserve"> или </w:t>
      </w:r>
      <w:r w:rsidR="00546403" w:rsidRPr="006074AE">
        <w:rPr>
          <w:sz w:val="23"/>
          <w:szCs w:val="23"/>
        </w:rPr>
        <w:t xml:space="preserve">организации, осуществляющей </w:t>
      </w:r>
      <w:r w:rsidR="00E15503">
        <w:rPr>
          <w:sz w:val="23"/>
          <w:szCs w:val="23"/>
        </w:rPr>
        <w:t>строительный</w:t>
      </w:r>
      <w:r w:rsidR="00E15503" w:rsidRPr="006074AE">
        <w:rPr>
          <w:sz w:val="23"/>
          <w:szCs w:val="23"/>
        </w:rPr>
        <w:t xml:space="preserve"> </w:t>
      </w:r>
      <w:r w:rsidR="00546403" w:rsidRPr="006074AE">
        <w:rPr>
          <w:sz w:val="23"/>
          <w:szCs w:val="23"/>
        </w:rPr>
        <w:t>контроль от имени Застройщика</w:t>
      </w:r>
      <w:r w:rsidRPr="006074AE">
        <w:rPr>
          <w:noProof/>
          <w:sz w:val="23"/>
          <w:szCs w:val="23"/>
        </w:rPr>
        <w:t>. В этом случае Работы считаются принятыми и акт передаётся Заказчику, но в любом случае ответственность за качество выполеннных Работ с Подрядчика не снимается. Вскрытие Работ в этом случае может проводиться по требованию и за счет Заказчика</w:t>
      </w:r>
      <w:r w:rsidR="00546403" w:rsidRPr="006074AE">
        <w:rPr>
          <w:noProof/>
          <w:sz w:val="23"/>
          <w:szCs w:val="23"/>
        </w:rPr>
        <w:t xml:space="preserve"> </w:t>
      </w:r>
      <w:r w:rsidR="00546403" w:rsidRPr="006074AE">
        <w:rPr>
          <w:sz w:val="23"/>
          <w:szCs w:val="23"/>
        </w:rPr>
        <w:t xml:space="preserve">и организации, осуществляющей </w:t>
      </w:r>
      <w:r w:rsidR="00E15503">
        <w:rPr>
          <w:sz w:val="23"/>
          <w:szCs w:val="23"/>
        </w:rPr>
        <w:t>строительный</w:t>
      </w:r>
      <w:r w:rsidR="00546403" w:rsidRPr="006074AE">
        <w:rPr>
          <w:sz w:val="23"/>
          <w:szCs w:val="23"/>
        </w:rPr>
        <w:t xml:space="preserve"> контроль от имени Застройщика</w:t>
      </w:r>
      <w:r w:rsidRPr="006074AE">
        <w:rPr>
          <w:noProof/>
          <w:sz w:val="23"/>
          <w:szCs w:val="23"/>
        </w:rPr>
        <w:t>, кроме случаев выявления в результате такого вскрытия ненадлежащего выполнения Скрытых работ, тогда вскрытие и восстановление результатов Работ производится за счет Подрядчика.</w:t>
      </w:r>
    </w:p>
    <w:p w14:paraId="6EF1B9A0" w14:textId="036FE525" w:rsidR="005C1AC5" w:rsidRPr="006074AE" w:rsidRDefault="005C1AC5" w:rsidP="00445FC3">
      <w:pPr>
        <w:ind w:firstLine="540"/>
        <w:jc w:val="both"/>
        <w:rPr>
          <w:sz w:val="23"/>
          <w:szCs w:val="23"/>
        </w:rPr>
      </w:pPr>
      <w:r w:rsidRPr="006074AE">
        <w:rPr>
          <w:noProof/>
          <w:sz w:val="23"/>
          <w:szCs w:val="23"/>
        </w:rPr>
        <w:t>7.1</w:t>
      </w:r>
      <w:r w:rsidR="00201B32" w:rsidRPr="006074AE">
        <w:rPr>
          <w:noProof/>
          <w:sz w:val="23"/>
          <w:szCs w:val="23"/>
        </w:rPr>
        <w:t>1</w:t>
      </w:r>
      <w:r w:rsidRPr="006074AE">
        <w:rPr>
          <w:noProof/>
          <w:sz w:val="23"/>
          <w:szCs w:val="23"/>
        </w:rPr>
        <w:t>.</w:t>
      </w:r>
      <w:r w:rsidRPr="006074AE">
        <w:rPr>
          <w:sz w:val="23"/>
          <w:szCs w:val="23"/>
        </w:rPr>
        <w:t xml:space="preserve"> Если Заказчиком </w:t>
      </w:r>
      <w:r w:rsidR="00546403" w:rsidRPr="006074AE">
        <w:rPr>
          <w:sz w:val="23"/>
          <w:szCs w:val="23"/>
        </w:rPr>
        <w:t xml:space="preserve">или организацией, осуществляющей </w:t>
      </w:r>
      <w:r w:rsidR="00E15503">
        <w:rPr>
          <w:sz w:val="23"/>
          <w:szCs w:val="23"/>
        </w:rPr>
        <w:t>строительный</w:t>
      </w:r>
      <w:r w:rsidR="00546403" w:rsidRPr="006074AE">
        <w:rPr>
          <w:sz w:val="23"/>
          <w:szCs w:val="23"/>
        </w:rPr>
        <w:t xml:space="preserve"> контроль от имени Застройщика, </w:t>
      </w:r>
      <w:r w:rsidRPr="006074AE">
        <w:rPr>
          <w:sz w:val="23"/>
          <w:szCs w:val="23"/>
        </w:rPr>
        <w:t xml:space="preserve">будут обнаружены некачественно выполненные Работы, то Подрядчик своими силами и без увеличения </w:t>
      </w:r>
      <w:r w:rsidR="00301CB3" w:rsidRPr="006074AE">
        <w:rPr>
          <w:sz w:val="23"/>
          <w:szCs w:val="23"/>
        </w:rPr>
        <w:t>Ц</w:t>
      </w:r>
      <w:r w:rsidRPr="006074AE">
        <w:rPr>
          <w:sz w:val="23"/>
          <w:szCs w:val="23"/>
        </w:rPr>
        <w:t xml:space="preserve">ены Работ обязан в </w:t>
      </w:r>
      <w:r w:rsidR="00B174F5" w:rsidRPr="006074AE">
        <w:rPr>
          <w:sz w:val="23"/>
          <w:szCs w:val="23"/>
        </w:rPr>
        <w:t xml:space="preserve">порядке, </w:t>
      </w:r>
      <w:r w:rsidRPr="006074AE">
        <w:rPr>
          <w:sz w:val="23"/>
          <w:szCs w:val="23"/>
        </w:rPr>
        <w:t>согласованн</w:t>
      </w:r>
      <w:r w:rsidR="00B174F5" w:rsidRPr="006074AE">
        <w:rPr>
          <w:sz w:val="23"/>
          <w:szCs w:val="23"/>
        </w:rPr>
        <w:t>ом в настоящем Договоре</w:t>
      </w:r>
      <w:r w:rsidR="004A5F07" w:rsidRPr="006074AE">
        <w:rPr>
          <w:sz w:val="23"/>
          <w:szCs w:val="23"/>
        </w:rPr>
        <w:t>,</w:t>
      </w:r>
      <w:r w:rsidRPr="006074AE">
        <w:rPr>
          <w:sz w:val="23"/>
          <w:szCs w:val="23"/>
        </w:rPr>
        <w:t xml:space="preserve"> переделать эти Работы для обеспечения их надлежащего качества. </w:t>
      </w:r>
    </w:p>
    <w:p w14:paraId="4A6B2FB4" w14:textId="6487833E" w:rsidR="005C1AC5" w:rsidRPr="006074AE" w:rsidRDefault="005C1AC5" w:rsidP="008A00AB">
      <w:pPr>
        <w:pStyle w:val="a0"/>
        <w:numPr>
          <w:ilvl w:val="0"/>
          <w:numId w:val="0"/>
        </w:numPr>
        <w:spacing w:after="0"/>
        <w:ind w:firstLine="540"/>
        <w:rPr>
          <w:sz w:val="23"/>
          <w:szCs w:val="23"/>
        </w:rPr>
      </w:pPr>
      <w:r w:rsidRPr="006074AE">
        <w:rPr>
          <w:sz w:val="23"/>
          <w:szCs w:val="23"/>
        </w:rPr>
        <w:t>7.1</w:t>
      </w:r>
      <w:r w:rsidR="00605C3E" w:rsidRPr="006074AE">
        <w:rPr>
          <w:sz w:val="23"/>
          <w:szCs w:val="23"/>
        </w:rPr>
        <w:t>2</w:t>
      </w:r>
      <w:r w:rsidRPr="006074AE">
        <w:rPr>
          <w:sz w:val="23"/>
          <w:szCs w:val="23"/>
        </w:rPr>
        <w:t xml:space="preserve">. </w:t>
      </w:r>
      <w:r w:rsidR="005E2606" w:rsidRPr="006074AE">
        <w:rPr>
          <w:sz w:val="23"/>
          <w:szCs w:val="23"/>
        </w:rPr>
        <w:t xml:space="preserve">Подрядчик обязан предоставлять Заказчику ежедневный оперативный отчет о выполнении </w:t>
      </w:r>
      <w:r w:rsidR="00D95D3C" w:rsidRPr="006074AE">
        <w:rPr>
          <w:sz w:val="23"/>
          <w:szCs w:val="23"/>
        </w:rPr>
        <w:t>Р</w:t>
      </w:r>
      <w:r w:rsidR="005E2606" w:rsidRPr="006074AE">
        <w:rPr>
          <w:sz w:val="23"/>
          <w:szCs w:val="23"/>
        </w:rPr>
        <w:t>абот, а также еженедельно представлять письменный отчет о ходе выполнения Работ, составленный по форме Заказчика, в котором должны содержаться подробные сведения о сроках выполнения Работ и соблюдении графика строительства, об объемах и цене выполненных Работ и т.п. В 10-дневный срок с даты заключения настоящего Договора Подрядчик обязан назначить лиц</w:t>
      </w:r>
      <w:r w:rsidR="00E23BC0" w:rsidRPr="006074AE">
        <w:rPr>
          <w:sz w:val="23"/>
          <w:szCs w:val="23"/>
        </w:rPr>
        <w:t>,</w:t>
      </w:r>
      <w:r w:rsidR="005E2606" w:rsidRPr="006074AE">
        <w:rPr>
          <w:sz w:val="23"/>
          <w:szCs w:val="23"/>
        </w:rPr>
        <w:t xml:space="preserve"> ответственных за подготовку и предоставление отчета.</w:t>
      </w:r>
    </w:p>
    <w:p w14:paraId="0D11DA8B" w14:textId="75F06A0B" w:rsidR="00AC28D4" w:rsidRPr="006074AE" w:rsidRDefault="005C1AC5" w:rsidP="00445FC3">
      <w:pPr>
        <w:ind w:firstLine="540"/>
        <w:jc w:val="both"/>
        <w:rPr>
          <w:sz w:val="23"/>
          <w:szCs w:val="23"/>
        </w:rPr>
      </w:pPr>
      <w:r w:rsidRPr="006074AE">
        <w:rPr>
          <w:sz w:val="23"/>
          <w:szCs w:val="23"/>
        </w:rPr>
        <w:t>7.1</w:t>
      </w:r>
      <w:r w:rsidR="00605C3E" w:rsidRPr="006074AE">
        <w:rPr>
          <w:sz w:val="23"/>
          <w:szCs w:val="23"/>
        </w:rPr>
        <w:t>3</w:t>
      </w:r>
      <w:r w:rsidRPr="006074AE">
        <w:rPr>
          <w:sz w:val="23"/>
          <w:szCs w:val="23"/>
        </w:rPr>
        <w:t xml:space="preserve">. </w:t>
      </w:r>
      <w:r w:rsidR="00AC28D4" w:rsidRPr="006074AE">
        <w:rPr>
          <w:sz w:val="23"/>
          <w:szCs w:val="23"/>
        </w:rPr>
        <w:t xml:space="preserve">С момента начала Работ Подрядчик ведёт </w:t>
      </w:r>
      <w:r w:rsidR="00ED1699" w:rsidRPr="006074AE">
        <w:rPr>
          <w:sz w:val="23"/>
          <w:szCs w:val="23"/>
        </w:rPr>
        <w:t>О</w:t>
      </w:r>
      <w:r w:rsidR="00AC28D4" w:rsidRPr="006074AE">
        <w:rPr>
          <w:sz w:val="23"/>
          <w:szCs w:val="23"/>
        </w:rPr>
        <w:t xml:space="preserve">бщий журнал </w:t>
      </w:r>
      <w:r w:rsidR="00D95D3C" w:rsidRPr="006074AE">
        <w:rPr>
          <w:sz w:val="23"/>
          <w:szCs w:val="23"/>
        </w:rPr>
        <w:t>р</w:t>
      </w:r>
      <w:r w:rsidR="00AC28D4" w:rsidRPr="006074AE">
        <w:rPr>
          <w:sz w:val="23"/>
          <w:szCs w:val="23"/>
        </w:rPr>
        <w:t>абот по форме, утвержденной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утвержденной приказом Федеральной службы по экологическому, технологическому и атомному надзору № 7 от 12.01.2007 года, и другие предусмотренные действующим законодательством РФ и СНиП специальные журналы, относящиеся к производству Работ, в которых отражается ход выполнения Работ. Каждая запись в журнале должна быть подписана Подрядчиком.</w:t>
      </w:r>
    </w:p>
    <w:p w14:paraId="00F9CB49" w14:textId="77777777" w:rsidR="005C1AC5" w:rsidRPr="006074AE" w:rsidRDefault="005C1AC5" w:rsidP="00445FC3">
      <w:pPr>
        <w:ind w:firstLine="540"/>
        <w:jc w:val="both"/>
        <w:rPr>
          <w:sz w:val="23"/>
          <w:szCs w:val="23"/>
        </w:rPr>
      </w:pPr>
      <w:r w:rsidRPr="006074AE">
        <w:rPr>
          <w:sz w:val="23"/>
          <w:szCs w:val="23"/>
        </w:rPr>
        <w:t>Заказчик проверяет и своей подписью подтверждает записи в журнале. Подрядчик обязан в самые кратчайшие сроки исправить отражённые в указанных журналах замечания Заказчика.</w:t>
      </w:r>
    </w:p>
    <w:p w14:paraId="09F85942" w14:textId="77777777" w:rsidR="00ED1699" w:rsidRPr="006074AE" w:rsidRDefault="00ED1699" w:rsidP="00445FC3">
      <w:pPr>
        <w:ind w:firstLine="540"/>
        <w:jc w:val="both"/>
        <w:rPr>
          <w:sz w:val="23"/>
          <w:szCs w:val="23"/>
        </w:rPr>
      </w:pPr>
      <w:r w:rsidRPr="006074AE">
        <w:rPr>
          <w:sz w:val="23"/>
          <w:szCs w:val="23"/>
        </w:rPr>
        <w:t xml:space="preserve">Подрядчик также ведёт журнал производства </w:t>
      </w:r>
      <w:r w:rsidR="00D95D3C" w:rsidRPr="006074AE">
        <w:rPr>
          <w:sz w:val="23"/>
          <w:szCs w:val="23"/>
        </w:rPr>
        <w:t>р</w:t>
      </w:r>
      <w:r w:rsidRPr="006074AE">
        <w:rPr>
          <w:sz w:val="23"/>
          <w:szCs w:val="23"/>
        </w:rPr>
        <w:t xml:space="preserve">абот по форме КС-6, утвержденной Постановлением Госкомстата Российской Федерации от 30 октября 1997 г. № 71а, журнал учёта выполненных </w:t>
      </w:r>
      <w:r w:rsidR="00D95D3C" w:rsidRPr="006074AE">
        <w:rPr>
          <w:sz w:val="23"/>
          <w:szCs w:val="23"/>
        </w:rPr>
        <w:t>р</w:t>
      </w:r>
      <w:r w:rsidRPr="006074AE">
        <w:rPr>
          <w:sz w:val="23"/>
          <w:szCs w:val="23"/>
        </w:rPr>
        <w:t>абот по форме КС-6а, утвержденной Постановлением Госкомстата РФ от 11 ноября 1999 г. № 100.</w:t>
      </w:r>
    </w:p>
    <w:p w14:paraId="1784F320" w14:textId="53964EDD" w:rsidR="005C1AC5" w:rsidRPr="006074AE" w:rsidRDefault="00ED1699" w:rsidP="00605C3E">
      <w:pPr>
        <w:ind w:firstLine="540"/>
        <w:jc w:val="both"/>
        <w:rPr>
          <w:sz w:val="23"/>
          <w:szCs w:val="23"/>
        </w:rPr>
      </w:pPr>
      <w:r w:rsidRPr="006074AE">
        <w:rPr>
          <w:sz w:val="23"/>
          <w:szCs w:val="23"/>
        </w:rPr>
        <w:t>Ж</w:t>
      </w:r>
      <w:r w:rsidR="005C1AC5" w:rsidRPr="006074AE">
        <w:rPr>
          <w:sz w:val="23"/>
          <w:szCs w:val="23"/>
        </w:rPr>
        <w:t xml:space="preserve">урнал производства </w:t>
      </w:r>
      <w:r w:rsidR="00D95D3C" w:rsidRPr="006074AE">
        <w:rPr>
          <w:sz w:val="23"/>
          <w:szCs w:val="23"/>
        </w:rPr>
        <w:t>р</w:t>
      </w:r>
      <w:r w:rsidR="005C1AC5" w:rsidRPr="006074AE">
        <w:rPr>
          <w:sz w:val="23"/>
          <w:szCs w:val="23"/>
        </w:rPr>
        <w:t>абот и другие специальные журналы явля</w:t>
      </w:r>
      <w:r w:rsidR="00734993" w:rsidRPr="006074AE">
        <w:rPr>
          <w:sz w:val="23"/>
          <w:szCs w:val="23"/>
        </w:rPr>
        <w:t xml:space="preserve">ются обязательным приложением </w:t>
      </w:r>
      <w:r w:rsidR="00605C3E" w:rsidRPr="006074AE">
        <w:rPr>
          <w:sz w:val="23"/>
          <w:szCs w:val="23"/>
        </w:rPr>
        <w:t xml:space="preserve">к последнему по времени </w:t>
      </w:r>
      <w:r w:rsidR="007129C8" w:rsidRPr="006074AE">
        <w:rPr>
          <w:sz w:val="23"/>
          <w:szCs w:val="23"/>
        </w:rPr>
        <w:t xml:space="preserve">подписания </w:t>
      </w:r>
      <w:r w:rsidR="00605C3E" w:rsidRPr="006074AE">
        <w:rPr>
          <w:sz w:val="23"/>
          <w:szCs w:val="23"/>
        </w:rPr>
        <w:t>Акт</w:t>
      </w:r>
      <w:r w:rsidR="007129C8" w:rsidRPr="006074AE">
        <w:rPr>
          <w:sz w:val="23"/>
          <w:szCs w:val="23"/>
        </w:rPr>
        <w:t>у</w:t>
      </w:r>
      <w:r w:rsidR="00605C3E" w:rsidRPr="006074AE">
        <w:rPr>
          <w:sz w:val="23"/>
          <w:szCs w:val="23"/>
        </w:rPr>
        <w:t xml:space="preserve"> КС-2</w:t>
      </w:r>
      <w:r w:rsidR="005C1AC5" w:rsidRPr="006074AE">
        <w:rPr>
          <w:sz w:val="23"/>
          <w:szCs w:val="23"/>
        </w:rPr>
        <w:t>.</w:t>
      </w:r>
    </w:p>
    <w:p w14:paraId="626FCFCD" w14:textId="4A8B98CA" w:rsidR="005C1AC5" w:rsidRPr="006074AE" w:rsidRDefault="005C1AC5" w:rsidP="00445FC3">
      <w:pPr>
        <w:ind w:firstLine="540"/>
        <w:jc w:val="both"/>
        <w:rPr>
          <w:sz w:val="23"/>
          <w:szCs w:val="23"/>
        </w:rPr>
      </w:pPr>
      <w:r w:rsidRPr="006074AE">
        <w:rPr>
          <w:sz w:val="23"/>
          <w:szCs w:val="23"/>
        </w:rPr>
        <w:t>7.1</w:t>
      </w:r>
      <w:r w:rsidR="00605C3E" w:rsidRPr="006074AE">
        <w:rPr>
          <w:sz w:val="23"/>
          <w:szCs w:val="23"/>
        </w:rPr>
        <w:t>4</w:t>
      </w:r>
      <w:r w:rsidRPr="006074AE">
        <w:rPr>
          <w:sz w:val="23"/>
          <w:szCs w:val="23"/>
        </w:rPr>
        <w:t xml:space="preserve">. Заказчик вправе во всякое время выполнения Работ приостановить их полностью или в части, письменно уведомив Подрядчика. </w:t>
      </w:r>
    </w:p>
    <w:p w14:paraId="7683E45E" w14:textId="77777777" w:rsidR="005C1AC5" w:rsidRPr="006074AE" w:rsidRDefault="005C1AC5" w:rsidP="00445FC3">
      <w:pPr>
        <w:ind w:firstLine="540"/>
        <w:jc w:val="both"/>
        <w:rPr>
          <w:sz w:val="23"/>
          <w:szCs w:val="23"/>
        </w:rPr>
      </w:pPr>
      <w:r w:rsidRPr="006074AE">
        <w:rPr>
          <w:sz w:val="23"/>
          <w:szCs w:val="23"/>
        </w:rPr>
        <w:lastRenderedPageBreak/>
        <w:t>Заказчик вправе приостановить Работы вследствие нарушения Подрядчиком указаний Заказчика (в том числе представителей Заказчика, организации, привлеченной Заказчиком для оказания услуг по шефмонтажу оборудования, когда Подрядчик выполняет монтаж оборудования поставки Заказчика), условий настоящего Договора, СНиП, требований действующего законодательства. При этом убытки Подрядчика, связанные с таким приостановлением, Заказчиком не возмещаются. Подрядчик также не освобождается от мер ответственности, предусмотренных Договором за нарушение сроков выполнения Работ. Приостановление Работ действует до устранения Подрядчиком допущенных нарушений.</w:t>
      </w:r>
    </w:p>
    <w:p w14:paraId="3CDCDA18" w14:textId="5850D98D" w:rsidR="005C1AC5" w:rsidRPr="006074AE" w:rsidRDefault="005C1AC5" w:rsidP="00445FC3">
      <w:pPr>
        <w:ind w:firstLine="540"/>
        <w:jc w:val="both"/>
        <w:rPr>
          <w:sz w:val="23"/>
          <w:szCs w:val="23"/>
        </w:rPr>
      </w:pPr>
      <w:r w:rsidRPr="006074AE">
        <w:rPr>
          <w:sz w:val="23"/>
          <w:szCs w:val="23"/>
        </w:rPr>
        <w:t xml:space="preserve">Если решение о приостановлении Работ принято Заказчиком при отсутствии вины Подрядчика, Заказчик обязан </w:t>
      </w:r>
      <w:r w:rsidR="004E2176" w:rsidRPr="006074AE">
        <w:rPr>
          <w:sz w:val="23"/>
          <w:szCs w:val="23"/>
        </w:rPr>
        <w:t>о</w:t>
      </w:r>
      <w:r w:rsidRPr="006074AE">
        <w:rPr>
          <w:sz w:val="23"/>
          <w:szCs w:val="23"/>
        </w:rPr>
        <w:t>плат</w:t>
      </w:r>
      <w:r w:rsidR="004E2176" w:rsidRPr="006074AE">
        <w:rPr>
          <w:sz w:val="23"/>
          <w:szCs w:val="23"/>
        </w:rPr>
        <w:t>ить</w:t>
      </w:r>
      <w:r w:rsidRPr="006074AE">
        <w:rPr>
          <w:sz w:val="23"/>
          <w:szCs w:val="23"/>
        </w:rPr>
        <w:t xml:space="preserve"> Подрядчику выполненны</w:t>
      </w:r>
      <w:r w:rsidR="004E2176" w:rsidRPr="006074AE">
        <w:rPr>
          <w:sz w:val="23"/>
          <w:szCs w:val="23"/>
        </w:rPr>
        <w:t>е</w:t>
      </w:r>
      <w:r w:rsidRPr="006074AE">
        <w:rPr>
          <w:sz w:val="23"/>
          <w:szCs w:val="23"/>
        </w:rPr>
        <w:t xml:space="preserve"> Работ</w:t>
      </w:r>
      <w:r w:rsidR="004E2176" w:rsidRPr="006074AE">
        <w:rPr>
          <w:sz w:val="23"/>
          <w:szCs w:val="23"/>
        </w:rPr>
        <w:t>ы</w:t>
      </w:r>
      <w:r w:rsidRPr="006074AE">
        <w:rPr>
          <w:sz w:val="23"/>
          <w:szCs w:val="23"/>
        </w:rPr>
        <w:t xml:space="preserve"> до момента такого приостановления, </w:t>
      </w:r>
      <w:del w:id="29" w:author="Алексеев Олег Олегович" w:date="2024-10-30T16:38:00Z">
        <w:r w:rsidRPr="006074AE" w:rsidDel="00D50053">
          <w:rPr>
            <w:sz w:val="23"/>
            <w:szCs w:val="23"/>
          </w:rPr>
          <w:delText>а также возместить все обоснованные и документально подтвержденные расходы, вызванные необходимостью приостановления Работ</w:delText>
        </w:r>
      </w:del>
      <w:ins w:id="30" w:author="Алексеев Олег Олегович" w:date="2024-10-30T16:38:00Z">
        <w:r w:rsidR="00D50053">
          <w:rPr>
            <w:sz w:val="23"/>
            <w:szCs w:val="23"/>
          </w:rPr>
          <w:t>в</w:t>
        </w:r>
      </w:ins>
      <w:ins w:id="31" w:author="Алексеев Олег Олегович" w:date="2024-10-30T16:39:00Z">
        <w:r w:rsidR="00D50053">
          <w:rPr>
            <w:sz w:val="23"/>
            <w:szCs w:val="23"/>
          </w:rPr>
          <w:t xml:space="preserve"> порядке и сроки</w:t>
        </w:r>
      </w:ins>
      <w:ins w:id="32" w:author="Алексеев Олег Олегович" w:date="2024-10-30T16:42:00Z">
        <w:r w:rsidR="00B124FC">
          <w:rPr>
            <w:sz w:val="23"/>
            <w:szCs w:val="23"/>
          </w:rPr>
          <w:t>,</w:t>
        </w:r>
      </w:ins>
      <w:bookmarkStart w:id="33" w:name="_GoBack"/>
      <w:bookmarkEnd w:id="33"/>
      <w:ins w:id="34" w:author="Алексеев Олег Олегович" w:date="2024-10-30T16:39:00Z">
        <w:r w:rsidR="00D50053">
          <w:rPr>
            <w:sz w:val="23"/>
            <w:szCs w:val="23"/>
          </w:rPr>
          <w:t xml:space="preserve"> установленные </w:t>
        </w:r>
      </w:ins>
      <w:ins w:id="35" w:author="Алексеев Олег Олегович" w:date="2024-10-30T16:40:00Z">
        <w:r w:rsidR="00D50053">
          <w:rPr>
            <w:sz w:val="23"/>
            <w:szCs w:val="23"/>
          </w:rPr>
          <w:t>Договором</w:t>
        </w:r>
      </w:ins>
      <w:r w:rsidRPr="006074AE">
        <w:rPr>
          <w:sz w:val="23"/>
          <w:szCs w:val="23"/>
        </w:rPr>
        <w:t>.</w:t>
      </w:r>
    </w:p>
    <w:p w14:paraId="7FA78C94" w14:textId="0FC97320" w:rsidR="00FF1878" w:rsidRPr="006074AE" w:rsidRDefault="00FF1878" w:rsidP="00445FC3">
      <w:pPr>
        <w:ind w:firstLine="540"/>
        <w:jc w:val="both"/>
        <w:rPr>
          <w:sz w:val="23"/>
          <w:szCs w:val="23"/>
        </w:rPr>
      </w:pPr>
      <w:r w:rsidRPr="006074AE">
        <w:rPr>
          <w:sz w:val="23"/>
          <w:szCs w:val="23"/>
        </w:rPr>
        <w:t>7.1</w:t>
      </w:r>
      <w:r w:rsidR="00605C3E" w:rsidRPr="006074AE">
        <w:rPr>
          <w:sz w:val="23"/>
          <w:szCs w:val="23"/>
        </w:rPr>
        <w:t>5</w:t>
      </w:r>
      <w:r w:rsidRPr="006074AE">
        <w:rPr>
          <w:sz w:val="23"/>
          <w:szCs w:val="23"/>
        </w:rPr>
        <w:t>. Заказчик,</w:t>
      </w:r>
      <w:r w:rsidRPr="006074AE">
        <w:rPr>
          <w:i/>
          <w:sz w:val="23"/>
          <w:szCs w:val="23"/>
        </w:rPr>
        <w:t xml:space="preserve"> </w:t>
      </w:r>
      <w:r w:rsidRPr="006074AE">
        <w:rPr>
          <w:sz w:val="23"/>
          <w:szCs w:val="23"/>
        </w:rPr>
        <w:t xml:space="preserve">принявший </w:t>
      </w:r>
      <w:r w:rsidR="00D95D3C" w:rsidRPr="006074AE">
        <w:rPr>
          <w:sz w:val="23"/>
          <w:szCs w:val="23"/>
        </w:rPr>
        <w:t>Р</w:t>
      </w:r>
      <w:r w:rsidRPr="006074AE">
        <w:rPr>
          <w:sz w:val="23"/>
          <w:szCs w:val="23"/>
        </w:rPr>
        <w:t>абот</w:t>
      </w:r>
      <w:r w:rsidR="00D95D3C" w:rsidRPr="006074AE">
        <w:rPr>
          <w:sz w:val="23"/>
          <w:szCs w:val="23"/>
        </w:rPr>
        <w:t>ы</w:t>
      </w:r>
      <w:r w:rsidRPr="006074AE">
        <w:rPr>
          <w:sz w:val="23"/>
          <w:szCs w:val="23"/>
        </w:rPr>
        <w:t xml:space="preserve"> без проверки, не лишается права ссылаться на недостатки </w:t>
      </w:r>
      <w:r w:rsidR="00D95D3C" w:rsidRPr="006074AE">
        <w:rPr>
          <w:sz w:val="23"/>
          <w:szCs w:val="23"/>
        </w:rPr>
        <w:t>Р</w:t>
      </w:r>
      <w:r w:rsidRPr="006074AE">
        <w:rPr>
          <w:sz w:val="23"/>
          <w:szCs w:val="23"/>
        </w:rPr>
        <w:t>абот, в том числе на недостатки, которые могли быть установлены при обычном способе приемки (явные недостатки).</w:t>
      </w:r>
    </w:p>
    <w:p w14:paraId="59C8FD01" w14:textId="38AC8BEF" w:rsidR="001C72AB" w:rsidRPr="006074AE" w:rsidRDefault="001C72AB" w:rsidP="00445FC3">
      <w:pPr>
        <w:ind w:firstLine="540"/>
        <w:jc w:val="both"/>
        <w:rPr>
          <w:sz w:val="23"/>
          <w:szCs w:val="23"/>
        </w:rPr>
      </w:pPr>
      <w:r w:rsidRPr="006074AE">
        <w:rPr>
          <w:sz w:val="23"/>
          <w:szCs w:val="23"/>
        </w:rPr>
        <w:t>7.1</w:t>
      </w:r>
      <w:r w:rsidR="00605C3E" w:rsidRPr="006074AE">
        <w:rPr>
          <w:sz w:val="23"/>
          <w:szCs w:val="23"/>
        </w:rPr>
        <w:t>6</w:t>
      </w:r>
      <w:r w:rsidRPr="006074AE">
        <w:rPr>
          <w:sz w:val="23"/>
          <w:szCs w:val="23"/>
        </w:rPr>
        <w:t>. В случае нарушени</w:t>
      </w:r>
      <w:r w:rsidR="005078CA" w:rsidRPr="006074AE">
        <w:rPr>
          <w:sz w:val="23"/>
          <w:szCs w:val="23"/>
        </w:rPr>
        <w:t>я</w:t>
      </w:r>
      <w:r w:rsidRPr="006074AE">
        <w:rPr>
          <w:sz w:val="23"/>
          <w:szCs w:val="23"/>
        </w:rPr>
        <w:t xml:space="preserve"> Подрядчиком сроков выполнения Работ (начальных, промежуточных, конечных) более чем на </w:t>
      </w:r>
      <w:r w:rsidR="00952E85" w:rsidRPr="006074AE">
        <w:rPr>
          <w:sz w:val="23"/>
          <w:szCs w:val="23"/>
        </w:rPr>
        <w:t>1</w:t>
      </w:r>
      <w:r w:rsidRPr="006074AE">
        <w:rPr>
          <w:sz w:val="23"/>
          <w:szCs w:val="23"/>
        </w:rPr>
        <w:t>0</w:t>
      </w:r>
      <w:r w:rsidR="007A3DA8" w:rsidRPr="006074AE">
        <w:rPr>
          <w:sz w:val="23"/>
          <w:szCs w:val="23"/>
        </w:rPr>
        <w:t xml:space="preserve"> (</w:t>
      </w:r>
      <w:r w:rsidR="00952E85" w:rsidRPr="006074AE">
        <w:rPr>
          <w:sz w:val="23"/>
          <w:szCs w:val="23"/>
        </w:rPr>
        <w:t>Десять</w:t>
      </w:r>
      <w:r w:rsidR="007A3DA8" w:rsidRPr="006074AE">
        <w:rPr>
          <w:sz w:val="23"/>
          <w:szCs w:val="23"/>
        </w:rPr>
        <w:t>)</w:t>
      </w:r>
      <w:r w:rsidR="004A5F07" w:rsidRPr="006074AE">
        <w:rPr>
          <w:sz w:val="23"/>
          <w:szCs w:val="23"/>
        </w:rPr>
        <w:t xml:space="preserve"> календарных</w:t>
      </w:r>
      <w:r w:rsidRPr="006074AE">
        <w:rPr>
          <w:sz w:val="23"/>
          <w:szCs w:val="23"/>
        </w:rPr>
        <w:t xml:space="preserve"> дней Заказчик вправе уведомить Подрядчика, после чего уменьшить объем Работ (отказаться от исполнения Договора в части), а также передать выполнение Работ другому Подрядчику. </w:t>
      </w:r>
      <w:r w:rsidR="00201B32" w:rsidRPr="006074AE">
        <w:rPr>
          <w:sz w:val="23"/>
          <w:szCs w:val="23"/>
        </w:rPr>
        <w:t>Договор будет считаться измененным с момента получения уведомления Подрядчиком.</w:t>
      </w:r>
      <w:r w:rsidR="004A5F07" w:rsidRPr="006074AE">
        <w:rPr>
          <w:sz w:val="23"/>
          <w:szCs w:val="23"/>
        </w:rPr>
        <w:t xml:space="preserve"> </w:t>
      </w:r>
      <w:r w:rsidRPr="006074AE">
        <w:rPr>
          <w:sz w:val="23"/>
          <w:szCs w:val="23"/>
        </w:rPr>
        <w:t xml:space="preserve">При этом Заказчик освобождается от возмещения Подрядчику убытков, связанных с реализаций этих правомочий. </w:t>
      </w:r>
    </w:p>
    <w:p w14:paraId="0E9EF74B" w14:textId="4D5BC297" w:rsidR="00584524" w:rsidRPr="006074AE" w:rsidRDefault="00584524" w:rsidP="00445FC3">
      <w:pPr>
        <w:ind w:firstLine="540"/>
        <w:jc w:val="both"/>
        <w:rPr>
          <w:sz w:val="23"/>
          <w:szCs w:val="23"/>
        </w:rPr>
      </w:pPr>
      <w:r w:rsidRPr="006074AE">
        <w:rPr>
          <w:sz w:val="23"/>
          <w:szCs w:val="23"/>
        </w:rPr>
        <w:t>7.</w:t>
      </w:r>
      <w:r w:rsidR="00201B32" w:rsidRPr="006074AE">
        <w:rPr>
          <w:sz w:val="23"/>
          <w:szCs w:val="23"/>
        </w:rPr>
        <w:t>1</w:t>
      </w:r>
      <w:r w:rsidR="00605C3E" w:rsidRPr="006074AE">
        <w:rPr>
          <w:sz w:val="23"/>
          <w:szCs w:val="23"/>
        </w:rPr>
        <w:t>7</w:t>
      </w:r>
      <w:r w:rsidRPr="006074AE">
        <w:rPr>
          <w:sz w:val="23"/>
          <w:szCs w:val="23"/>
        </w:rPr>
        <w:t>. В случае необходимости выполнения дополнительных работ, не предусмотренных Договором, влекущих за собой превышение цены Договора, Подрядчик обязан письменно известить об этом Заказчика в течение 10 (</w:t>
      </w:r>
      <w:r w:rsidR="007A3DA8" w:rsidRPr="006074AE">
        <w:rPr>
          <w:sz w:val="23"/>
          <w:szCs w:val="23"/>
        </w:rPr>
        <w:t>Д</w:t>
      </w:r>
      <w:r w:rsidRPr="006074AE">
        <w:rPr>
          <w:sz w:val="23"/>
          <w:szCs w:val="23"/>
        </w:rPr>
        <w:t>есяти)</w:t>
      </w:r>
      <w:r w:rsidR="004A5F07" w:rsidRPr="006074AE">
        <w:rPr>
          <w:sz w:val="23"/>
          <w:szCs w:val="23"/>
        </w:rPr>
        <w:t xml:space="preserve"> календарных</w:t>
      </w:r>
      <w:r w:rsidRPr="006074AE">
        <w:rPr>
          <w:sz w:val="23"/>
          <w:szCs w:val="23"/>
        </w:rPr>
        <w:t xml:space="preserve"> дней с момента выявления такого превышения. При этом к извещению должны быть приложены документы, обосновывающие необходимость увеличения объема работ, а также связанного с этим увеличения цены Договора (локальные сметы на дополнительные работы</w:t>
      </w:r>
      <w:r w:rsidR="00956012" w:rsidRPr="006074AE">
        <w:rPr>
          <w:sz w:val="23"/>
          <w:szCs w:val="23"/>
        </w:rPr>
        <w:t>)</w:t>
      </w:r>
      <w:r w:rsidR="00A40C3C" w:rsidRPr="006074AE">
        <w:rPr>
          <w:sz w:val="23"/>
          <w:szCs w:val="23"/>
        </w:rPr>
        <w:t xml:space="preserve">. </w:t>
      </w:r>
    </w:p>
    <w:p w14:paraId="0381A941" w14:textId="7743619D" w:rsidR="00584524" w:rsidRPr="006074AE" w:rsidRDefault="00956012" w:rsidP="00445FC3">
      <w:pPr>
        <w:ind w:firstLine="540"/>
        <w:jc w:val="both"/>
        <w:rPr>
          <w:sz w:val="23"/>
          <w:szCs w:val="23"/>
        </w:rPr>
      </w:pPr>
      <w:r w:rsidRPr="006074AE">
        <w:rPr>
          <w:sz w:val="23"/>
          <w:szCs w:val="23"/>
        </w:rPr>
        <w:t>7.1</w:t>
      </w:r>
      <w:r w:rsidR="00605C3E" w:rsidRPr="006074AE">
        <w:rPr>
          <w:sz w:val="23"/>
          <w:szCs w:val="23"/>
        </w:rPr>
        <w:t>8</w:t>
      </w:r>
      <w:r w:rsidRPr="006074AE">
        <w:rPr>
          <w:sz w:val="23"/>
          <w:szCs w:val="23"/>
        </w:rPr>
        <w:t xml:space="preserve">. </w:t>
      </w:r>
      <w:r w:rsidR="00584524" w:rsidRPr="006074AE">
        <w:rPr>
          <w:sz w:val="23"/>
          <w:szCs w:val="23"/>
        </w:rPr>
        <w:t>Заказчик в течение 15 (</w:t>
      </w:r>
      <w:r w:rsidR="007A3DA8" w:rsidRPr="006074AE">
        <w:rPr>
          <w:sz w:val="23"/>
          <w:szCs w:val="23"/>
        </w:rPr>
        <w:t>П</w:t>
      </w:r>
      <w:r w:rsidR="00584524" w:rsidRPr="006074AE">
        <w:rPr>
          <w:sz w:val="23"/>
          <w:szCs w:val="23"/>
        </w:rPr>
        <w:t>ятнадцати)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В случае согласия Заказчика на выполнение дополнительных работ по Договору Стороны фиксируют данные договоренности в дополнительном соглашении к Договору.</w:t>
      </w:r>
    </w:p>
    <w:p w14:paraId="2046CE26" w14:textId="23D25687" w:rsidR="00584524" w:rsidRPr="006074AE" w:rsidRDefault="00956012" w:rsidP="00445FC3">
      <w:pPr>
        <w:ind w:firstLine="540"/>
        <w:jc w:val="both"/>
        <w:rPr>
          <w:sz w:val="23"/>
          <w:szCs w:val="23"/>
        </w:rPr>
      </w:pPr>
      <w:r w:rsidRPr="006074AE">
        <w:rPr>
          <w:sz w:val="23"/>
          <w:szCs w:val="23"/>
        </w:rPr>
        <w:t>7.</w:t>
      </w:r>
      <w:r w:rsidR="00605C3E" w:rsidRPr="006074AE">
        <w:rPr>
          <w:sz w:val="23"/>
          <w:szCs w:val="23"/>
        </w:rPr>
        <w:t>19</w:t>
      </w:r>
      <w:r w:rsidRPr="006074AE">
        <w:rPr>
          <w:sz w:val="23"/>
          <w:szCs w:val="23"/>
        </w:rPr>
        <w:t xml:space="preserve">. </w:t>
      </w:r>
      <w:r w:rsidR="00584524" w:rsidRPr="006074AE">
        <w:rPr>
          <w:sz w:val="23"/>
          <w:szCs w:val="23"/>
        </w:rPr>
        <w:t xml:space="preserve">Подрядчик, своевременно не предупредивший Заказчика о необходимости выполнения дополнительных работ, а также выполнивший дополнительные работы при отсутствии соответствующего дополнительного соглашения к Договору, не вправе требовать увеличения цены Договора. </w:t>
      </w:r>
    </w:p>
    <w:p w14:paraId="575F4FBC" w14:textId="574E4A30" w:rsidR="00584524" w:rsidRPr="006074AE" w:rsidRDefault="00956012" w:rsidP="00445FC3">
      <w:pPr>
        <w:shd w:val="clear" w:color="auto" w:fill="FFFFFF"/>
        <w:tabs>
          <w:tab w:val="left" w:pos="709"/>
          <w:tab w:val="num" w:pos="1980"/>
        </w:tabs>
        <w:ind w:firstLine="540"/>
        <w:jc w:val="both"/>
        <w:rPr>
          <w:sz w:val="23"/>
          <w:szCs w:val="23"/>
        </w:rPr>
      </w:pPr>
      <w:r w:rsidRPr="006074AE">
        <w:rPr>
          <w:sz w:val="23"/>
          <w:szCs w:val="23"/>
        </w:rPr>
        <w:t>7.2</w:t>
      </w:r>
      <w:r w:rsidR="00605C3E" w:rsidRPr="006074AE">
        <w:rPr>
          <w:sz w:val="23"/>
          <w:szCs w:val="23"/>
        </w:rPr>
        <w:t>0</w:t>
      </w:r>
      <w:r w:rsidRPr="006074AE">
        <w:rPr>
          <w:sz w:val="23"/>
          <w:szCs w:val="23"/>
        </w:rPr>
        <w:t xml:space="preserve">. </w:t>
      </w:r>
      <w:r w:rsidR="00584524" w:rsidRPr="006074AE">
        <w:rPr>
          <w:sz w:val="23"/>
          <w:szCs w:val="23"/>
        </w:rPr>
        <w:t>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w:t>
      </w:r>
    </w:p>
    <w:p w14:paraId="7E82C785"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 xml:space="preserve">увеличить или сократить объем любой работы по Договору; </w:t>
      </w:r>
    </w:p>
    <w:p w14:paraId="7A2D2C8E"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исключить любую работу;</w:t>
      </w:r>
    </w:p>
    <w:p w14:paraId="32132B83"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изменить характер или качество, или вид любой части работы;</w:t>
      </w:r>
    </w:p>
    <w:p w14:paraId="24791808"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выполнить дополнительную работу любого характера.</w:t>
      </w:r>
    </w:p>
    <w:p w14:paraId="549BC3C5" w14:textId="718108C6" w:rsidR="00584524" w:rsidRPr="006074AE" w:rsidRDefault="00956012" w:rsidP="00445FC3">
      <w:pPr>
        <w:shd w:val="clear" w:color="auto" w:fill="FFFFFF"/>
        <w:ind w:firstLine="540"/>
        <w:jc w:val="both"/>
        <w:rPr>
          <w:sz w:val="23"/>
          <w:szCs w:val="23"/>
        </w:rPr>
      </w:pPr>
      <w:r w:rsidRPr="006074AE">
        <w:rPr>
          <w:sz w:val="23"/>
          <w:szCs w:val="23"/>
        </w:rPr>
        <w:t>7.2</w:t>
      </w:r>
      <w:r w:rsidR="00605C3E" w:rsidRPr="006074AE">
        <w:rPr>
          <w:sz w:val="23"/>
          <w:szCs w:val="23"/>
        </w:rPr>
        <w:t>1</w:t>
      </w:r>
      <w:r w:rsidRPr="006074AE">
        <w:rPr>
          <w:sz w:val="23"/>
          <w:szCs w:val="23"/>
        </w:rPr>
        <w:t xml:space="preserve">. </w:t>
      </w:r>
      <w:r w:rsidR="00584524" w:rsidRPr="006074AE">
        <w:rPr>
          <w:sz w:val="23"/>
          <w:szCs w:val="23"/>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изменению цены Договора или влияет на срок выполнения раб</w:t>
      </w:r>
      <w:r w:rsidR="00605C3E" w:rsidRPr="006074AE">
        <w:rPr>
          <w:sz w:val="23"/>
          <w:szCs w:val="23"/>
        </w:rPr>
        <w:t>от по Договору, Подрядчик</w:t>
      </w:r>
      <w:r w:rsidR="00100145" w:rsidRPr="006074AE">
        <w:rPr>
          <w:sz w:val="23"/>
          <w:szCs w:val="23"/>
        </w:rPr>
        <w:t>,</w:t>
      </w:r>
      <w:r w:rsidR="00584524" w:rsidRPr="006074AE">
        <w:rPr>
          <w:sz w:val="23"/>
          <w:szCs w:val="23"/>
        </w:rPr>
        <w:t xml:space="preserve"> прежде </w:t>
      </w:r>
      <w:r w:rsidR="00605C3E" w:rsidRPr="006074AE">
        <w:rPr>
          <w:sz w:val="23"/>
          <w:szCs w:val="23"/>
        </w:rPr>
        <w:t>чем продолжить выполнение работ</w:t>
      </w:r>
      <w:r w:rsidR="00100145" w:rsidRPr="006074AE">
        <w:rPr>
          <w:sz w:val="23"/>
          <w:szCs w:val="23"/>
        </w:rPr>
        <w:t>,</w:t>
      </w:r>
      <w:r w:rsidR="00584524" w:rsidRPr="006074AE">
        <w:rPr>
          <w:sz w:val="23"/>
          <w:szCs w:val="23"/>
        </w:rPr>
        <w:t xml:space="preserve"> обязан незамедлительно в письменном виде обратиться к Заказчику с просьбой о внесении изменений в условия Договора путем заключения дополнительного соглашения.</w:t>
      </w:r>
    </w:p>
    <w:p w14:paraId="76B246BD" w14:textId="25271292" w:rsidR="000C1164" w:rsidRPr="006074AE" w:rsidRDefault="000C1164" w:rsidP="000C1164">
      <w:pPr>
        <w:shd w:val="clear" w:color="auto" w:fill="FFFFFF"/>
        <w:ind w:firstLine="540"/>
        <w:jc w:val="both"/>
        <w:rPr>
          <w:sz w:val="23"/>
          <w:szCs w:val="23"/>
        </w:rPr>
      </w:pPr>
      <w:r w:rsidRPr="006074AE">
        <w:rPr>
          <w:sz w:val="23"/>
          <w:szCs w:val="23"/>
        </w:rPr>
        <w:t>7.22. В течение 10 (Десяти) календарных дней со дня обращения к Заказчику с просьбой о внесении изменений в условия Договора или в иной срок, согласованный с Заказчиком, по каждому конкретному изменению Подрядчик представляет Заказчику обосновывающие расчеты с описанием работ, графиком их выполнения с указанием привлекаемых ресурсов, локальные сметы на дополнительные работы.</w:t>
      </w:r>
    </w:p>
    <w:p w14:paraId="3050A943" w14:textId="0D4BA0D9" w:rsidR="00584524" w:rsidRPr="006074AE" w:rsidRDefault="00956012" w:rsidP="00445FC3">
      <w:pPr>
        <w:shd w:val="clear" w:color="auto" w:fill="FFFFFF"/>
        <w:ind w:firstLine="540"/>
        <w:jc w:val="both"/>
        <w:rPr>
          <w:sz w:val="23"/>
          <w:szCs w:val="23"/>
        </w:rPr>
      </w:pPr>
      <w:r w:rsidRPr="006074AE">
        <w:rPr>
          <w:sz w:val="23"/>
          <w:szCs w:val="23"/>
        </w:rPr>
        <w:t>7.2</w:t>
      </w:r>
      <w:r w:rsidR="00605C3E" w:rsidRPr="006074AE">
        <w:rPr>
          <w:sz w:val="23"/>
          <w:szCs w:val="23"/>
        </w:rPr>
        <w:t>3</w:t>
      </w:r>
      <w:r w:rsidRPr="006074AE">
        <w:rPr>
          <w:sz w:val="23"/>
          <w:szCs w:val="23"/>
        </w:rPr>
        <w:t xml:space="preserve">. </w:t>
      </w:r>
      <w:r w:rsidR="00584524" w:rsidRPr="006074AE">
        <w:rPr>
          <w:sz w:val="23"/>
          <w:szCs w:val="23"/>
        </w:rPr>
        <w:t>Заказчик в течение 15 (</w:t>
      </w:r>
      <w:r w:rsidR="007A3DA8" w:rsidRPr="006074AE">
        <w:rPr>
          <w:sz w:val="23"/>
          <w:szCs w:val="23"/>
        </w:rPr>
        <w:t>П</w:t>
      </w:r>
      <w:r w:rsidR="00584524" w:rsidRPr="006074AE">
        <w:rPr>
          <w:sz w:val="23"/>
          <w:szCs w:val="23"/>
        </w:rPr>
        <w:t>ятнадцати) рабочих дней после получения обосновывающих расчетов Подрядчика рассматривает их и уведомляет Подрядчика о принятии либо отклонении предлагаемых изменений с указанием конкретной причины.</w:t>
      </w:r>
    </w:p>
    <w:p w14:paraId="217A38B2" w14:textId="77777777" w:rsidR="00584524" w:rsidRPr="006074AE" w:rsidRDefault="00584524" w:rsidP="00445FC3">
      <w:pPr>
        <w:shd w:val="clear" w:color="auto" w:fill="FFFFFF"/>
        <w:tabs>
          <w:tab w:val="num" w:pos="1620"/>
        </w:tabs>
        <w:ind w:firstLine="540"/>
        <w:jc w:val="both"/>
        <w:rPr>
          <w:bCs/>
          <w:strike/>
          <w:sz w:val="23"/>
          <w:szCs w:val="23"/>
        </w:rPr>
      </w:pPr>
      <w:r w:rsidRPr="006074AE">
        <w:rPr>
          <w:sz w:val="23"/>
          <w:szCs w:val="23"/>
        </w:rPr>
        <w:t xml:space="preserve">В случае согласия Заказчика с предложенными Подрядчиком изменениями Договора Сторонами оформляется дополнительное соглашение. В этом случае Подрядчик не производит никаких </w:t>
      </w:r>
      <w:r w:rsidRPr="006074AE">
        <w:rPr>
          <w:sz w:val="23"/>
          <w:szCs w:val="23"/>
        </w:rPr>
        <w:lastRenderedPageBreak/>
        <w:t>изменений в работах до подписания соответствующего дополнительного соглашения к Договору. Подрядчик, продолживший выполнение работ в соответствии с письменными указаниями Заказчика, без соответствующего дополнительного соглашения к Договору, не вправе требовать увеличения цены Договора.</w:t>
      </w:r>
      <w:r w:rsidR="00201B32" w:rsidRPr="006074AE">
        <w:rPr>
          <w:sz w:val="23"/>
          <w:szCs w:val="23"/>
        </w:rPr>
        <w:t xml:space="preserve"> </w:t>
      </w:r>
    </w:p>
    <w:p w14:paraId="68DDD7D5" w14:textId="77777777" w:rsidR="005C1AC5" w:rsidRPr="006074AE" w:rsidRDefault="005C1AC5" w:rsidP="00445FC3">
      <w:pPr>
        <w:ind w:firstLine="540"/>
        <w:jc w:val="both"/>
        <w:rPr>
          <w:sz w:val="23"/>
          <w:szCs w:val="23"/>
        </w:rPr>
      </w:pPr>
    </w:p>
    <w:p w14:paraId="21ADF80C" w14:textId="77777777" w:rsidR="005C1AC5" w:rsidRPr="006074AE" w:rsidRDefault="005C1AC5" w:rsidP="00445FC3">
      <w:pPr>
        <w:ind w:firstLine="540"/>
        <w:jc w:val="center"/>
        <w:rPr>
          <w:b/>
          <w:bCs/>
          <w:caps/>
          <w:sz w:val="23"/>
          <w:szCs w:val="23"/>
        </w:rPr>
      </w:pPr>
      <w:r w:rsidRPr="006074AE">
        <w:rPr>
          <w:b/>
          <w:sz w:val="23"/>
          <w:szCs w:val="23"/>
        </w:rPr>
        <w:t xml:space="preserve">8. </w:t>
      </w:r>
      <w:r w:rsidRPr="006074AE">
        <w:rPr>
          <w:b/>
          <w:bCs/>
          <w:caps/>
          <w:sz w:val="23"/>
          <w:szCs w:val="23"/>
        </w:rPr>
        <w:t>ОХРАНА ТРУДА</w:t>
      </w:r>
      <w:r w:rsidR="007F7DB6" w:rsidRPr="006074AE">
        <w:rPr>
          <w:b/>
          <w:bCs/>
          <w:caps/>
          <w:sz w:val="23"/>
          <w:szCs w:val="23"/>
        </w:rPr>
        <w:t xml:space="preserve"> и промышленная безопасность</w:t>
      </w:r>
    </w:p>
    <w:p w14:paraId="2A11ACE4" w14:textId="77777777" w:rsidR="005C1AC5" w:rsidRPr="006074AE" w:rsidRDefault="005C1AC5" w:rsidP="00445FC3">
      <w:pPr>
        <w:ind w:firstLine="540"/>
        <w:jc w:val="both"/>
        <w:rPr>
          <w:sz w:val="23"/>
          <w:szCs w:val="23"/>
        </w:rPr>
      </w:pPr>
      <w:bookmarkStart w:id="36" w:name="_Hlk45617079"/>
      <w:r w:rsidRPr="006074AE">
        <w:rPr>
          <w:sz w:val="23"/>
          <w:szCs w:val="23"/>
        </w:rPr>
        <w:t xml:space="preserve">8.1. При выполнении Работ Подрядчик </w:t>
      </w:r>
      <w:r w:rsidR="0083528B" w:rsidRPr="006074AE">
        <w:rPr>
          <w:sz w:val="23"/>
          <w:szCs w:val="23"/>
        </w:rPr>
        <w:t xml:space="preserve">несет ответственность за соблюдение требований безопасности выполнения Работ, охраны труда, </w:t>
      </w:r>
      <w:r w:rsidR="00402109" w:rsidRPr="006074AE">
        <w:rPr>
          <w:sz w:val="23"/>
          <w:szCs w:val="23"/>
        </w:rPr>
        <w:t xml:space="preserve">транспортной, </w:t>
      </w:r>
      <w:r w:rsidR="0083528B" w:rsidRPr="006074AE">
        <w:rPr>
          <w:sz w:val="23"/>
          <w:szCs w:val="23"/>
        </w:rPr>
        <w:t>промышленной, пожарной безопасности,</w:t>
      </w:r>
      <w:r w:rsidR="00427211" w:rsidRPr="006074AE">
        <w:rPr>
          <w:sz w:val="23"/>
          <w:szCs w:val="23"/>
        </w:rPr>
        <w:t xml:space="preserve"> электробезопасности и </w:t>
      </w:r>
      <w:r w:rsidR="0083528B" w:rsidRPr="006074AE">
        <w:rPr>
          <w:sz w:val="23"/>
          <w:szCs w:val="23"/>
        </w:rPr>
        <w:t xml:space="preserve">охраны окружающей среды своими работниками и работниками </w:t>
      </w:r>
      <w:r w:rsidR="000C1164" w:rsidRPr="006074AE">
        <w:rPr>
          <w:sz w:val="23"/>
          <w:szCs w:val="23"/>
        </w:rPr>
        <w:t>Субподрядчиков</w:t>
      </w:r>
      <w:r w:rsidR="0083528B" w:rsidRPr="006074AE">
        <w:rPr>
          <w:sz w:val="23"/>
          <w:szCs w:val="23"/>
        </w:rPr>
        <w:t xml:space="preserve">. </w:t>
      </w:r>
    </w:p>
    <w:p w14:paraId="03227A14" w14:textId="77777777" w:rsidR="00F05A59" w:rsidRPr="006074AE" w:rsidRDefault="00030ED9" w:rsidP="00445FC3">
      <w:pPr>
        <w:ind w:firstLine="540"/>
        <w:jc w:val="both"/>
        <w:rPr>
          <w:sz w:val="23"/>
          <w:szCs w:val="23"/>
        </w:rPr>
      </w:pPr>
      <w:r w:rsidRPr="006074AE">
        <w:rPr>
          <w:bCs/>
          <w:sz w:val="23"/>
          <w:szCs w:val="23"/>
        </w:rPr>
        <w:t xml:space="preserve">Порядок взаимодействия Заказчика и Подрядчика (Субподрядчика) в области охраны труда, промышленной, пожарной безопасности, охраны окружающей среды </w:t>
      </w:r>
      <w:r w:rsidR="00F05A59" w:rsidRPr="006074AE">
        <w:rPr>
          <w:sz w:val="23"/>
          <w:szCs w:val="23"/>
        </w:rPr>
        <w:t xml:space="preserve">согласован </w:t>
      </w:r>
      <w:r w:rsidR="008C5A82" w:rsidRPr="006074AE">
        <w:rPr>
          <w:sz w:val="23"/>
          <w:szCs w:val="23"/>
        </w:rPr>
        <w:t>Сторонами в Приложении №</w:t>
      </w:r>
      <w:r w:rsidR="008171BF" w:rsidRPr="006074AE">
        <w:rPr>
          <w:sz w:val="23"/>
          <w:szCs w:val="23"/>
        </w:rPr>
        <w:t xml:space="preserve"> </w:t>
      </w:r>
      <w:r w:rsidR="00623D13" w:rsidRPr="006074AE">
        <w:rPr>
          <w:sz w:val="23"/>
          <w:szCs w:val="23"/>
        </w:rPr>
        <w:t xml:space="preserve">9 </w:t>
      </w:r>
      <w:r w:rsidR="008C5A82" w:rsidRPr="006074AE">
        <w:rPr>
          <w:sz w:val="23"/>
          <w:szCs w:val="23"/>
        </w:rPr>
        <w:t xml:space="preserve">к Договору. </w:t>
      </w:r>
    </w:p>
    <w:p w14:paraId="5CB1FD2C" w14:textId="7B297AB8" w:rsidR="00FE1737" w:rsidRPr="006074AE" w:rsidRDefault="000C1164" w:rsidP="000C1164">
      <w:pPr>
        <w:ind w:firstLine="540"/>
        <w:jc w:val="both"/>
        <w:rPr>
          <w:sz w:val="23"/>
          <w:szCs w:val="23"/>
        </w:rPr>
      </w:pPr>
      <w:r w:rsidRPr="006074AE">
        <w:rPr>
          <w:sz w:val="23"/>
          <w:szCs w:val="23"/>
        </w:rPr>
        <w:t xml:space="preserve">8.2. Заказчик вправе в любое время проверять </w:t>
      </w:r>
      <w:r w:rsidR="00BD6708" w:rsidRPr="006074AE">
        <w:rPr>
          <w:sz w:val="23"/>
          <w:szCs w:val="23"/>
        </w:rPr>
        <w:t xml:space="preserve">организационно-технологическую документацию, </w:t>
      </w:r>
      <w:r w:rsidRPr="006074AE">
        <w:rPr>
          <w:sz w:val="23"/>
          <w:szCs w:val="23"/>
        </w:rPr>
        <w:t xml:space="preserve">соблюдение Подрядчиком (его Субподрядчиками) требований нормативно-правовых актов по охране труда, </w:t>
      </w:r>
      <w:r w:rsidR="001011B1" w:rsidRPr="006074AE">
        <w:rPr>
          <w:sz w:val="23"/>
          <w:szCs w:val="23"/>
        </w:rPr>
        <w:t xml:space="preserve">электробезопасности, </w:t>
      </w:r>
      <w:r w:rsidRPr="006074AE">
        <w:rPr>
          <w:sz w:val="23"/>
          <w:szCs w:val="23"/>
        </w:rPr>
        <w:t>промышленной</w:t>
      </w:r>
      <w:r w:rsidR="00427211" w:rsidRPr="006074AE">
        <w:rPr>
          <w:sz w:val="23"/>
          <w:szCs w:val="23"/>
        </w:rPr>
        <w:t>, пожарной</w:t>
      </w:r>
      <w:r w:rsidRPr="006074AE">
        <w:rPr>
          <w:sz w:val="23"/>
          <w:szCs w:val="23"/>
        </w:rPr>
        <w:t xml:space="preserve"> и экологической безопасности,</w:t>
      </w:r>
      <w:r w:rsidR="00C01C33" w:rsidRPr="006074AE">
        <w:rPr>
          <w:sz w:val="23"/>
          <w:szCs w:val="23"/>
        </w:rPr>
        <w:t xml:space="preserve"> антитеррористической и транспортной безопасности,</w:t>
      </w:r>
      <w:r w:rsidRPr="006074AE">
        <w:rPr>
          <w:sz w:val="23"/>
          <w:szCs w:val="23"/>
        </w:rPr>
        <w:t xml:space="preserve"> безопасности строительных Работ, </w:t>
      </w:r>
      <w:r w:rsidR="00BD6708" w:rsidRPr="006074AE">
        <w:rPr>
          <w:sz w:val="23"/>
          <w:szCs w:val="23"/>
        </w:rPr>
        <w:t>в области недопущения (предотвращения) распространения инфекций</w:t>
      </w:r>
      <w:r w:rsidR="00FE1737" w:rsidRPr="006074AE">
        <w:rPr>
          <w:sz w:val="23"/>
          <w:szCs w:val="23"/>
        </w:rPr>
        <w:t>.</w:t>
      </w:r>
    </w:p>
    <w:p w14:paraId="334A6BC3" w14:textId="1DB30482" w:rsidR="00FE1737" w:rsidRPr="006074AE" w:rsidRDefault="00FE1737" w:rsidP="000C1164">
      <w:pPr>
        <w:ind w:firstLine="540"/>
        <w:jc w:val="both"/>
        <w:rPr>
          <w:sz w:val="23"/>
          <w:szCs w:val="23"/>
        </w:rPr>
      </w:pPr>
      <w:r w:rsidRPr="006074AE">
        <w:rPr>
          <w:sz w:val="23"/>
          <w:szCs w:val="23"/>
        </w:rPr>
        <w:t>В</w:t>
      </w:r>
      <w:r w:rsidR="001E57F4" w:rsidRPr="006074AE">
        <w:rPr>
          <w:sz w:val="23"/>
          <w:szCs w:val="23"/>
        </w:rPr>
        <w:t xml:space="preserve"> случае обнаружения Заказчиком несоблюдения требований нормативно-правовых актов по охране труда, электробезопасности, промышленной, пожарной и экологической безопасности, антитеррористической и транспортной безопасности, безопасности строительных Работ, </w:t>
      </w:r>
      <w:r w:rsidR="00BD6708" w:rsidRPr="006074AE">
        <w:rPr>
          <w:sz w:val="23"/>
          <w:szCs w:val="23"/>
        </w:rPr>
        <w:t xml:space="preserve">невыполнения мероприятий по предотвращению распространения инфекций </w:t>
      </w:r>
      <w:r w:rsidR="001E57F4" w:rsidRPr="006074AE">
        <w:rPr>
          <w:sz w:val="23"/>
          <w:szCs w:val="23"/>
        </w:rPr>
        <w:t>Заказчик вправе выдать Подрядчику (его Субподрядчику) Акт-предписание</w:t>
      </w:r>
      <w:r w:rsidR="00F4673A" w:rsidRPr="006074AE">
        <w:rPr>
          <w:sz w:val="23"/>
          <w:szCs w:val="23"/>
        </w:rPr>
        <w:t xml:space="preserve"> с указанием сроков устранения нарушений.</w:t>
      </w:r>
      <w:r w:rsidR="001E57F4" w:rsidRPr="006074AE">
        <w:rPr>
          <w:sz w:val="23"/>
          <w:szCs w:val="23"/>
        </w:rPr>
        <w:t xml:space="preserve"> </w:t>
      </w:r>
      <w:r w:rsidR="000C1164" w:rsidRPr="006074AE">
        <w:rPr>
          <w:sz w:val="23"/>
          <w:szCs w:val="23"/>
        </w:rPr>
        <w:t xml:space="preserve">Форма Акта–предписания согласована Сторонами в Приложении № </w:t>
      </w:r>
      <w:r w:rsidR="006B7813" w:rsidRPr="006074AE">
        <w:rPr>
          <w:sz w:val="23"/>
          <w:szCs w:val="23"/>
        </w:rPr>
        <w:t>8</w:t>
      </w:r>
      <w:r w:rsidR="000C1164" w:rsidRPr="006074AE">
        <w:rPr>
          <w:sz w:val="23"/>
          <w:szCs w:val="23"/>
        </w:rPr>
        <w:t xml:space="preserve"> к Договору.</w:t>
      </w:r>
      <w:r w:rsidR="00035D50" w:rsidRPr="006074AE">
        <w:rPr>
          <w:sz w:val="23"/>
          <w:szCs w:val="23"/>
        </w:rPr>
        <w:t xml:space="preserve"> </w:t>
      </w:r>
    </w:p>
    <w:p w14:paraId="4914DC19" w14:textId="77777777" w:rsidR="002E7CEB" w:rsidRPr="006074AE" w:rsidRDefault="00FE1737" w:rsidP="000C1164">
      <w:pPr>
        <w:ind w:firstLine="540"/>
        <w:jc w:val="both"/>
        <w:rPr>
          <w:sz w:val="23"/>
          <w:szCs w:val="23"/>
        </w:rPr>
      </w:pPr>
      <w:r w:rsidRPr="006074AE">
        <w:rPr>
          <w:sz w:val="23"/>
          <w:szCs w:val="23"/>
        </w:rPr>
        <w:t>В случае выявления Заказчиком нарушений, которые могут создать (либо создают) угрозу безопасности, жизни и здоровью и требуют незамедлительного принятия мер для их устранения, Заказчик вправе приостановить выполнение Работ, выдав Подрядчику Постановление (в произвольной форме) о приостановке работ до устранения нарушений, с последующ</w:t>
      </w:r>
      <w:r w:rsidR="002E7CEB" w:rsidRPr="006074AE">
        <w:rPr>
          <w:sz w:val="23"/>
          <w:szCs w:val="23"/>
        </w:rPr>
        <w:t>им</w:t>
      </w:r>
      <w:r w:rsidRPr="006074AE">
        <w:rPr>
          <w:sz w:val="23"/>
          <w:szCs w:val="23"/>
        </w:rPr>
        <w:t xml:space="preserve"> составлением </w:t>
      </w:r>
      <w:r w:rsidR="002E7CEB" w:rsidRPr="006074AE">
        <w:rPr>
          <w:sz w:val="23"/>
          <w:szCs w:val="23"/>
        </w:rPr>
        <w:t xml:space="preserve">и выдачей </w:t>
      </w:r>
      <w:r w:rsidRPr="006074AE">
        <w:rPr>
          <w:sz w:val="23"/>
          <w:szCs w:val="23"/>
        </w:rPr>
        <w:t>Акта-предписани</w:t>
      </w:r>
      <w:r w:rsidR="00477553" w:rsidRPr="006074AE">
        <w:rPr>
          <w:sz w:val="23"/>
          <w:szCs w:val="23"/>
        </w:rPr>
        <w:t>я</w:t>
      </w:r>
      <w:r w:rsidRPr="006074AE">
        <w:rPr>
          <w:sz w:val="23"/>
          <w:szCs w:val="23"/>
        </w:rPr>
        <w:t xml:space="preserve"> в порядке</w:t>
      </w:r>
      <w:r w:rsidR="00477553" w:rsidRPr="006074AE">
        <w:rPr>
          <w:sz w:val="23"/>
          <w:szCs w:val="23"/>
        </w:rPr>
        <w:t>, предусмотренном</w:t>
      </w:r>
      <w:r w:rsidRPr="006074AE">
        <w:rPr>
          <w:sz w:val="23"/>
          <w:szCs w:val="23"/>
        </w:rPr>
        <w:t xml:space="preserve"> </w:t>
      </w:r>
      <w:r w:rsidR="002E7CEB" w:rsidRPr="006074AE">
        <w:rPr>
          <w:sz w:val="23"/>
          <w:szCs w:val="23"/>
        </w:rPr>
        <w:t>п. 8.4. Договора.</w:t>
      </w:r>
    </w:p>
    <w:p w14:paraId="404C9721" w14:textId="77777777" w:rsidR="00FE1737" w:rsidRPr="006074AE" w:rsidRDefault="002E7CEB" w:rsidP="000C1164">
      <w:pPr>
        <w:ind w:firstLine="540"/>
        <w:jc w:val="both"/>
        <w:rPr>
          <w:sz w:val="23"/>
          <w:szCs w:val="23"/>
        </w:rPr>
      </w:pPr>
      <w:r w:rsidRPr="006074AE">
        <w:rPr>
          <w:sz w:val="23"/>
          <w:szCs w:val="23"/>
        </w:rPr>
        <w:t>У</w:t>
      </w:r>
      <w:r w:rsidR="00FE1737" w:rsidRPr="006074AE">
        <w:rPr>
          <w:sz w:val="23"/>
          <w:szCs w:val="23"/>
        </w:rPr>
        <w:t>бытки Подрядчика, связанные с приостановлением</w:t>
      </w:r>
      <w:r w:rsidRPr="006074AE">
        <w:rPr>
          <w:sz w:val="23"/>
          <w:szCs w:val="23"/>
        </w:rPr>
        <w:t xml:space="preserve"> Работ</w:t>
      </w:r>
      <w:r w:rsidR="00FE1737" w:rsidRPr="006074AE">
        <w:rPr>
          <w:sz w:val="23"/>
          <w:szCs w:val="23"/>
        </w:rPr>
        <w:t>, Заказчиком не возмещаются. Подрядчик также не освобождается от мер ответственности, предусмотренных Договором за нарушение сроков выполнения Работ.</w:t>
      </w:r>
    </w:p>
    <w:p w14:paraId="554EA3FB" w14:textId="77777777" w:rsidR="00BA74F2" w:rsidRPr="006074AE" w:rsidRDefault="005C1AC5" w:rsidP="00445FC3">
      <w:pPr>
        <w:ind w:firstLine="540"/>
        <w:jc w:val="both"/>
        <w:rPr>
          <w:sz w:val="23"/>
          <w:szCs w:val="23"/>
        </w:rPr>
      </w:pPr>
      <w:r w:rsidRPr="006074AE">
        <w:rPr>
          <w:sz w:val="23"/>
          <w:szCs w:val="23"/>
        </w:rPr>
        <w:t>8.</w:t>
      </w:r>
      <w:r w:rsidR="007D0E0D" w:rsidRPr="006074AE">
        <w:rPr>
          <w:sz w:val="23"/>
          <w:szCs w:val="23"/>
        </w:rPr>
        <w:t>3</w:t>
      </w:r>
      <w:r w:rsidRPr="006074AE">
        <w:rPr>
          <w:sz w:val="23"/>
          <w:szCs w:val="23"/>
        </w:rPr>
        <w:t xml:space="preserve">. </w:t>
      </w:r>
      <w:r w:rsidR="007D0E0D" w:rsidRPr="006074AE">
        <w:rPr>
          <w:sz w:val="23"/>
          <w:szCs w:val="23"/>
        </w:rPr>
        <w:t>За нарушение требований охраны труда</w:t>
      </w:r>
      <w:r w:rsidR="00402109" w:rsidRPr="006074AE">
        <w:rPr>
          <w:sz w:val="23"/>
          <w:szCs w:val="23"/>
        </w:rPr>
        <w:t>, транспортной</w:t>
      </w:r>
      <w:r w:rsidR="007D0E0D" w:rsidRPr="006074AE">
        <w:rPr>
          <w:sz w:val="23"/>
          <w:szCs w:val="23"/>
        </w:rPr>
        <w:t>, промышленной, пожарной безопасности, охраны окружающей среды</w:t>
      </w:r>
      <w:r w:rsidR="00627287" w:rsidRPr="006074AE">
        <w:rPr>
          <w:sz w:val="23"/>
          <w:szCs w:val="23"/>
        </w:rPr>
        <w:t xml:space="preserve">, правил безопасности при производстве Работ, </w:t>
      </w:r>
      <w:r w:rsidR="007D0E0D" w:rsidRPr="006074AE">
        <w:rPr>
          <w:sz w:val="23"/>
          <w:szCs w:val="23"/>
        </w:rPr>
        <w:t>Подрядчик уплачивает Заказчику штрафы</w:t>
      </w:r>
      <w:r w:rsidR="00BA74F2" w:rsidRPr="006074AE">
        <w:rPr>
          <w:sz w:val="23"/>
          <w:szCs w:val="23"/>
        </w:rPr>
        <w:t>, установленны</w:t>
      </w:r>
      <w:r w:rsidR="00D573F2" w:rsidRPr="006074AE">
        <w:rPr>
          <w:sz w:val="23"/>
          <w:szCs w:val="23"/>
        </w:rPr>
        <w:t xml:space="preserve">е Приложением № </w:t>
      </w:r>
      <w:r w:rsidR="00623D13" w:rsidRPr="006074AE">
        <w:rPr>
          <w:sz w:val="23"/>
          <w:szCs w:val="23"/>
        </w:rPr>
        <w:t xml:space="preserve">9 </w:t>
      </w:r>
      <w:r w:rsidR="00D573F2" w:rsidRPr="006074AE">
        <w:rPr>
          <w:sz w:val="23"/>
          <w:szCs w:val="23"/>
        </w:rPr>
        <w:t xml:space="preserve">к Договору </w:t>
      </w:r>
      <w:r w:rsidR="00DC20E4" w:rsidRPr="006074AE">
        <w:rPr>
          <w:sz w:val="23"/>
          <w:szCs w:val="23"/>
        </w:rPr>
        <w:t xml:space="preserve">- </w:t>
      </w:r>
      <w:r w:rsidR="00030ED9" w:rsidRPr="006074AE">
        <w:rPr>
          <w:bCs/>
          <w:sz w:val="23"/>
          <w:szCs w:val="23"/>
        </w:rPr>
        <w:t>Порядок взаимодействия Заказчика и Подрядчика (Субподрядчика) в области охраны труда, промышленной, пожарной безопасности, охраны окружающей среды</w:t>
      </w:r>
      <w:r w:rsidR="00BA74F2" w:rsidRPr="006074AE">
        <w:rPr>
          <w:sz w:val="23"/>
          <w:szCs w:val="23"/>
        </w:rPr>
        <w:t>.</w:t>
      </w:r>
    </w:p>
    <w:p w14:paraId="44F5A99A" w14:textId="77777777" w:rsidR="005C1AC5" w:rsidRPr="006074AE" w:rsidRDefault="005F6821" w:rsidP="00445FC3">
      <w:pPr>
        <w:ind w:firstLine="540"/>
        <w:jc w:val="both"/>
        <w:rPr>
          <w:sz w:val="23"/>
          <w:szCs w:val="23"/>
        </w:rPr>
      </w:pPr>
      <w:r w:rsidRPr="006074AE">
        <w:rPr>
          <w:sz w:val="23"/>
          <w:szCs w:val="23"/>
        </w:rPr>
        <w:t>8.4.</w:t>
      </w:r>
      <w:r w:rsidR="007D0E0D" w:rsidRPr="006074AE">
        <w:rPr>
          <w:sz w:val="23"/>
          <w:szCs w:val="23"/>
        </w:rPr>
        <w:t xml:space="preserve"> </w:t>
      </w:r>
      <w:r w:rsidR="005C1AC5" w:rsidRPr="006074AE">
        <w:rPr>
          <w:sz w:val="23"/>
          <w:szCs w:val="23"/>
        </w:rPr>
        <w:t xml:space="preserve">Стороны согласовали следующую процедуру наложения штрафов, </w:t>
      </w:r>
      <w:r w:rsidR="00D95AE4" w:rsidRPr="006074AE">
        <w:rPr>
          <w:sz w:val="23"/>
          <w:szCs w:val="23"/>
        </w:rPr>
        <w:t xml:space="preserve">указанных </w:t>
      </w:r>
      <w:r w:rsidR="005C1AC5" w:rsidRPr="006074AE">
        <w:rPr>
          <w:sz w:val="23"/>
          <w:szCs w:val="23"/>
        </w:rPr>
        <w:t>в п. 8.3</w:t>
      </w:r>
      <w:r w:rsidR="00D95AE4" w:rsidRPr="006074AE">
        <w:rPr>
          <w:sz w:val="23"/>
          <w:szCs w:val="23"/>
        </w:rPr>
        <w:t xml:space="preserve"> </w:t>
      </w:r>
      <w:r w:rsidR="005C1AC5" w:rsidRPr="006074AE">
        <w:rPr>
          <w:sz w:val="23"/>
          <w:szCs w:val="23"/>
        </w:rPr>
        <w:t>Договора:</w:t>
      </w:r>
    </w:p>
    <w:p w14:paraId="1F78557C" w14:textId="77777777" w:rsidR="005C1AC5" w:rsidRPr="006074AE" w:rsidRDefault="005C1AC5" w:rsidP="00445FC3">
      <w:pPr>
        <w:ind w:firstLine="540"/>
        <w:jc w:val="both"/>
        <w:rPr>
          <w:sz w:val="23"/>
          <w:szCs w:val="23"/>
        </w:rPr>
      </w:pPr>
      <w:r w:rsidRPr="006074AE">
        <w:rPr>
          <w:sz w:val="23"/>
          <w:szCs w:val="23"/>
        </w:rPr>
        <w:t xml:space="preserve">8.4.1. Право наложения штрафа </w:t>
      </w:r>
      <w:r w:rsidR="00F4673A" w:rsidRPr="006074AE">
        <w:rPr>
          <w:sz w:val="23"/>
          <w:szCs w:val="23"/>
        </w:rPr>
        <w:t xml:space="preserve">имеет генеральный директор </w:t>
      </w:r>
      <w:r w:rsidRPr="006074AE">
        <w:rPr>
          <w:sz w:val="23"/>
          <w:szCs w:val="23"/>
        </w:rPr>
        <w:t xml:space="preserve">Заказчика </w:t>
      </w:r>
      <w:r w:rsidR="00E33C00" w:rsidRPr="006074AE">
        <w:rPr>
          <w:sz w:val="23"/>
          <w:szCs w:val="23"/>
        </w:rPr>
        <w:t>или уполномоченное им лицо</w:t>
      </w:r>
      <w:r w:rsidR="00F4673A" w:rsidRPr="006074AE">
        <w:rPr>
          <w:sz w:val="23"/>
          <w:szCs w:val="23"/>
        </w:rPr>
        <w:t>;</w:t>
      </w:r>
    </w:p>
    <w:p w14:paraId="66743609" w14:textId="77777777" w:rsidR="005C1AC5" w:rsidRPr="006074AE" w:rsidRDefault="005C1AC5" w:rsidP="00445FC3">
      <w:pPr>
        <w:ind w:firstLine="540"/>
        <w:jc w:val="both"/>
        <w:rPr>
          <w:sz w:val="23"/>
          <w:szCs w:val="23"/>
        </w:rPr>
      </w:pPr>
      <w:r w:rsidRPr="006074AE">
        <w:rPr>
          <w:sz w:val="23"/>
          <w:szCs w:val="23"/>
        </w:rPr>
        <w:t xml:space="preserve">8.4.2. Для наложения штрафа представитель Заказчика </w:t>
      </w:r>
      <w:r w:rsidR="006666DB" w:rsidRPr="006074AE">
        <w:rPr>
          <w:sz w:val="23"/>
          <w:szCs w:val="23"/>
        </w:rPr>
        <w:t>оформляет</w:t>
      </w:r>
      <w:r w:rsidRPr="006074AE">
        <w:rPr>
          <w:sz w:val="23"/>
          <w:szCs w:val="23"/>
        </w:rPr>
        <w:t xml:space="preserve"> </w:t>
      </w:r>
      <w:r w:rsidR="008C5A82" w:rsidRPr="006074AE">
        <w:rPr>
          <w:sz w:val="23"/>
          <w:szCs w:val="23"/>
        </w:rPr>
        <w:t>Акт–</w:t>
      </w:r>
      <w:r w:rsidRPr="006074AE">
        <w:rPr>
          <w:sz w:val="23"/>
          <w:szCs w:val="23"/>
        </w:rPr>
        <w:t>предписание</w:t>
      </w:r>
      <w:r w:rsidR="00D64149" w:rsidRPr="006074AE">
        <w:rPr>
          <w:sz w:val="23"/>
          <w:szCs w:val="23"/>
        </w:rPr>
        <w:t>.</w:t>
      </w:r>
      <w:r w:rsidR="006666DB" w:rsidRPr="006074AE">
        <w:rPr>
          <w:sz w:val="23"/>
          <w:szCs w:val="23"/>
        </w:rPr>
        <w:t xml:space="preserve"> </w:t>
      </w:r>
      <w:r w:rsidRPr="006074AE">
        <w:rPr>
          <w:sz w:val="23"/>
          <w:szCs w:val="23"/>
        </w:rPr>
        <w:t xml:space="preserve"> </w:t>
      </w:r>
    </w:p>
    <w:p w14:paraId="1349D5C2" w14:textId="77777777" w:rsidR="009E72AD" w:rsidRPr="006074AE" w:rsidRDefault="009E72AD" w:rsidP="00445FC3">
      <w:pPr>
        <w:ind w:firstLine="540"/>
        <w:jc w:val="both"/>
        <w:rPr>
          <w:sz w:val="23"/>
          <w:szCs w:val="23"/>
        </w:rPr>
      </w:pPr>
      <w:r w:rsidRPr="006074AE">
        <w:rPr>
          <w:sz w:val="23"/>
          <w:szCs w:val="23"/>
        </w:rPr>
        <w:t>Акт-предписание может быть выдан представителю Подрядчика (Субподрядчика) или направлен Подрядчику (Субподрядчику) в электронном виде на e-</w:t>
      </w:r>
      <w:proofErr w:type="spellStart"/>
      <w:r w:rsidRPr="006074AE">
        <w:rPr>
          <w:sz w:val="23"/>
          <w:szCs w:val="23"/>
        </w:rPr>
        <w:t>mail</w:t>
      </w:r>
      <w:proofErr w:type="spellEnd"/>
      <w:r w:rsidRPr="006074AE">
        <w:rPr>
          <w:sz w:val="23"/>
          <w:szCs w:val="23"/>
        </w:rPr>
        <w:t>, указанный в Договоре</w:t>
      </w:r>
      <w:r w:rsidR="000C3603" w:rsidRPr="006074AE">
        <w:rPr>
          <w:sz w:val="23"/>
          <w:szCs w:val="23"/>
        </w:rPr>
        <w:t xml:space="preserve"> (по адресу электронной почты Субподрядчика, который сообщен Заказчику Подрядчиком или Субподрядчиком, в случае выдачи Акта-предписания Субподрядчику).</w:t>
      </w:r>
    </w:p>
    <w:p w14:paraId="129A28D4" w14:textId="77777777" w:rsidR="0082462C" w:rsidRPr="006074AE" w:rsidRDefault="0082462C" w:rsidP="00445FC3">
      <w:pPr>
        <w:ind w:firstLine="540"/>
        <w:jc w:val="both"/>
        <w:rPr>
          <w:sz w:val="23"/>
          <w:szCs w:val="23"/>
        </w:rPr>
      </w:pPr>
      <w:r w:rsidRPr="006074AE">
        <w:rPr>
          <w:sz w:val="23"/>
          <w:szCs w:val="23"/>
        </w:rPr>
        <w:t>Под датой выдачи Акта-предписания Стороны договорились понимать дату</w:t>
      </w:r>
      <w:r w:rsidR="00B357E3" w:rsidRPr="006074AE">
        <w:rPr>
          <w:sz w:val="23"/>
          <w:szCs w:val="23"/>
        </w:rPr>
        <w:t xml:space="preserve"> составления Акта-предписания, указанную в соответствующем Акте.</w:t>
      </w:r>
    </w:p>
    <w:p w14:paraId="3F1D0D14" w14:textId="77777777" w:rsidR="005C1AC5" w:rsidRPr="006074AE" w:rsidRDefault="005C1AC5" w:rsidP="00445FC3">
      <w:pPr>
        <w:ind w:firstLine="540"/>
        <w:jc w:val="both"/>
        <w:rPr>
          <w:sz w:val="23"/>
          <w:szCs w:val="23"/>
        </w:rPr>
      </w:pPr>
      <w:r w:rsidRPr="006074AE">
        <w:rPr>
          <w:sz w:val="23"/>
          <w:szCs w:val="23"/>
        </w:rPr>
        <w:t>8.5. Если нарушение 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Подрядчик по требованию Заказчика возмещает ему убытки, которые Заказчик понесет вследствие такой гибели или увечья.</w:t>
      </w:r>
      <w:r w:rsidR="00A725C3" w:rsidRPr="006074AE">
        <w:rPr>
          <w:sz w:val="23"/>
          <w:szCs w:val="23"/>
        </w:rPr>
        <w:t xml:space="preserve"> Подрядчик обязан оплатить убытки Заказчика в течение 10 (Десяти) </w:t>
      </w:r>
      <w:r w:rsidR="004A5F07" w:rsidRPr="006074AE">
        <w:rPr>
          <w:sz w:val="23"/>
          <w:szCs w:val="23"/>
        </w:rPr>
        <w:t xml:space="preserve">календарных </w:t>
      </w:r>
      <w:r w:rsidR="00A725C3" w:rsidRPr="006074AE">
        <w:rPr>
          <w:sz w:val="23"/>
          <w:szCs w:val="23"/>
        </w:rPr>
        <w:t xml:space="preserve">дней с даты получения от Заказчика письменного требования. </w:t>
      </w:r>
    </w:p>
    <w:p w14:paraId="588B9DB8" w14:textId="77777777" w:rsidR="005C1AC5" w:rsidRPr="006074AE" w:rsidRDefault="005C1AC5" w:rsidP="00445FC3">
      <w:pPr>
        <w:ind w:firstLine="540"/>
        <w:jc w:val="both"/>
        <w:rPr>
          <w:sz w:val="23"/>
          <w:szCs w:val="23"/>
        </w:rPr>
      </w:pPr>
      <w:r w:rsidRPr="006074AE">
        <w:rPr>
          <w:sz w:val="23"/>
          <w:szCs w:val="23"/>
        </w:rPr>
        <w:t xml:space="preserve">8.6. </w:t>
      </w:r>
      <w:r w:rsidR="00A725C3" w:rsidRPr="006074AE">
        <w:rPr>
          <w:sz w:val="23"/>
          <w:szCs w:val="23"/>
        </w:rPr>
        <w:t>Сумм</w:t>
      </w:r>
      <w:r w:rsidR="00C32C53" w:rsidRPr="006074AE">
        <w:rPr>
          <w:sz w:val="23"/>
          <w:szCs w:val="23"/>
        </w:rPr>
        <w:t>ы</w:t>
      </w:r>
      <w:r w:rsidR="00A725C3" w:rsidRPr="006074AE">
        <w:rPr>
          <w:sz w:val="23"/>
          <w:szCs w:val="23"/>
        </w:rPr>
        <w:t xml:space="preserve"> ш</w:t>
      </w:r>
      <w:r w:rsidR="000C6EEF" w:rsidRPr="006074AE">
        <w:rPr>
          <w:sz w:val="23"/>
          <w:szCs w:val="23"/>
        </w:rPr>
        <w:t>траф</w:t>
      </w:r>
      <w:r w:rsidR="00A725C3" w:rsidRPr="006074AE">
        <w:rPr>
          <w:sz w:val="23"/>
          <w:szCs w:val="23"/>
        </w:rPr>
        <w:t xml:space="preserve">ов, оговоренных в </w:t>
      </w:r>
      <w:r w:rsidR="007C490C" w:rsidRPr="006074AE">
        <w:rPr>
          <w:sz w:val="23"/>
          <w:szCs w:val="23"/>
        </w:rPr>
        <w:t>Приложении № 9 к Договору</w:t>
      </w:r>
      <w:r w:rsidR="00A725C3" w:rsidRPr="006074AE">
        <w:rPr>
          <w:sz w:val="23"/>
          <w:szCs w:val="23"/>
        </w:rPr>
        <w:t xml:space="preserve">, </w:t>
      </w:r>
      <w:r w:rsidR="000C6EEF" w:rsidRPr="006074AE">
        <w:rPr>
          <w:sz w:val="23"/>
          <w:szCs w:val="23"/>
        </w:rPr>
        <w:t>оплачива</w:t>
      </w:r>
      <w:r w:rsidR="00A725C3" w:rsidRPr="006074AE">
        <w:rPr>
          <w:sz w:val="23"/>
          <w:szCs w:val="23"/>
        </w:rPr>
        <w:t>ю</w:t>
      </w:r>
      <w:r w:rsidR="000C6EEF" w:rsidRPr="006074AE">
        <w:rPr>
          <w:sz w:val="23"/>
          <w:szCs w:val="23"/>
        </w:rPr>
        <w:t xml:space="preserve">тся Подрядчиком </w:t>
      </w:r>
      <w:r w:rsidR="00223E45" w:rsidRPr="006074AE">
        <w:rPr>
          <w:sz w:val="23"/>
          <w:szCs w:val="23"/>
        </w:rPr>
        <w:t xml:space="preserve">на расчетный счет Заказчика </w:t>
      </w:r>
      <w:r w:rsidR="000C6EEF" w:rsidRPr="006074AE">
        <w:rPr>
          <w:sz w:val="23"/>
          <w:szCs w:val="23"/>
        </w:rPr>
        <w:t xml:space="preserve">в течение 10 (Десяти) </w:t>
      </w:r>
      <w:r w:rsidR="004A5F07" w:rsidRPr="006074AE">
        <w:rPr>
          <w:sz w:val="23"/>
          <w:szCs w:val="23"/>
        </w:rPr>
        <w:t xml:space="preserve">календарных </w:t>
      </w:r>
      <w:r w:rsidR="000C6EEF" w:rsidRPr="006074AE">
        <w:rPr>
          <w:sz w:val="23"/>
          <w:szCs w:val="23"/>
        </w:rPr>
        <w:t xml:space="preserve">дней с даты </w:t>
      </w:r>
      <w:r w:rsidR="008171BF" w:rsidRPr="006074AE">
        <w:rPr>
          <w:sz w:val="23"/>
          <w:szCs w:val="23"/>
        </w:rPr>
        <w:t>выдачи Акта-</w:t>
      </w:r>
      <w:r w:rsidR="00735881" w:rsidRPr="006074AE">
        <w:rPr>
          <w:sz w:val="23"/>
          <w:szCs w:val="23"/>
        </w:rPr>
        <w:t>предписания</w:t>
      </w:r>
      <w:r w:rsidR="00D13C60" w:rsidRPr="006074AE">
        <w:rPr>
          <w:sz w:val="23"/>
          <w:szCs w:val="23"/>
        </w:rPr>
        <w:t>.</w:t>
      </w:r>
      <w:r w:rsidR="000C6EEF" w:rsidRPr="006074AE">
        <w:rPr>
          <w:sz w:val="23"/>
          <w:szCs w:val="23"/>
        </w:rPr>
        <w:t xml:space="preserve"> </w:t>
      </w:r>
      <w:r w:rsidR="00047C2A" w:rsidRPr="006074AE">
        <w:rPr>
          <w:sz w:val="23"/>
          <w:szCs w:val="23"/>
        </w:rPr>
        <w:t xml:space="preserve">В случае неоплаты штрафа или суммы убытков в указанные в настоящем </w:t>
      </w:r>
      <w:r w:rsidR="0036308A" w:rsidRPr="006074AE">
        <w:rPr>
          <w:sz w:val="23"/>
          <w:szCs w:val="23"/>
        </w:rPr>
        <w:t xml:space="preserve">пункте </w:t>
      </w:r>
      <w:r w:rsidR="00047C2A" w:rsidRPr="006074AE">
        <w:rPr>
          <w:sz w:val="23"/>
          <w:szCs w:val="23"/>
        </w:rPr>
        <w:t xml:space="preserve">сроки, </w:t>
      </w:r>
      <w:r w:rsidRPr="006074AE">
        <w:rPr>
          <w:sz w:val="23"/>
          <w:szCs w:val="23"/>
        </w:rPr>
        <w:t xml:space="preserve">Заказчик вправе без обращения в суд </w:t>
      </w:r>
      <w:r w:rsidR="00A725C3" w:rsidRPr="006074AE">
        <w:rPr>
          <w:sz w:val="23"/>
          <w:szCs w:val="23"/>
        </w:rPr>
        <w:t xml:space="preserve">удержать </w:t>
      </w:r>
      <w:r w:rsidRPr="006074AE">
        <w:rPr>
          <w:sz w:val="23"/>
          <w:szCs w:val="23"/>
        </w:rPr>
        <w:t>сумму штрафа</w:t>
      </w:r>
      <w:r w:rsidR="003826F1" w:rsidRPr="006074AE">
        <w:rPr>
          <w:sz w:val="23"/>
          <w:szCs w:val="23"/>
        </w:rPr>
        <w:t xml:space="preserve">, </w:t>
      </w:r>
      <w:r w:rsidRPr="006074AE">
        <w:rPr>
          <w:sz w:val="23"/>
          <w:szCs w:val="23"/>
        </w:rPr>
        <w:t xml:space="preserve">убытков из любой суммы, подлежащей </w:t>
      </w:r>
      <w:r w:rsidRPr="006074AE">
        <w:rPr>
          <w:sz w:val="23"/>
          <w:szCs w:val="23"/>
        </w:rPr>
        <w:lastRenderedPageBreak/>
        <w:t>выплате Подрядчику</w:t>
      </w:r>
      <w:r w:rsidR="007D0E0D" w:rsidRPr="006074AE">
        <w:rPr>
          <w:sz w:val="23"/>
          <w:szCs w:val="23"/>
        </w:rPr>
        <w:t xml:space="preserve">. Подрядчик обязан уменьшить стоимость Работ, указанную в Справке КС-3, на сумму начисленных штрафов, убытков. </w:t>
      </w:r>
    </w:p>
    <w:p w14:paraId="7F2E736E" w14:textId="77777777" w:rsidR="00047C2A" w:rsidRPr="006074AE" w:rsidRDefault="00047C2A" w:rsidP="00445FC3">
      <w:pPr>
        <w:ind w:firstLine="540"/>
        <w:jc w:val="both"/>
        <w:rPr>
          <w:sz w:val="23"/>
          <w:szCs w:val="23"/>
        </w:rPr>
      </w:pPr>
      <w:r w:rsidRPr="006074AE">
        <w:rPr>
          <w:sz w:val="23"/>
          <w:szCs w:val="23"/>
        </w:rPr>
        <w:t>8.7. В период установления особого режима в области охраны труда и промышленной безопасности Подрядчик обязан разработать и согласовать с Заказчиком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14:paraId="340F5020" w14:textId="6146B032" w:rsidR="00D87050" w:rsidRPr="006074AE" w:rsidRDefault="00A64260" w:rsidP="00445FC3">
      <w:pPr>
        <w:ind w:firstLine="540"/>
        <w:jc w:val="both"/>
        <w:rPr>
          <w:sz w:val="23"/>
          <w:szCs w:val="23"/>
        </w:rPr>
      </w:pPr>
      <w:r w:rsidRPr="006074AE">
        <w:rPr>
          <w:sz w:val="23"/>
          <w:szCs w:val="23"/>
        </w:rPr>
        <w:t xml:space="preserve">8.8. Подписанием настоящего Договора Подрядчик подтверждает, что до подписания настоящего Договора Подрядчик ознакомлен с Инструкцией по пропускному и </w:t>
      </w:r>
      <w:proofErr w:type="spellStart"/>
      <w:r w:rsidRPr="006074AE">
        <w:rPr>
          <w:sz w:val="23"/>
          <w:szCs w:val="23"/>
        </w:rPr>
        <w:t>внутриобъектовому</w:t>
      </w:r>
      <w:proofErr w:type="spellEnd"/>
      <w:r w:rsidRPr="006074AE">
        <w:rPr>
          <w:sz w:val="23"/>
          <w:szCs w:val="23"/>
        </w:rPr>
        <w:t xml:space="preserve"> режиму на строящемся объекте транспортной инфраструктуры, нормативными и регламентирующими документами, действующими на территории Заказчика. Действующие на территории Заказчика нормативные и регламентирующие документы размещаются на сайте Заказчика: </w:t>
      </w:r>
      <w:proofErr w:type="spellStart"/>
      <w:proofErr w:type="gramStart"/>
      <w:r w:rsidRPr="006074AE">
        <w:rPr>
          <w:i/>
          <w:sz w:val="23"/>
          <w:szCs w:val="23"/>
        </w:rPr>
        <w:t>аэротерминал.рф</w:t>
      </w:r>
      <w:proofErr w:type="spellEnd"/>
      <w:proofErr w:type="gramEnd"/>
      <w:r w:rsidRPr="006074AE">
        <w:rPr>
          <w:i/>
          <w:sz w:val="23"/>
          <w:szCs w:val="23"/>
        </w:rPr>
        <w:t>/Регламенты</w:t>
      </w:r>
      <w:r w:rsidRPr="006074AE">
        <w:rPr>
          <w:sz w:val="23"/>
          <w:szCs w:val="23"/>
        </w:rPr>
        <w:t>. Подрядчик обязуется самостоятельно ознак</w:t>
      </w:r>
      <w:r w:rsidR="00955E49" w:rsidRPr="006074AE">
        <w:rPr>
          <w:sz w:val="23"/>
          <w:szCs w:val="23"/>
        </w:rPr>
        <w:t>о</w:t>
      </w:r>
      <w:r w:rsidRPr="006074AE">
        <w:rPr>
          <w:sz w:val="23"/>
          <w:szCs w:val="23"/>
        </w:rPr>
        <w:t>мл</w:t>
      </w:r>
      <w:r w:rsidR="00955E49" w:rsidRPr="006074AE">
        <w:rPr>
          <w:sz w:val="23"/>
          <w:szCs w:val="23"/>
        </w:rPr>
        <w:t>я</w:t>
      </w:r>
      <w:r w:rsidRPr="006074AE">
        <w:rPr>
          <w:sz w:val="23"/>
          <w:szCs w:val="23"/>
        </w:rPr>
        <w:t>ться с актуальной редакцией нормативных и регламентирующих документов, действующими на территории Заказчика, и гарантирует Заказчику своевременное (до начала работ) ознакомление работников Подрядчика (Субподрядчика) с указанными документами. За нарушение требований нормативных и регламентирующих документов, действующих на территории Заказчика, Подрядчик по требованию Заказчика обязан уплатить Заказчику штраф в размере, указанном в документе, предусматривающем исполнение требования, нарушенного Подрядчиком.</w:t>
      </w:r>
    </w:p>
    <w:bookmarkEnd w:id="36"/>
    <w:p w14:paraId="4A81BD8E" w14:textId="77777777" w:rsidR="00477553" w:rsidRPr="006074AE" w:rsidRDefault="00477553" w:rsidP="00445FC3">
      <w:pPr>
        <w:ind w:firstLine="540"/>
        <w:jc w:val="center"/>
        <w:rPr>
          <w:b/>
          <w:noProof/>
          <w:sz w:val="23"/>
          <w:szCs w:val="23"/>
        </w:rPr>
      </w:pPr>
    </w:p>
    <w:p w14:paraId="6E51D9EF" w14:textId="77777777" w:rsidR="005C1AC5" w:rsidRPr="006074AE" w:rsidRDefault="005C1AC5" w:rsidP="00445FC3">
      <w:pPr>
        <w:ind w:firstLine="540"/>
        <w:jc w:val="center"/>
        <w:rPr>
          <w:b/>
          <w:noProof/>
          <w:sz w:val="23"/>
          <w:szCs w:val="23"/>
        </w:rPr>
      </w:pPr>
      <w:r w:rsidRPr="006074AE">
        <w:rPr>
          <w:b/>
          <w:noProof/>
          <w:sz w:val="23"/>
          <w:szCs w:val="23"/>
        </w:rPr>
        <w:t>9. ОХРАНА, ПРАВА НА ОБЪЕКТ СТРОИТЕЛЬСТВА</w:t>
      </w:r>
    </w:p>
    <w:p w14:paraId="55228E80" w14:textId="77777777" w:rsidR="005C1AC5" w:rsidRPr="006074AE" w:rsidRDefault="005C1AC5" w:rsidP="00445FC3">
      <w:pPr>
        <w:ind w:firstLine="540"/>
        <w:jc w:val="both"/>
        <w:rPr>
          <w:sz w:val="23"/>
          <w:szCs w:val="23"/>
        </w:rPr>
      </w:pPr>
      <w:r w:rsidRPr="006074AE">
        <w:rPr>
          <w:sz w:val="23"/>
          <w:szCs w:val="23"/>
        </w:rPr>
        <w:t xml:space="preserve">9.1. Подрядчик обеспечивает надлежащую охрану </w:t>
      </w:r>
      <w:r w:rsidR="005B1DD7" w:rsidRPr="006074AE">
        <w:rPr>
          <w:sz w:val="23"/>
          <w:szCs w:val="23"/>
        </w:rPr>
        <w:t>материалов</w:t>
      </w:r>
      <w:r w:rsidRPr="006074AE">
        <w:rPr>
          <w:sz w:val="23"/>
          <w:szCs w:val="23"/>
        </w:rPr>
        <w:t xml:space="preserve">, </w:t>
      </w:r>
      <w:r w:rsidR="005B1DD7" w:rsidRPr="006074AE">
        <w:rPr>
          <w:sz w:val="23"/>
          <w:szCs w:val="23"/>
        </w:rPr>
        <w:t>оборудования</w:t>
      </w:r>
      <w:r w:rsidRPr="006074AE">
        <w:rPr>
          <w:sz w:val="23"/>
          <w:szCs w:val="23"/>
        </w:rPr>
        <w:t xml:space="preserve">, </w:t>
      </w:r>
      <w:r w:rsidR="00626C31" w:rsidRPr="006074AE">
        <w:rPr>
          <w:sz w:val="23"/>
          <w:szCs w:val="23"/>
        </w:rPr>
        <w:t>С</w:t>
      </w:r>
      <w:r w:rsidRPr="006074AE">
        <w:rPr>
          <w:sz w:val="23"/>
          <w:szCs w:val="23"/>
        </w:rPr>
        <w:t>троительной техники и другого имущества на территории вверенной ему Строительной площадки с момента приемки Строительной площадки и до момента ее возврата Заказчику.</w:t>
      </w:r>
    </w:p>
    <w:p w14:paraId="29C194E6" w14:textId="77777777" w:rsidR="005C1AC5" w:rsidRPr="006074AE" w:rsidRDefault="005C1AC5" w:rsidP="00445FC3">
      <w:pPr>
        <w:ind w:firstLine="540"/>
        <w:jc w:val="both"/>
        <w:rPr>
          <w:sz w:val="23"/>
          <w:szCs w:val="23"/>
        </w:rPr>
      </w:pPr>
      <w:r w:rsidRPr="006074AE">
        <w:rPr>
          <w:sz w:val="23"/>
          <w:szCs w:val="23"/>
        </w:rPr>
        <w:t>9.2. Подрядчик несет риск случайной гибели или случайного повреждения материалов, изделий, конструкций, оборудования, поставляемых им, переданных Заказчиком в производство Работ, до момента возврата по акту Строительной площадки Заказчику</w:t>
      </w:r>
      <w:r w:rsidR="00A40C3C" w:rsidRPr="006074AE">
        <w:rPr>
          <w:sz w:val="23"/>
          <w:szCs w:val="23"/>
        </w:rPr>
        <w:t xml:space="preserve"> (либо до момента возврата материалов Заказчику в порядке</w:t>
      </w:r>
      <w:r w:rsidR="00A4614B" w:rsidRPr="006074AE">
        <w:rPr>
          <w:sz w:val="23"/>
          <w:szCs w:val="23"/>
        </w:rPr>
        <w:t>,</w:t>
      </w:r>
      <w:r w:rsidR="00A40C3C" w:rsidRPr="006074AE">
        <w:rPr>
          <w:sz w:val="23"/>
          <w:szCs w:val="23"/>
        </w:rPr>
        <w:t xml:space="preserve"> установленном настоящим Договором)</w:t>
      </w:r>
      <w:r w:rsidRPr="006074AE">
        <w:rPr>
          <w:sz w:val="23"/>
          <w:szCs w:val="23"/>
        </w:rPr>
        <w:t>.</w:t>
      </w:r>
    </w:p>
    <w:p w14:paraId="027A1194" w14:textId="758DBBF4" w:rsidR="005C1AC5" w:rsidRPr="006074AE" w:rsidRDefault="005C1AC5" w:rsidP="00445FC3">
      <w:pPr>
        <w:ind w:firstLine="540"/>
        <w:jc w:val="both"/>
        <w:rPr>
          <w:sz w:val="23"/>
          <w:szCs w:val="23"/>
        </w:rPr>
      </w:pPr>
      <w:r w:rsidRPr="006074AE">
        <w:rPr>
          <w:sz w:val="23"/>
          <w:szCs w:val="23"/>
        </w:rPr>
        <w:t xml:space="preserve">9.3. В случае причинения ущерба, случайной утраты, включая кражи любого вида или порчи Объекта, или любой их части, или </w:t>
      </w:r>
      <w:r w:rsidR="002127F1" w:rsidRPr="006074AE">
        <w:rPr>
          <w:sz w:val="23"/>
          <w:szCs w:val="23"/>
        </w:rPr>
        <w:t>в</w:t>
      </w:r>
      <w:r w:rsidRPr="006074AE">
        <w:rPr>
          <w:sz w:val="23"/>
          <w:szCs w:val="23"/>
        </w:rPr>
        <w:t>ременных зданий и сооружений</w:t>
      </w:r>
      <w:r w:rsidR="00717628" w:rsidRPr="006074AE">
        <w:rPr>
          <w:sz w:val="23"/>
          <w:szCs w:val="23"/>
        </w:rPr>
        <w:t xml:space="preserve"> Заказчика</w:t>
      </w:r>
      <w:r w:rsidRPr="006074AE">
        <w:rPr>
          <w:sz w:val="23"/>
          <w:szCs w:val="23"/>
        </w:rPr>
        <w:t>, а также вверенного ему имущества Заказчика для производства Работ (за исключением Работ в течение гарантийного срока), Подрядчик обязан за свой счёт восполнить утраченное имущество, исправить и устранить ущерб и повреждения, с тем, чтобы результаты Работ отвечали требованиям Договора.</w:t>
      </w:r>
    </w:p>
    <w:p w14:paraId="2000FBF6" w14:textId="77777777" w:rsidR="005C1AC5" w:rsidRPr="006074AE" w:rsidRDefault="005C1AC5" w:rsidP="00445FC3">
      <w:pPr>
        <w:ind w:firstLine="540"/>
        <w:jc w:val="both"/>
        <w:rPr>
          <w:sz w:val="23"/>
          <w:szCs w:val="23"/>
        </w:rPr>
      </w:pPr>
      <w:r w:rsidRPr="006074AE">
        <w:rPr>
          <w:sz w:val="23"/>
          <w:szCs w:val="23"/>
        </w:rPr>
        <w:t xml:space="preserve">9.4. Риск случайной гибели </w:t>
      </w:r>
      <w:r w:rsidR="00DF62E7" w:rsidRPr="006074AE">
        <w:rPr>
          <w:sz w:val="23"/>
          <w:szCs w:val="23"/>
        </w:rPr>
        <w:t xml:space="preserve">и случайного повреждения </w:t>
      </w:r>
      <w:r w:rsidRPr="006074AE">
        <w:rPr>
          <w:sz w:val="23"/>
          <w:szCs w:val="23"/>
        </w:rPr>
        <w:t xml:space="preserve">на </w:t>
      </w:r>
      <w:r w:rsidR="00331A85" w:rsidRPr="006074AE">
        <w:rPr>
          <w:sz w:val="23"/>
          <w:szCs w:val="23"/>
        </w:rPr>
        <w:t>выполненные</w:t>
      </w:r>
      <w:r w:rsidRPr="006074AE">
        <w:rPr>
          <w:sz w:val="23"/>
          <w:szCs w:val="23"/>
        </w:rPr>
        <w:t xml:space="preserve"> Работ</w:t>
      </w:r>
      <w:r w:rsidR="00331A85" w:rsidRPr="006074AE">
        <w:rPr>
          <w:sz w:val="23"/>
          <w:szCs w:val="23"/>
        </w:rPr>
        <w:t>ы</w:t>
      </w:r>
      <w:r w:rsidRPr="006074AE">
        <w:rPr>
          <w:sz w:val="23"/>
          <w:szCs w:val="23"/>
        </w:rPr>
        <w:t xml:space="preserve"> и Объект в целом переходит от Подрядчика к </w:t>
      </w:r>
      <w:r w:rsidR="004A0621" w:rsidRPr="006074AE">
        <w:rPr>
          <w:sz w:val="23"/>
          <w:szCs w:val="23"/>
        </w:rPr>
        <w:t>Заказчику</w:t>
      </w:r>
      <w:r w:rsidR="00DF62E7" w:rsidRPr="006074AE">
        <w:rPr>
          <w:sz w:val="23"/>
          <w:szCs w:val="23"/>
        </w:rPr>
        <w:t xml:space="preserve"> </w:t>
      </w:r>
      <w:r w:rsidRPr="006074AE">
        <w:rPr>
          <w:sz w:val="23"/>
          <w:szCs w:val="23"/>
        </w:rPr>
        <w:t xml:space="preserve">после подписания </w:t>
      </w:r>
      <w:r w:rsidR="00D359B2" w:rsidRPr="006074AE">
        <w:rPr>
          <w:sz w:val="23"/>
          <w:szCs w:val="23"/>
        </w:rPr>
        <w:t xml:space="preserve">Акта сдачи-приемки строительной площадки по окончании </w:t>
      </w:r>
      <w:r w:rsidR="00527D2D" w:rsidRPr="006074AE">
        <w:rPr>
          <w:sz w:val="23"/>
          <w:szCs w:val="23"/>
        </w:rPr>
        <w:t>р</w:t>
      </w:r>
      <w:r w:rsidR="00D359B2" w:rsidRPr="006074AE">
        <w:rPr>
          <w:sz w:val="23"/>
          <w:szCs w:val="23"/>
        </w:rPr>
        <w:t>абот.</w:t>
      </w:r>
    </w:p>
    <w:p w14:paraId="60CED1C0" w14:textId="79B9674B" w:rsidR="005C1AC5" w:rsidRPr="006074AE" w:rsidRDefault="005C1AC5" w:rsidP="00445FC3">
      <w:pPr>
        <w:ind w:firstLine="540"/>
        <w:jc w:val="both"/>
        <w:rPr>
          <w:sz w:val="23"/>
          <w:szCs w:val="23"/>
        </w:rPr>
      </w:pPr>
      <w:r w:rsidRPr="006074AE">
        <w:rPr>
          <w:sz w:val="23"/>
          <w:szCs w:val="23"/>
        </w:rPr>
        <w:t xml:space="preserve">9.5. Подрядчик не вправе продавать или передавать </w:t>
      </w:r>
      <w:r w:rsidR="00DB5896" w:rsidRPr="006074AE">
        <w:rPr>
          <w:sz w:val="23"/>
          <w:szCs w:val="23"/>
        </w:rPr>
        <w:t>строящийся,</w:t>
      </w:r>
      <w:r w:rsidRPr="006074AE">
        <w:rPr>
          <w:sz w:val="23"/>
          <w:szCs w:val="23"/>
        </w:rPr>
        <w:t xml:space="preserve"> или построенный Объект или отдельную его часть, а также </w:t>
      </w:r>
      <w:r w:rsidR="00815EA2" w:rsidRPr="006074AE">
        <w:rPr>
          <w:sz w:val="23"/>
          <w:szCs w:val="23"/>
        </w:rPr>
        <w:t xml:space="preserve">Техническую </w:t>
      </w:r>
      <w:r w:rsidRPr="006074AE">
        <w:rPr>
          <w:sz w:val="23"/>
          <w:szCs w:val="23"/>
        </w:rPr>
        <w:t>документацию на его строительство или отдельной его части никакой третьей стороне без предварительного письменного разрешения Заказчика.</w:t>
      </w:r>
    </w:p>
    <w:p w14:paraId="7951AB3B" w14:textId="77777777" w:rsidR="005C1AC5" w:rsidRPr="006074AE" w:rsidRDefault="005C1AC5" w:rsidP="00445FC3">
      <w:pPr>
        <w:autoSpaceDE w:val="0"/>
        <w:autoSpaceDN w:val="0"/>
        <w:adjustRightInd w:val="0"/>
        <w:ind w:firstLine="540"/>
        <w:jc w:val="both"/>
        <w:rPr>
          <w:sz w:val="23"/>
          <w:szCs w:val="23"/>
        </w:rPr>
      </w:pPr>
      <w:r w:rsidRPr="006074AE">
        <w:rPr>
          <w:sz w:val="23"/>
          <w:szCs w:val="23"/>
        </w:rPr>
        <w:t xml:space="preserve">9.6. Все права на результаты Работ, </w:t>
      </w:r>
      <w:r w:rsidR="00251403" w:rsidRPr="006074AE">
        <w:rPr>
          <w:sz w:val="23"/>
          <w:szCs w:val="23"/>
        </w:rPr>
        <w:t xml:space="preserve">на Объект в целом, </w:t>
      </w:r>
      <w:r w:rsidRPr="006074AE">
        <w:rPr>
          <w:sz w:val="23"/>
          <w:szCs w:val="23"/>
        </w:rPr>
        <w:t xml:space="preserve">результаты интеллектуальной деятельности, созданные в процессе выполнения Работ, в том числе исключительные права на них (интеллектуальная собственность) после приемки Работ становятся исключительной собственностью </w:t>
      </w:r>
      <w:r w:rsidR="004A0621" w:rsidRPr="006074AE">
        <w:rPr>
          <w:sz w:val="23"/>
          <w:szCs w:val="23"/>
        </w:rPr>
        <w:t>Заказчика</w:t>
      </w:r>
      <w:r w:rsidRPr="006074AE">
        <w:rPr>
          <w:sz w:val="23"/>
          <w:szCs w:val="23"/>
        </w:rPr>
        <w:t xml:space="preserve">. </w:t>
      </w:r>
    </w:p>
    <w:p w14:paraId="4D22F9A2" w14:textId="77777777" w:rsidR="006A0DAB" w:rsidRPr="006074AE" w:rsidRDefault="006A0DAB" w:rsidP="00445FC3">
      <w:pPr>
        <w:ind w:firstLine="540"/>
        <w:rPr>
          <w:b/>
          <w:sz w:val="23"/>
          <w:szCs w:val="23"/>
        </w:rPr>
      </w:pPr>
    </w:p>
    <w:p w14:paraId="51CF97CA" w14:textId="77777777" w:rsidR="005C1AC5" w:rsidRPr="006074AE" w:rsidRDefault="005C1AC5" w:rsidP="00445FC3">
      <w:pPr>
        <w:ind w:firstLine="540"/>
        <w:jc w:val="center"/>
        <w:rPr>
          <w:b/>
          <w:caps/>
          <w:sz w:val="23"/>
          <w:szCs w:val="23"/>
        </w:rPr>
      </w:pPr>
      <w:r w:rsidRPr="006074AE">
        <w:rPr>
          <w:b/>
          <w:sz w:val="23"/>
          <w:szCs w:val="23"/>
        </w:rPr>
        <w:t xml:space="preserve">10. </w:t>
      </w:r>
      <w:r w:rsidRPr="006074AE">
        <w:rPr>
          <w:b/>
          <w:caps/>
          <w:sz w:val="23"/>
          <w:szCs w:val="23"/>
        </w:rPr>
        <w:t>Устранение дефектов Работ</w:t>
      </w:r>
    </w:p>
    <w:p w14:paraId="23FEF55B" w14:textId="5970646B" w:rsidR="00417E90" w:rsidRPr="006074AE" w:rsidRDefault="005C1AC5" w:rsidP="00445FC3">
      <w:pPr>
        <w:ind w:firstLine="540"/>
        <w:jc w:val="both"/>
        <w:rPr>
          <w:sz w:val="23"/>
          <w:szCs w:val="23"/>
        </w:rPr>
      </w:pPr>
      <w:bookmarkStart w:id="37" w:name="_Hlk45617220"/>
      <w:r w:rsidRPr="006074AE">
        <w:rPr>
          <w:sz w:val="23"/>
          <w:szCs w:val="23"/>
        </w:rPr>
        <w:t xml:space="preserve">10.1. При обнаружении несоответствий Работ условиям Договора, допущенных не по вине Заказчика, </w:t>
      </w:r>
      <w:r w:rsidR="00531FBF" w:rsidRPr="006074AE">
        <w:rPr>
          <w:sz w:val="23"/>
          <w:szCs w:val="23"/>
        </w:rPr>
        <w:t>Стороны составляю</w:t>
      </w:r>
      <w:r w:rsidR="009A56EF" w:rsidRPr="006074AE">
        <w:rPr>
          <w:sz w:val="23"/>
          <w:szCs w:val="23"/>
        </w:rPr>
        <w:t>т</w:t>
      </w:r>
      <w:r w:rsidR="00531FBF" w:rsidRPr="006074AE">
        <w:rPr>
          <w:sz w:val="23"/>
          <w:szCs w:val="23"/>
        </w:rPr>
        <w:t xml:space="preserve"> двухсторонний Акт о выявленных дефектах, содержащий перечень дефектов/недостатков</w:t>
      </w:r>
      <w:r w:rsidR="00417E90" w:rsidRPr="006074AE">
        <w:rPr>
          <w:sz w:val="23"/>
          <w:szCs w:val="23"/>
        </w:rPr>
        <w:t xml:space="preserve">, </w:t>
      </w:r>
      <w:r w:rsidR="009918F5" w:rsidRPr="006074AE">
        <w:rPr>
          <w:sz w:val="23"/>
          <w:szCs w:val="23"/>
        </w:rPr>
        <w:t>включая дефекты в материалах, изделиях, конструкциях</w:t>
      </w:r>
      <w:r w:rsidR="00417E90" w:rsidRPr="006074AE">
        <w:rPr>
          <w:sz w:val="23"/>
          <w:szCs w:val="23"/>
        </w:rPr>
        <w:t xml:space="preserve"> </w:t>
      </w:r>
      <w:r w:rsidR="000867C5" w:rsidRPr="006074AE">
        <w:rPr>
          <w:sz w:val="23"/>
          <w:szCs w:val="23"/>
        </w:rPr>
        <w:t xml:space="preserve">и </w:t>
      </w:r>
      <w:r w:rsidR="009918F5" w:rsidRPr="006074AE">
        <w:rPr>
          <w:sz w:val="23"/>
          <w:szCs w:val="23"/>
        </w:rPr>
        <w:t>оборудовании</w:t>
      </w:r>
      <w:r w:rsidR="00531FBF" w:rsidRPr="006074AE">
        <w:rPr>
          <w:sz w:val="23"/>
          <w:szCs w:val="23"/>
        </w:rPr>
        <w:t xml:space="preserve">. </w:t>
      </w:r>
      <w:r w:rsidRPr="006074AE">
        <w:rPr>
          <w:sz w:val="23"/>
          <w:szCs w:val="23"/>
        </w:rPr>
        <w:t xml:space="preserve">Подрядчик обязан своими силами и без увеличения </w:t>
      </w:r>
      <w:r w:rsidR="00CD05F7" w:rsidRPr="006074AE">
        <w:rPr>
          <w:sz w:val="23"/>
          <w:szCs w:val="23"/>
        </w:rPr>
        <w:t>цены</w:t>
      </w:r>
      <w:r w:rsidRPr="006074AE">
        <w:rPr>
          <w:sz w:val="23"/>
          <w:szCs w:val="23"/>
        </w:rPr>
        <w:t xml:space="preserve"> Работ переделать эти Работы для обеспечения надлежащего качества.</w:t>
      </w:r>
      <w:r w:rsidR="00FC3FBB" w:rsidRPr="006074AE">
        <w:rPr>
          <w:sz w:val="23"/>
          <w:szCs w:val="23"/>
        </w:rPr>
        <w:t xml:space="preserve"> Дефекты должны быть устранены Подрядчиком в течение </w:t>
      </w:r>
      <w:r w:rsidR="00F85FD1" w:rsidRPr="006074AE">
        <w:rPr>
          <w:sz w:val="23"/>
          <w:szCs w:val="23"/>
        </w:rPr>
        <w:t>5</w:t>
      </w:r>
      <w:r w:rsidR="00FC3FBB" w:rsidRPr="006074AE">
        <w:rPr>
          <w:sz w:val="23"/>
          <w:szCs w:val="23"/>
        </w:rPr>
        <w:t xml:space="preserve"> (</w:t>
      </w:r>
      <w:r w:rsidR="00F85FD1" w:rsidRPr="006074AE">
        <w:rPr>
          <w:sz w:val="23"/>
          <w:szCs w:val="23"/>
        </w:rPr>
        <w:t>Пя</w:t>
      </w:r>
      <w:r w:rsidR="00FC3FBB" w:rsidRPr="006074AE">
        <w:rPr>
          <w:sz w:val="23"/>
          <w:szCs w:val="23"/>
        </w:rPr>
        <w:t>ти)</w:t>
      </w:r>
      <w:r w:rsidR="004A5F07" w:rsidRPr="006074AE">
        <w:rPr>
          <w:sz w:val="23"/>
          <w:szCs w:val="23"/>
        </w:rPr>
        <w:t xml:space="preserve"> календарных</w:t>
      </w:r>
      <w:r w:rsidR="00FC3FBB" w:rsidRPr="006074AE">
        <w:rPr>
          <w:sz w:val="23"/>
          <w:szCs w:val="23"/>
        </w:rPr>
        <w:t xml:space="preserve"> дней с даты их обнаружения</w:t>
      </w:r>
      <w:r w:rsidR="00956012" w:rsidRPr="006074AE">
        <w:rPr>
          <w:sz w:val="23"/>
          <w:szCs w:val="23"/>
        </w:rPr>
        <w:t>, если иной срок не установлен Сторонами в Акте о выявленных дефектах.</w:t>
      </w:r>
    </w:p>
    <w:p w14:paraId="071756CA" w14:textId="77777777" w:rsidR="00417E90" w:rsidRPr="006074AE" w:rsidRDefault="00417E90" w:rsidP="00445FC3">
      <w:pPr>
        <w:ind w:firstLine="540"/>
        <w:jc w:val="both"/>
        <w:rPr>
          <w:sz w:val="23"/>
          <w:szCs w:val="23"/>
        </w:rPr>
      </w:pPr>
      <w:r w:rsidRPr="006074AE">
        <w:rPr>
          <w:sz w:val="23"/>
          <w:szCs w:val="23"/>
        </w:rPr>
        <w:t xml:space="preserve">10.2. </w:t>
      </w:r>
      <w:r w:rsidR="00531FBF" w:rsidRPr="006074AE">
        <w:rPr>
          <w:sz w:val="23"/>
          <w:szCs w:val="23"/>
        </w:rPr>
        <w:t>При отказе Подрядчика от подписания Акта о недоста</w:t>
      </w:r>
      <w:r w:rsidR="00835C32" w:rsidRPr="006074AE">
        <w:rPr>
          <w:sz w:val="23"/>
          <w:szCs w:val="23"/>
        </w:rPr>
        <w:t>тках/дефектах выполненных работ</w:t>
      </w:r>
      <w:r w:rsidR="00531FBF" w:rsidRPr="006074AE">
        <w:rPr>
          <w:sz w:val="23"/>
          <w:szCs w:val="23"/>
        </w:rPr>
        <w:t xml:space="preserve"> в нем делается отметка о данном обстоятельстве и подписанный Заказчиком Акт о выявленных дефектах подтверждается третьей стороной по выбору Заказчика</w:t>
      </w:r>
      <w:r w:rsidR="00835C32" w:rsidRPr="006074AE">
        <w:rPr>
          <w:sz w:val="23"/>
          <w:szCs w:val="23"/>
        </w:rPr>
        <w:t>.</w:t>
      </w:r>
    </w:p>
    <w:p w14:paraId="256935BD" w14:textId="77777777" w:rsidR="005C1AC5" w:rsidRPr="006074AE" w:rsidRDefault="00417E90" w:rsidP="00445FC3">
      <w:pPr>
        <w:ind w:firstLine="540"/>
        <w:jc w:val="both"/>
        <w:rPr>
          <w:sz w:val="23"/>
          <w:szCs w:val="23"/>
        </w:rPr>
      </w:pPr>
      <w:r w:rsidRPr="006074AE">
        <w:rPr>
          <w:sz w:val="23"/>
          <w:szCs w:val="23"/>
        </w:rPr>
        <w:t xml:space="preserve">10.3. </w:t>
      </w:r>
      <w:r w:rsidR="00531FBF" w:rsidRPr="006074AE">
        <w:rPr>
          <w:sz w:val="23"/>
          <w:szCs w:val="23"/>
        </w:rPr>
        <w:t xml:space="preserve">Если Подрядчик в течение срока, указанного в </w:t>
      </w:r>
      <w:r w:rsidR="002F5518" w:rsidRPr="006074AE">
        <w:rPr>
          <w:sz w:val="23"/>
          <w:szCs w:val="23"/>
        </w:rPr>
        <w:t xml:space="preserve">п. </w:t>
      </w:r>
      <w:r w:rsidR="00B13CAE" w:rsidRPr="006074AE">
        <w:rPr>
          <w:sz w:val="23"/>
          <w:szCs w:val="23"/>
        </w:rPr>
        <w:t xml:space="preserve">10.1. Договора </w:t>
      </w:r>
      <w:r w:rsidR="00531FBF" w:rsidRPr="006074AE">
        <w:rPr>
          <w:sz w:val="23"/>
          <w:szCs w:val="23"/>
        </w:rPr>
        <w:t xml:space="preserve">или в Акте о выявленных дефектах, не устранит выявленные недостатки, Заказчик вправе устранить их своими или привлеченными силами с отнесением расходов по устранению недостатков на счет Подрядчика. </w:t>
      </w:r>
      <w:r w:rsidR="00FC3FBB" w:rsidRPr="006074AE">
        <w:rPr>
          <w:sz w:val="23"/>
          <w:szCs w:val="23"/>
        </w:rPr>
        <w:t xml:space="preserve">В </w:t>
      </w:r>
      <w:r w:rsidR="00FC3FBB" w:rsidRPr="006074AE">
        <w:rPr>
          <w:sz w:val="23"/>
          <w:szCs w:val="23"/>
        </w:rPr>
        <w:lastRenderedPageBreak/>
        <w:t xml:space="preserve">случае неоплаты расходов, </w:t>
      </w:r>
      <w:r w:rsidR="005C1AC5" w:rsidRPr="006074AE">
        <w:rPr>
          <w:sz w:val="23"/>
          <w:szCs w:val="23"/>
        </w:rPr>
        <w:t>Заказчик вправе удержать соответствующие суммы при очередных платежах Подрядчику.</w:t>
      </w:r>
    </w:p>
    <w:p w14:paraId="503F4988" w14:textId="77777777" w:rsidR="00417E90" w:rsidRPr="006074AE" w:rsidRDefault="005C1AC5" w:rsidP="00445FC3">
      <w:pPr>
        <w:ind w:firstLine="540"/>
        <w:jc w:val="both"/>
        <w:rPr>
          <w:sz w:val="23"/>
          <w:szCs w:val="23"/>
        </w:rPr>
      </w:pPr>
      <w:r w:rsidRPr="006074AE">
        <w:rPr>
          <w:sz w:val="23"/>
          <w:szCs w:val="23"/>
        </w:rPr>
        <w:t>10.</w:t>
      </w:r>
      <w:r w:rsidR="00835C32" w:rsidRPr="006074AE">
        <w:rPr>
          <w:sz w:val="23"/>
          <w:szCs w:val="23"/>
        </w:rPr>
        <w:t>4</w:t>
      </w:r>
      <w:r w:rsidRPr="006074AE">
        <w:rPr>
          <w:sz w:val="23"/>
          <w:szCs w:val="23"/>
        </w:rPr>
        <w:t xml:space="preserve">. Условия </w:t>
      </w:r>
      <w:r w:rsidR="00417E90" w:rsidRPr="006074AE">
        <w:rPr>
          <w:sz w:val="23"/>
          <w:szCs w:val="23"/>
        </w:rPr>
        <w:t>настояще</w:t>
      </w:r>
      <w:r w:rsidR="00835C32" w:rsidRPr="006074AE">
        <w:rPr>
          <w:sz w:val="23"/>
          <w:szCs w:val="23"/>
        </w:rPr>
        <w:t>го раздела</w:t>
      </w:r>
      <w:r w:rsidRPr="006074AE">
        <w:rPr>
          <w:sz w:val="23"/>
          <w:szCs w:val="23"/>
        </w:rPr>
        <w:t xml:space="preserve"> распространяются также на случаи, когда наличие дефектов в результатах Работ было вызвано соответствующими недостатками материалов, изделий, конструкций, оборудования поставки Заказчика, которые могли быть выявлены Подрядчиком в ходе их приемки у Заказчика, но Подрядчик не заявил Заказчику о таких недостатках по итогам соответствующей приемки либо принял от Заказчика соответствующее имущество без приемки.</w:t>
      </w:r>
    </w:p>
    <w:p w14:paraId="26F4D740" w14:textId="77777777" w:rsidR="00531FBF" w:rsidRPr="006074AE" w:rsidRDefault="00417E90" w:rsidP="00445FC3">
      <w:pPr>
        <w:ind w:firstLine="540"/>
        <w:jc w:val="both"/>
        <w:rPr>
          <w:sz w:val="23"/>
          <w:szCs w:val="23"/>
        </w:rPr>
      </w:pPr>
      <w:r w:rsidRPr="006074AE">
        <w:rPr>
          <w:sz w:val="23"/>
          <w:szCs w:val="23"/>
        </w:rPr>
        <w:t>10.</w:t>
      </w:r>
      <w:r w:rsidR="00835C32" w:rsidRPr="006074AE">
        <w:rPr>
          <w:sz w:val="23"/>
          <w:szCs w:val="23"/>
        </w:rPr>
        <w:t>5</w:t>
      </w:r>
      <w:r w:rsidRPr="006074AE">
        <w:rPr>
          <w:sz w:val="23"/>
          <w:szCs w:val="23"/>
        </w:rPr>
        <w:t>.</w:t>
      </w:r>
      <w:r w:rsidR="00531FBF" w:rsidRPr="006074AE">
        <w:rPr>
          <w:sz w:val="23"/>
          <w:szCs w:val="23"/>
        </w:rPr>
        <w:t xml:space="preserve"> Устранение Подрядчиком в установленные сроки выявленных дефектов не освобождает его от уплаты штрафных санкций, предусмотренных настоящим Договором.</w:t>
      </w:r>
    </w:p>
    <w:bookmarkEnd w:id="37"/>
    <w:p w14:paraId="19F27ADC" w14:textId="77777777" w:rsidR="00E51A40" w:rsidRPr="006074AE" w:rsidRDefault="00E51A40" w:rsidP="00445FC3">
      <w:pPr>
        <w:ind w:firstLine="540"/>
        <w:rPr>
          <w:b/>
          <w:sz w:val="23"/>
          <w:szCs w:val="23"/>
        </w:rPr>
      </w:pPr>
    </w:p>
    <w:p w14:paraId="065FFDC7" w14:textId="77777777" w:rsidR="005C1AC5" w:rsidRPr="006074AE" w:rsidRDefault="005C1AC5" w:rsidP="00445FC3">
      <w:pPr>
        <w:ind w:firstLine="540"/>
        <w:jc w:val="center"/>
        <w:rPr>
          <w:b/>
          <w:caps/>
          <w:sz w:val="23"/>
          <w:szCs w:val="23"/>
        </w:rPr>
      </w:pPr>
      <w:r w:rsidRPr="006074AE">
        <w:rPr>
          <w:b/>
          <w:sz w:val="23"/>
          <w:szCs w:val="23"/>
        </w:rPr>
        <w:t xml:space="preserve">11. </w:t>
      </w:r>
      <w:r w:rsidRPr="006074AE">
        <w:rPr>
          <w:b/>
          <w:caps/>
          <w:sz w:val="23"/>
          <w:szCs w:val="23"/>
        </w:rPr>
        <w:t>Предотвращение повреждений и ущерба</w:t>
      </w:r>
    </w:p>
    <w:p w14:paraId="2B976315" w14:textId="77777777" w:rsidR="005C1AC5" w:rsidRPr="006074AE" w:rsidRDefault="005C1AC5" w:rsidP="00445FC3">
      <w:pPr>
        <w:ind w:firstLine="540"/>
        <w:jc w:val="both"/>
        <w:rPr>
          <w:sz w:val="23"/>
          <w:szCs w:val="23"/>
        </w:rPr>
      </w:pPr>
      <w:r w:rsidRPr="006074AE">
        <w:rPr>
          <w:sz w:val="23"/>
          <w:szCs w:val="23"/>
        </w:rPr>
        <w:t>11.1. Подрядчик принимает все необходимые меры, чтобы предотвратить нанесение ущерба Заказчику и третьим лицам в ходе выполнения Работ.</w:t>
      </w:r>
    </w:p>
    <w:p w14:paraId="69C0E169" w14:textId="77777777" w:rsidR="005C1AC5" w:rsidRPr="006074AE" w:rsidRDefault="005C1AC5" w:rsidP="00445FC3">
      <w:pPr>
        <w:ind w:firstLine="540"/>
        <w:jc w:val="both"/>
        <w:rPr>
          <w:sz w:val="23"/>
          <w:szCs w:val="23"/>
        </w:rPr>
      </w:pPr>
      <w:r w:rsidRPr="006074AE">
        <w:rPr>
          <w:sz w:val="23"/>
          <w:szCs w:val="23"/>
        </w:rPr>
        <w:t>11.2. Подрядчик обязуется немедленно информировать Заказчика и до получения от него указаний приостановить выполнение Работ при обнаружении возможных неблагоприятных для Заказчика последствий выполнения указаний Заказчика или иных обстоятельств, препятствующих достижению желаемого Заказчиком результата. В этом случае Стороны обязаны в течение 5</w:t>
      </w:r>
      <w:r w:rsidR="001521AE" w:rsidRPr="006074AE">
        <w:rPr>
          <w:sz w:val="23"/>
          <w:szCs w:val="23"/>
        </w:rPr>
        <w:t xml:space="preserve"> (Пяти)</w:t>
      </w:r>
      <w:r w:rsidRPr="006074AE">
        <w:rPr>
          <w:sz w:val="23"/>
          <w:szCs w:val="23"/>
        </w:rPr>
        <w:t xml:space="preserve"> </w:t>
      </w:r>
      <w:r w:rsidR="00DB2D08" w:rsidRPr="006074AE">
        <w:rPr>
          <w:sz w:val="23"/>
          <w:szCs w:val="23"/>
        </w:rPr>
        <w:t xml:space="preserve">рабочих </w:t>
      </w:r>
      <w:r w:rsidRPr="006074AE">
        <w:rPr>
          <w:sz w:val="23"/>
          <w:szCs w:val="23"/>
        </w:rPr>
        <w:t>дней рассмотреть вопрос целесообразности продолжения выполнения Работ.</w:t>
      </w:r>
    </w:p>
    <w:p w14:paraId="27946F9C" w14:textId="77777777" w:rsidR="005C1AC5" w:rsidRPr="006074AE" w:rsidRDefault="005C1AC5" w:rsidP="00445FC3">
      <w:pPr>
        <w:ind w:firstLine="540"/>
        <w:jc w:val="both"/>
        <w:rPr>
          <w:sz w:val="23"/>
          <w:szCs w:val="23"/>
        </w:rPr>
      </w:pPr>
      <w:r w:rsidRPr="006074AE">
        <w:rPr>
          <w:sz w:val="23"/>
          <w:szCs w:val="23"/>
        </w:rPr>
        <w:t>11.3. Подрядчик несет ответственность и предпримет все зависящие от него меры с целью освобождения Заказчика от всех претензий, требований, судебных исков и т.п</w:t>
      </w:r>
      <w:r w:rsidR="00C53F2F" w:rsidRPr="006074AE">
        <w:rPr>
          <w:sz w:val="23"/>
          <w:szCs w:val="23"/>
        </w:rPr>
        <w:t>.</w:t>
      </w:r>
      <w:r w:rsidRPr="006074AE">
        <w:rPr>
          <w:sz w:val="23"/>
          <w:szCs w:val="23"/>
        </w:rPr>
        <w:t xml:space="preserve"> со стороны Субподрядчиков и их работников, работников Подрядчика, органов власти, иных третьих лиц, которые могут возникнуть вследствие невыполнения или ненадлежащего выполнения Подрядчиком своих обязательств по настоящему Договору, либо причинения Подрядчиком вреда их имуществу, жизни и здоровью, а</w:t>
      </w:r>
      <w:r w:rsidR="00835C32" w:rsidRPr="006074AE">
        <w:rPr>
          <w:sz w:val="23"/>
          <w:szCs w:val="23"/>
        </w:rPr>
        <w:t xml:space="preserve"> в случае возникновения таковых</w:t>
      </w:r>
      <w:r w:rsidRPr="006074AE">
        <w:rPr>
          <w:sz w:val="23"/>
          <w:szCs w:val="23"/>
        </w:rPr>
        <w:t xml:space="preserve"> примет на себя уплату убытков, издержек и расходов, возникших у Заказчика.</w:t>
      </w:r>
    </w:p>
    <w:p w14:paraId="048A6DD2" w14:textId="77777777" w:rsidR="005C1AC5" w:rsidRPr="006074AE" w:rsidRDefault="005C1AC5" w:rsidP="00445FC3">
      <w:pPr>
        <w:tabs>
          <w:tab w:val="left" w:pos="0"/>
        </w:tabs>
        <w:ind w:firstLine="540"/>
        <w:jc w:val="both"/>
        <w:rPr>
          <w:b/>
          <w:sz w:val="23"/>
          <w:szCs w:val="23"/>
        </w:rPr>
      </w:pPr>
    </w:p>
    <w:p w14:paraId="4DA3C2F7" w14:textId="77777777" w:rsidR="005C1AC5" w:rsidRPr="006074AE" w:rsidRDefault="005C1AC5" w:rsidP="00445FC3">
      <w:pPr>
        <w:pStyle w:val="6"/>
        <w:ind w:firstLine="540"/>
        <w:rPr>
          <w:sz w:val="23"/>
          <w:szCs w:val="23"/>
        </w:rPr>
      </w:pPr>
      <w:r w:rsidRPr="006074AE">
        <w:rPr>
          <w:sz w:val="23"/>
          <w:szCs w:val="23"/>
        </w:rPr>
        <w:t xml:space="preserve">12. </w:t>
      </w:r>
      <w:r w:rsidRPr="006074AE">
        <w:rPr>
          <w:caps/>
          <w:sz w:val="23"/>
          <w:szCs w:val="23"/>
        </w:rPr>
        <w:t>Сдача – приёмка выполненных Работ</w:t>
      </w:r>
    </w:p>
    <w:p w14:paraId="1E7B67FB" w14:textId="714F66D7" w:rsidR="005F7CD4" w:rsidRPr="006074AE" w:rsidRDefault="005F7CD4" w:rsidP="005F7CD4">
      <w:pPr>
        <w:ind w:firstLine="540"/>
        <w:jc w:val="both"/>
        <w:rPr>
          <w:sz w:val="23"/>
          <w:szCs w:val="23"/>
        </w:rPr>
      </w:pPr>
      <w:bookmarkStart w:id="38" w:name="_Hlk45617271"/>
      <w:r w:rsidRPr="006074AE">
        <w:rPr>
          <w:sz w:val="23"/>
          <w:szCs w:val="23"/>
        </w:rPr>
        <w:t>12.1.</w:t>
      </w:r>
      <w:r w:rsidRPr="006074AE">
        <w:rPr>
          <w:b/>
          <w:sz w:val="23"/>
          <w:szCs w:val="23"/>
        </w:rPr>
        <w:t xml:space="preserve"> </w:t>
      </w:r>
      <w:r w:rsidRPr="006074AE">
        <w:rPr>
          <w:sz w:val="23"/>
          <w:szCs w:val="23"/>
        </w:rPr>
        <w:t>Сдача-приемка выполненных Работ производится Сторонами ежемесячно с подписанием</w:t>
      </w:r>
      <w:r w:rsidR="00007322" w:rsidRPr="006074AE">
        <w:rPr>
          <w:sz w:val="23"/>
          <w:szCs w:val="23"/>
        </w:rPr>
        <w:t xml:space="preserve"> </w:t>
      </w:r>
      <w:r w:rsidRPr="006074AE">
        <w:rPr>
          <w:sz w:val="23"/>
          <w:szCs w:val="23"/>
        </w:rPr>
        <w:t xml:space="preserve">Акта </w:t>
      </w:r>
      <w:r w:rsidR="00454DE8" w:rsidRPr="006074AE">
        <w:rPr>
          <w:sz w:val="23"/>
          <w:szCs w:val="23"/>
        </w:rPr>
        <w:t>КС-2</w:t>
      </w:r>
      <w:r w:rsidRPr="006074AE">
        <w:rPr>
          <w:sz w:val="23"/>
          <w:szCs w:val="23"/>
        </w:rPr>
        <w:t xml:space="preserve"> и Справки </w:t>
      </w:r>
      <w:r w:rsidR="00454DE8" w:rsidRPr="006074AE">
        <w:rPr>
          <w:sz w:val="23"/>
          <w:szCs w:val="23"/>
        </w:rPr>
        <w:t>КС-3</w:t>
      </w:r>
      <w:r w:rsidRPr="006074AE">
        <w:rPr>
          <w:sz w:val="23"/>
          <w:szCs w:val="23"/>
        </w:rPr>
        <w:t xml:space="preserve">. </w:t>
      </w:r>
      <w:r w:rsidR="006A7B37" w:rsidRPr="006074AE">
        <w:rPr>
          <w:sz w:val="23"/>
          <w:szCs w:val="23"/>
        </w:rPr>
        <w:t>По</w:t>
      </w:r>
      <w:r w:rsidR="006A7B37" w:rsidRPr="006074AE">
        <w:rPr>
          <w:sz w:val="23"/>
          <w:szCs w:val="23"/>
          <w:lang w:eastAsia="en-US"/>
        </w:rPr>
        <w:t>д отчетным периодом в настоящем Договоре Стороны понимают период времени с 21-го числа предшествующего месяца по 20-ое число текущего месяца включительно.</w:t>
      </w:r>
    </w:p>
    <w:p w14:paraId="7F50D163" w14:textId="77777777" w:rsidR="0090459F" w:rsidRPr="006074AE" w:rsidRDefault="008874E7" w:rsidP="00445FC3">
      <w:pPr>
        <w:ind w:firstLine="540"/>
        <w:jc w:val="both"/>
        <w:rPr>
          <w:sz w:val="23"/>
          <w:szCs w:val="23"/>
        </w:rPr>
      </w:pPr>
      <w:r w:rsidRPr="006074AE">
        <w:rPr>
          <w:sz w:val="23"/>
          <w:szCs w:val="23"/>
        </w:rPr>
        <w:t>12.1.1. Подрядчик не позднее 20</w:t>
      </w:r>
      <w:r w:rsidR="00F116E4" w:rsidRPr="006074AE">
        <w:rPr>
          <w:sz w:val="23"/>
          <w:szCs w:val="23"/>
        </w:rPr>
        <w:t>-го</w:t>
      </w:r>
      <w:r w:rsidRPr="006074AE">
        <w:rPr>
          <w:sz w:val="23"/>
          <w:szCs w:val="23"/>
        </w:rPr>
        <w:t xml:space="preserve"> числа </w:t>
      </w:r>
      <w:r w:rsidR="00155189" w:rsidRPr="006074AE">
        <w:rPr>
          <w:sz w:val="23"/>
          <w:szCs w:val="23"/>
        </w:rPr>
        <w:t xml:space="preserve">календарного </w:t>
      </w:r>
      <w:r w:rsidRPr="006074AE">
        <w:rPr>
          <w:sz w:val="23"/>
          <w:szCs w:val="23"/>
        </w:rPr>
        <w:t>месяца передает Заказчику Акт КС-2</w:t>
      </w:r>
      <w:r w:rsidR="004236DE" w:rsidRPr="006074AE">
        <w:rPr>
          <w:sz w:val="23"/>
          <w:szCs w:val="23"/>
        </w:rPr>
        <w:t>, завизированный представителями Заказчика и организации, осуществляющей строительный контроль от имени Застройщика,</w:t>
      </w:r>
      <w:r w:rsidRPr="006074AE">
        <w:rPr>
          <w:sz w:val="23"/>
          <w:szCs w:val="23"/>
        </w:rPr>
        <w:t xml:space="preserve"> и Справку КС-3 в </w:t>
      </w:r>
      <w:r w:rsidR="000C3603" w:rsidRPr="006074AE">
        <w:rPr>
          <w:sz w:val="23"/>
          <w:szCs w:val="23"/>
        </w:rPr>
        <w:t>2 (Д</w:t>
      </w:r>
      <w:r w:rsidRPr="006074AE">
        <w:rPr>
          <w:sz w:val="23"/>
          <w:szCs w:val="23"/>
        </w:rPr>
        <w:t>вух</w:t>
      </w:r>
      <w:r w:rsidR="000C3603" w:rsidRPr="006074AE">
        <w:rPr>
          <w:sz w:val="23"/>
          <w:szCs w:val="23"/>
        </w:rPr>
        <w:t>)</w:t>
      </w:r>
      <w:r w:rsidRPr="006074AE">
        <w:rPr>
          <w:sz w:val="23"/>
          <w:szCs w:val="23"/>
        </w:rPr>
        <w:t xml:space="preserve"> экземплярах</w:t>
      </w:r>
      <w:r w:rsidR="00A62B76" w:rsidRPr="006074AE">
        <w:rPr>
          <w:sz w:val="23"/>
          <w:szCs w:val="23"/>
        </w:rPr>
        <w:t>.</w:t>
      </w:r>
    </w:p>
    <w:p w14:paraId="4B7D588B" w14:textId="6601DCFD" w:rsidR="005F7CD4" w:rsidRPr="006074AE" w:rsidRDefault="005F7CD4" w:rsidP="005F7CD4">
      <w:pPr>
        <w:ind w:firstLine="540"/>
        <w:jc w:val="both"/>
        <w:rPr>
          <w:sz w:val="23"/>
          <w:szCs w:val="23"/>
        </w:rPr>
      </w:pPr>
      <w:r w:rsidRPr="006074AE">
        <w:rPr>
          <w:sz w:val="23"/>
          <w:szCs w:val="23"/>
        </w:rPr>
        <w:t xml:space="preserve">12.1.2. В случае выполнения Подрядчиком Работ с использованием </w:t>
      </w:r>
      <w:r w:rsidR="00E46ECE">
        <w:rPr>
          <w:sz w:val="23"/>
          <w:szCs w:val="23"/>
        </w:rPr>
        <w:t xml:space="preserve">Давальческих </w:t>
      </w:r>
      <w:r w:rsidRPr="006074AE">
        <w:rPr>
          <w:sz w:val="23"/>
          <w:szCs w:val="23"/>
        </w:rPr>
        <w:t>материал</w:t>
      </w:r>
      <w:r w:rsidR="00E46ECE">
        <w:rPr>
          <w:sz w:val="23"/>
          <w:szCs w:val="23"/>
        </w:rPr>
        <w:t>ов</w:t>
      </w:r>
      <w:r w:rsidRPr="006074AE">
        <w:rPr>
          <w:sz w:val="23"/>
          <w:szCs w:val="23"/>
        </w:rPr>
        <w:t xml:space="preserve"> </w:t>
      </w:r>
      <w:r w:rsidR="00312AF0" w:rsidRPr="006074AE">
        <w:rPr>
          <w:sz w:val="23"/>
          <w:szCs w:val="23"/>
        </w:rPr>
        <w:t xml:space="preserve">и/или </w:t>
      </w:r>
      <w:r w:rsidR="00E46ECE">
        <w:rPr>
          <w:sz w:val="23"/>
          <w:szCs w:val="23"/>
        </w:rPr>
        <w:t>О</w:t>
      </w:r>
      <w:r w:rsidR="00312AF0" w:rsidRPr="006074AE">
        <w:rPr>
          <w:sz w:val="23"/>
          <w:szCs w:val="23"/>
        </w:rPr>
        <w:t xml:space="preserve">борудования </w:t>
      </w:r>
      <w:r w:rsidRPr="006074AE">
        <w:rPr>
          <w:sz w:val="23"/>
          <w:szCs w:val="23"/>
        </w:rPr>
        <w:t>Заказчика</w:t>
      </w:r>
      <w:r w:rsidR="00312AF0" w:rsidRPr="006074AE">
        <w:rPr>
          <w:sz w:val="23"/>
          <w:szCs w:val="23"/>
        </w:rPr>
        <w:t>,</w:t>
      </w:r>
      <w:r w:rsidRPr="006074AE">
        <w:rPr>
          <w:sz w:val="23"/>
          <w:szCs w:val="23"/>
        </w:rPr>
        <w:t xml:space="preserve"> Подрядчик предоставляет Акт КС-2, содержащий заполненный, заверенный подписями уполномоченных лиц и печатью Подрядчика Отчет об использовании давальческих материалов (уложенных в дело)</w:t>
      </w:r>
      <w:r w:rsidR="00450F9F" w:rsidRPr="006074AE">
        <w:rPr>
          <w:sz w:val="23"/>
          <w:szCs w:val="23"/>
        </w:rPr>
        <w:t xml:space="preserve">, составленный </w:t>
      </w:r>
      <w:r w:rsidR="00F76C25" w:rsidRPr="006074AE">
        <w:rPr>
          <w:iCs/>
          <w:sz w:val="23"/>
          <w:szCs w:val="23"/>
        </w:rPr>
        <w:t>по форме</w:t>
      </w:r>
      <w:r w:rsidRPr="006074AE">
        <w:rPr>
          <w:sz w:val="23"/>
          <w:szCs w:val="23"/>
        </w:rPr>
        <w:t xml:space="preserve"> Приложени</w:t>
      </w:r>
      <w:r w:rsidR="00F76C25" w:rsidRPr="006074AE">
        <w:rPr>
          <w:sz w:val="23"/>
          <w:szCs w:val="23"/>
        </w:rPr>
        <w:t>я</w:t>
      </w:r>
      <w:r w:rsidRPr="006074AE">
        <w:rPr>
          <w:sz w:val="23"/>
          <w:szCs w:val="23"/>
        </w:rPr>
        <w:t xml:space="preserve"> № </w:t>
      </w:r>
      <w:r w:rsidR="00623D13" w:rsidRPr="006074AE">
        <w:rPr>
          <w:sz w:val="23"/>
          <w:szCs w:val="23"/>
        </w:rPr>
        <w:t>6/2</w:t>
      </w:r>
      <w:r w:rsidRPr="006074AE">
        <w:rPr>
          <w:sz w:val="23"/>
          <w:szCs w:val="23"/>
        </w:rPr>
        <w:t xml:space="preserve"> к Договору.</w:t>
      </w:r>
    </w:p>
    <w:p w14:paraId="22BA9D0C" w14:textId="6FBFF7D3" w:rsidR="005F7CD4" w:rsidRPr="006074AE" w:rsidRDefault="005F7CD4" w:rsidP="005F7CD4">
      <w:pPr>
        <w:ind w:firstLine="540"/>
        <w:jc w:val="both"/>
        <w:rPr>
          <w:sz w:val="23"/>
          <w:szCs w:val="23"/>
        </w:rPr>
      </w:pPr>
      <w:r w:rsidRPr="006074AE">
        <w:rPr>
          <w:sz w:val="23"/>
          <w:szCs w:val="23"/>
        </w:rPr>
        <w:t xml:space="preserve">12.1.3. Заполнение Отчета об использовании давальческих материалов (уложенных в дело) выполняется соответственно наименованиям, количеству материала (оборудования), полученного по Накладной </w:t>
      </w:r>
      <w:r w:rsidR="00ED008C" w:rsidRPr="006074AE">
        <w:rPr>
          <w:sz w:val="23"/>
          <w:szCs w:val="23"/>
        </w:rPr>
        <w:t>М-15</w:t>
      </w:r>
      <w:r w:rsidRPr="006074AE">
        <w:rPr>
          <w:sz w:val="23"/>
          <w:szCs w:val="23"/>
        </w:rPr>
        <w:t>.</w:t>
      </w:r>
    </w:p>
    <w:p w14:paraId="6C2792F3" w14:textId="217BB140" w:rsidR="005F7CD4" w:rsidRPr="006074AE" w:rsidRDefault="005F7CD4" w:rsidP="005F7CD4">
      <w:pPr>
        <w:ind w:firstLine="540"/>
        <w:jc w:val="both"/>
        <w:rPr>
          <w:sz w:val="23"/>
          <w:szCs w:val="23"/>
        </w:rPr>
      </w:pPr>
      <w:r w:rsidRPr="006074AE">
        <w:rPr>
          <w:sz w:val="23"/>
          <w:szCs w:val="23"/>
        </w:rPr>
        <w:t xml:space="preserve">12.1.4. Подрядчик вместе с Актом КС-2 и Справкой КС-3 передает Заказчику полный комплект Исполнительной документации в 3 (Трех) экземплярах на бумажном носителе и в 1 экз. на электронном носителе. Переданная </w:t>
      </w:r>
      <w:r w:rsidR="00E33C00" w:rsidRPr="006074AE">
        <w:rPr>
          <w:sz w:val="23"/>
          <w:szCs w:val="23"/>
        </w:rPr>
        <w:t>И</w:t>
      </w:r>
      <w:r w:rsidRPr="006074AE">
        <w:rPr>
          <w:sz w:val="23"/>
          <w:szCs w:val="23"/>
        </w:rPr>
        <w:t xml:space="preserve">сполнительная документация по составу и содержанию должна соответствовать требованиям СНиП, а также требованиям Заказчика. Исполнительная документация, предоставляемая на бумажном носителе, должна в обязательном порядке содержать в себе подписи членов комиссии, осуществляющей приемку </w:t>
      </w:r>
      <w:r w:rsidR="00B13CAE" w:rsidRPr="006074AE">
        <w:rPr>
          <w:sz w:val="23"/>
          <w:szCs w:val="23"/>
        </w:rPr>
        <w:t>Р</w:t>
      </w:r>
      <w:r w:rsidRPr="006074AE">
        <w:rPr>
          <w:sz w:val="23"/>
          <w:szCs w:val="23"/>
        </w:rPr>
        <w:t>абот.</w:t>
      </w:r>
    </w:p>
    <w:p w14:paraId="77458BB6" w14:textId="77777777" w:rsidR="00BE4646" w:rsidRPr="006074AE" w:rsidRDefault="004876C0" w:rsidP="00445FC3">
      <w:pPr>
        <w:ind w:firstLine="540"/>
        <w:jc w:val="both"/>
        <w:rPr>
          <w:sz w:val="23"/>
          <w:szCs w:val="23"/>
        </w:rPr>
      </w:pPr>
      <w:r w:rsidRPr="006074AE">
        <w:rPr>
          <w:sz w:val="23"/>
          <w:szCs w:val="23"/>
        </w:rPr>
        <w:t xml:space="preserve">12.1.5. </w:t>
      </w:r>
      <w:r w:rsidR="00DB6747" w:rsidRPr="006074AE">
        <w:rPr>
          <w:sz w:val="23"/>
          <w:szCs w:val="23"/>
        </w:rPr>
        <w:t xml:space="preserve">Заказчик в течение </w:t>
      </w:r>
      <w:r w:rsidR="00ED21B2" w:rsidRPr="006074AE">
        <w:rPr>
          <w:sz w:val="23"/>
          <w:szCs w:val="23"/>
        </w:rPr>
        <w:t xml:space="preserve">5 (Пяти) </w:t>
      </w:r>
      <w:r w:rsidR="00DB6747" w:rsidRPr="006074AE">
        <w:rPr>
          <w:sz w:val="23"/>
          <w:szCs w:val="23"/>
        </w:rPr>
        <w:t xml:space="preserve">рабочих дней со дня получения </w:t>
      </w:r>
      <w:r w:rsidRPr="006074AE">
        <w:rPr>
          <w:sz w:val="23"/>
          <w:szCs w:val="23"/>
        </w:rPr>
        <w:t>документов, указанных в п. 12.1.4. настоящего Договора,</w:t>
      </w:r>
      <w:r w:rsidR="00DB6747" w:rsidRPr="006074AE">
        <w:rPr>
          <w:sz w:val="23"/>
          <w:szCs w:val="23"/>
        </w:rPr>
        <w:t xml:space="preserve"> рассматривает их и подписывает</w:t>
      </w:r>
      <w:r w:rsidR="00667342" w:rsidRPr="006074AE">
        <w:rPr>
          <w:sz w:val="23"/>
          <w:szCs w:val="23"/>
        </w:rPr>
        <w:t xml:space="preserve"> </w:t>
      </w:r>
      <w:r w:rsidR="009918F5" w:rsidRPr="006074AE">
        <w:rPr>
          <w:sz w:val="23"/>
          <w:szCs w:val="23"/>
        </w:rPr>
        <w:t xml:space="preserve">Акт </w:t>
      </w:r>
      <w:r w:rsidR="00667342" w:rsidRPr="006074AE">
        <w:rPr>
          <w:sz w:val="23"/>
          <w:szCs w:val="23"/>
        </w:rPr>
        <w:t>КС-2 и Справку КС-3</w:t>
      </w:r>
      <w:r w:rsidR="00DB6747" w:rsidRPr="006074AE">
        <w:rPr>
          <w:sz w:val="23"/>
          <w:szCs w:val="23"/>
        </w:rPr>
        <w:t xml:space="preserve"> либо предоставляет мотивированный отказ от их подписания. </w:t>
      </w:r>
    </w:p>
    <w:p w14:paraId="453D59F4" w14:textId="57FAA9D0" w:rsidR="00DB6747" w:rsidRPr="006074AE" w:rsidRDefault="00DB6747" w:rsidP="00445FC3">
      <w:pPr>
        <w:ind w:firstLine="540"/>
        <w:jc w:val="both"/>
        <w:rPr>
          <w:sz w:val="23"/>
          <w:szCs w:val="23"/>
        </w:rPr>
      </w:pPr>
      <w:r w:rsidRPr="006074AE">
        <w:rPr>
          <w:sz w:val="23"/>
          <w:szCs w:val="23"/>
        </w:rPr>
        <w:t>Не</w:t>
      </w:r>
      <w:r w:rsidR="00667342" w:rsidRPr="006074AE">
        <w:rPr>
          <w:sz w:val="23"/>
          <w:szCs w:val="23"/>
        </w:rPr>
        <w:t>предоставление</w:t>
      </w:r>
      <w:r w:rsidRPr="006074AE">
        <w:rPr>
          <w:sz w:val="23"/>
          <w:szCs w:val="23"/>
        </w:rPr>
        <w:t xml:space="preserve"> </w:t>
      </w:r>
      <w:r w:rsidR="008036DF" w:rsidRPr="006074AE">
        <w:rPr>
          <w:sz w:val="23"/>
          <w:szCs w:val="23"/>
        </w:rPr>
        <w:t xml:space="preserve">Подрядчиком </w:t>
      </w:r>
      <w:r w:rsidRPr="006074AE">
        <w:rPr>
          <w:sz w:val="23"/>
          <w:szCs w:val="23"/>
        </w:rPr>
        <w:t xml:space="preserve">полного подписанного комплекта </w:t>
      </w:r>
      <w:r w:rsidR="00667342" w:rsidRPr="006074AE">
        <w:rPr>
          <w:sz w:val="23"/>
          <w:szCs w:val="23"/>
        </w:rPr>
        <w:t>И</w:t>
      </w:r>
      <w:r w:rsidR="00835C32" w:rsidRPr="006074AE">
        <w:rPr>
          <w:sz w:val="23"/>
          <w:szCs w:val="23"/>
        </w:rPr>
        <w:t>сполнительной документации</w:t>
      </w:r>
      <w:r w:rsidRPr="006074AE">
        <w:rPr>
          <w:sz w:val="23"/>
          <w:szCs w:val="23"/>
        </w:rPr>
        <w:t xml:space="preserve"> в соответствии с п. </w:t>
      </w:r>
      <w:r w:rsidR="00667342" w:rsidRPr="006074AE">
        <w:rPr>
          <w:sz w:val="23"/>
          <w:szCs w:val="23"/>
        </w:rPr>
        <w:t>12.1.4.</w:t>
      </w:r>
      <w:r w:rsidRPr="006074AE">
        <w:rPr>
          <w:sz w:val="23"/>
          <w:szCs w:val="23"/>
        </w:rPr>
        <w:t xml:space="preserve"> настоящего Договора, является </w:t>
      </w:r>
      <w:r w:rsidR="00622297" w:rsidRPr="006074AE">
        <w:rPr>
          <w:sz w:val="23"/>
          <w:szCs w:val="23"/>
        </w:rPr>
        <w:t xml:space="preserve">основанием </w:t>
      </w:r>
      <w:r w:rsidRPr="006074AE">
        <w:rPr>
          <w:sz w:val="23"/>
          <w:szCs w:val="23"/>
        </w:rPr>
        <w:t>(мотивированны</w:t>
      </w:r>
      <w:r w:rsidR="00835C32" w:rsidRPr="006074AE">
        <w:rPr>
          <w:sz w:val="23"/>
          <w:szCs w:val="23"/>
        </w:rPr>
        <w:t>м</w:t>
      </w:r>
      <w:r w:rsidRPr="006074AE">
        <w:rPr>
          <w:sz w:val="23"/>
          <w:szCs w:val="23"/>
        </w:rPr>
        <w:t xml:space="preserve"> отказ</w:t>
      </w:r>
      <w:r w:rsidR="00835C32" w:rsidRPr="006074AE">
        <w:rPr>
          <w:sz w:val="23"/>
          <w:szCs w:val="23"/>
        </w:rPr>
        <w:t>ом</w:t>
      </w:r>
      <w:r w:rsidRPr="006074AE">
        <w:rPr>
          <w:sz w:val="23"/>
          <w:szCs w:val="23"/>
        </w:rPr>
        <w:t xml:space="preserve">) отказа от приемки работ. Данное условие </w:t>
      </w:r>
      <w:r w:rsidR="002C5E30" w:rsidRPr="006074AE">
        <w:rPr>
          <w:sz w:val="23"/>
          <w:szCs w:val="23"/>
        </w:rPr>
        <w:t xml:space="preserve">Договора </w:t>
      </w:r>
      <w:r w:rsidRPr="006074AE">
        <w:rPr>
          <w:sz w:val="23"/>
          <w:szCs w:val="23"/>
        </w:rPr>
        <w:t>считается существенным.</w:t>
      </w:r>
      <w:r w:rsidR="00F82B6B" w:rsidRPr="006074AE">
        <w:rPr>
          <w:sz w:val="23"/>
          <w:szCs w:val="23"/>
        </w:rPr>
        <w:t xml:space="preserve"> </w:t>
      </w:r>
    </w:p>
    <w:p w14:paraId="5DB0D236" w14:textId="77777777" w:rsidR="008874E7" w:rsidRPr="006074AE" w:rsidRDefault="00667342" w:rsidP="00445FC3">
      <w:pPr>
        <w:ind w:firstLine="540"/>
        <w:jc w:val="both"/>
        <w:rPr>
          <w:sz w:val="23"/>
          <w:szCs w:val="23"/>
        </w:rPr>
      </w:pPr>
      <w:r w:rsidRPr="006074AE">
        <w:rPr>
          <w:sz w:val="23"/>
          <w:szCs w:val="23"/>
        </w:rPr>
        <w:t xml:space="preserve">12.1.6. </w:t>
      </w:r>
      <w:r w:rsidR="008874E7" w:rsidRPr="006074AE">
        <w:rPr>
          <w:sz w:val="23"/>
          <w:szCs w:val="23"/>
        </w:rPr>
        <w:t>При отсутствии замечаний Заказчик подписывает и скрепляет печатью предоставленные Подрядчиком документы и один экземпляр передает Подрядчику.</w:t>
      </w:r>
    </w:p>
    <w:p w14:paraId="637D4306" w14:textId="77777777" w:rsidR="00835C32" w:rsidRPr="006074AE" w:rsidRDefault="00667342" w:rsidP="00835C32">
      <w:pPr>
        <w:ind w:firstLine="540"/>
        <w:jc w:val="both"/>
        <w:rPr>
          <w:sz w:val="23"/>
          <w:szCs w:val="23"/>
        </w:rPr>
      </w:pPr>
      <w:r w:rsidRPr="006074AE">
        <w:rPr>
          <w:sz w:val="23"/>
          <w:szCs w:val="23"/>
        </w:rPr>
        <w:t xml:space="preserve">12.1.7. </w:t>
      </w:r>
      <w:r w:rsidR="008874E7" w:rsidRPr="006074AE">
        <w:rPr>
          <w:sz w:val="23"/>
          <w:szCs w:val="23"/>
        </w:rPr>
        <w:t xml:space="preserve">В случае наличия мотивированных возражений к содержанию, форме Акта КС-2 </w:t>
      </w:r>
      <w:r w:rsidR="002C5E30" w:rsidRPr="006074AE">
        <w:rPr>
          <w:sz w:val="23"/>
          <w:szCs w:val="23"/>
        </w:rPr>
        <w:t>и/или</w:t>
      </w:r>
      <w:r w:rsidR="008874E7" w:rsidRPr="006074AE">
        <w:rPr>
          <w:sz w:val="23"/>
          <w:szCs w:val="23"/>
        </w:rPr>
        <w:t xml:space="preserve"> Справки КС-3, а также к выполненным </w:t>
      </w:r>
      <w:r w:rsidR="00C32C53" w:rsidRPr="006074AE">
        <w:rPr>
          <w:sz w:val="23"/>
          <w:szCs w:val="23"/>
        </w:rPr>
        <w:t>Р</w:t>
      </w:r>
      <w:r w:rsidR="008874E7" w:rsidRPr="006074AE">
        <w:rPr>
          <w:sz w:val="23"/>
          <w:szCs w:val="23"/>
        </w:rPr>
        <w:t>аботам,</w:t>
      </w:r>
      <w:r w:rsidR="004204BF" w:rsidRPr="006074AE">
        <w:rPr>
          <w:sz w:val="23"/>
          <w:szCs w:val="23"/>
        </w:rPr>
        <w:t xml:space="preserve"> Исполнительной документации,</w:t>
      </w:r>
      <w:r w:rsidR="008874E7" w:rsidRPr="006074AE">
        <w:rPr>
          <w:sz w:val="23"/>
          <w:szCs w:val="23"/>
        </w:rPr>
        <w:t xml:space="preserve"> иным документам </w:t>
      </w:r>
      <w:r w:rsidR="008874E7" w:rsidRPr="006074AE">
        <w:rPr>
          <w:sz w:val="23"/>
          <w:szCs w:val="23"/>
        </w:rPr>
        <w:lastRenderedPageBreak/>
        <w:t xml:space="preserve">необходимым для приемки </w:t>
      </w:r>
      <w:r w:rsidR="00C32C53" w:rsidRPr="006074AE">
        <w:rPr>
          <w:sz w:val="23"/>
          <w:szCs w:val="23"/>
        </w:rPr>
        <w:t>Р</w:t>
      </w:r>
      <w:r w:rsidR="008874E7" w:rsidRPr="006074AE">
        <w:rPr>
          <w:sz w:val="23"/>
          <w:szCs w:val="23"/>
        </w:rPr>
        <w:t xml:space="preserve">абот, Заказчик не подписывает предоставленные Подрядчиком документы и направляет в адрес Подрядчика свои замечания в </w:t>
      </w:r>
      <w:r w:rsidR="00DB324F" w:rsidRPr="006074AE">
        <w:rPr>
          <w:sz w:val="23"/>
          <w:szCs w:val="23"/>
        </w:rPr>
        <w:t xml:space="preserve">течение 5 (Пяти) рабочих дней с даты </w:t>
      </w:r>
      <w:r w:rsidR="00835C32" w:rsidRPr="006074AE">
        <w:rPr>
          <w:sz w:val="23"/>
          <w:szCs w:val="23"/>
        </w:rPr>
        <w:t>получения документов.</w:t>
      </w:r>
    </w:p>
    <w:p w14:paraId="57811C1D" w14:textId="1F5136AD" w:rsidR="008874E7" w:rsidRPr="006074AE" w:rsidRDefault="00667342" w:rsidP="00445FC3">
      <w:pPr>
        <w:ind w:firstLine="540"/>
        <w:jc w:val="both"/>
        <w:rPr>
          <w:sz w:val="23"/>
          <w:szCs w:val="23"/>
        </w:rPr>
      </w:pPr>
      <w:r w:rsidRPr="006074AE">
        <w:rPr>
          <w:sz w:val="23"/>
          <w:szCs w:val="23"/>
        </w:rPr>
        <w:t xml:space="preserve">12.1.8. </w:t>
      </w:r>
      <w:r w:rsidR="008874E7" w:rsidRPr="006074AE">
        <w:rPr>
          <w:sz w:val="23"/>
          <w:szCs w:val="23"/>
        </w:rPr>
        <w:t xml:space="preserve">Работы, предъявляемые Подрядчиком к приемке, должны быть отражены Подрядчиком в </w:t>
      </w:r>
      <w:r w:rsidR="00C32C53" w:rsidRPr="006074AE">
        <w:rPr>
          <w:sz w:val="23"/>
          <w:szCs w:val="23"/>
        </w:rPr>
        <w:t>О</w:t>
      </w:r>
      <w:r w:rsidR="008874E7" w:rsidRPr="006074AE">
        <w:rPr>
          <w:sz w:val="23"/>
          <w:szCs w:val="23"/>
        </w:rPr>
        <w:t>бщем журнале работ</w:t>
      </w:r>
      <w:r w:rsidR="00842816" w:rsidRPr="006074AE">
        <w:rPr>
          <w:sz w:val="23"/>
          <w:szCs w:val="23"/>
        </w:rPr>
        <w:t>,</w:t>
      </w:r>
      <w:r w:rsidR="008874E7" w:rsidRPr="006074AE">
        <w:rPr>
          <w:sz w:val="23"/>
          <w:szCs w:val="23"/>
        </w:rPr>
        <w:t xml:space="preserve"> иных журналах работ, предусмотренных нормативными актам РФ, </w:t>
      </w:r>
      <w:r w:rsidR="00E46ECE">
        <w:rPr>
          <w:sz w:val="23"/>
          <w:szCs w:val="23"/>
        </w:rPr>
        <w:t xml:space="preserve">СП, </w:t>
      </w:r>
      <w:r w:rsidR="008874E7" w:rsidRPr="006074AE">
        <w:rPr>
          <w:sz w:val="23"/>
          <w:szCs w:val="23"/>
        </w:rPr>
        <w:t>СНиП. В случае отсутствия в журналах работ соответствующих записей</w:t>
      </w:r>
      <w:r w:rsidR="00E33C00" w:rsidRPr="006074AE">
        <w:rPr>
          <w:sz w:val="23"/>
          <w:szCs w:val="23"/>
        </w:rPr>
        <w:t>,</w:t>
      </w:r>
      <w:r w:rsidR="008874E7" w:rsidRPr="006074AE">
        <w:rPr>
          <w:sz w:val="23"/>
          <w:szCs w:val="23"/>
        </w:rPr>
        <w:t xml:space="preserve"> Заказчик имеет право не осуществлять приемку </w:t>
      </w:r>
      <w:r w:rsidR="00C32C53" w:rsidRPr="006074AE">
        <w:rPr>
          <w:sz w:val="23"/>
          <w:szCs w:val="23"/>
        </w:rPr>
        <w:t>Р</w:t>
      </w:r>
      <w:r w:rsidR="008874E7" w:rsidRPr="006074AE">
        <w:rPr>
          <w:sz w:val="23"/>
          <w:szCs w:val="23"/>
        </w:rPr>
        <w:t xml:space="preserve">абот до момента устранения Подрядчиком всех замечаний к указанным документам. </w:t>
      </w:r>
    </w:p>
    <w:p w14:paraId="0F2063B3" w14:textId="5D8BD257" w:rsidR="006A7B37" w:rsidRPr="006074AE" w:rsidRDefault="008874E7" w:rsidP="00445FC3">
      <w:pPr>
        <w:ind w:firstLine="540"/>
        <w:jc w:val="both"/>
        <w:rPr>
          <w:sz w:val="23"/>
          <w:szCs w:val="23"/>
        </w:rPr>
      </w:pPr>
      <w:r w:rsidRPr="006074AE">
        <w:rPr>
          <w:sz w:val="23"/>
          <w:szCs w:val="23"/>
        </w:rPr>
        <w:t xml:space="preserve">Приемка </w:t>
      </w:r>
      <w:r w:rsidR="00C32C53" w:rsidRPr="006074AE">
        <w:rPr>
          <w:sz w:val="23"/>
          <w:szCs w:val="23"/>
        </w:rPr>
        <w:t>Р</w:t>
      </w:r>
      <w:r w:rsidRPr="006074AE">
        <w:rPr>
          <w:sz w:val="23"/>
          <w:szCs w:val="23"/>
        </w:rPr>
        <w:t xml:space="preserve">абот без проверки правильности заполнения журналов работ не лишает Заказчика права потребовать от Подрядчика устранить замечания к журналам работ после приемки </w:t>
      </w:r>
      <w:r w:rsidR="00C32C53" w:rsidRPr="006074AE">
        <w:rPr>
          <w:sz w:val="23"/>
          <w:szCs w:val="23"/>
        </w:rPr>
        <w:t>Р</w:t>
      </w:r>
      <w:r w:rsidRPr="006074AE">
        <w:rPr>
          <w:sz w:val="23"/>
          <w:szCs w:val="23"/>
        </w:rPr>
        <w:t xml:space="preserve">абот. </w:t>
      </w:r>
    </w:p>
    <w:p w14:paraId="58113EE7" w14:textId="77777777" w:rsidR="008874E7" w:rsidRPr="006074AE" w:rsidRDefault="008874E7" w:rsidP="00445FC3">
      <w:pPr>
        <w:ind w:firstLine="540"/>
        <w:jc w:val="both"/>
        <w:rPr>
          <w:b/>
          <w:sz w:val="23"/>
          <w:szCs w:val="23"/>
        </w:rPr>
      </w:pPr>
      <w:r w:rsidRPr="006074AE">
        <w:rPr>
          <w:sz w:val="23"/>
          <w:szCs w:val="23"/>
        </w:rPr>
        <w:t>12.2.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Заказчика и других лиц последствиях несоблюдения соответствующих требований.</w:t>
      </w:r>
    </w:p>
    <w:p w14:paraId="7B12E47C" w14:textId="278EA332" w:rsidR="005F7CD4" w:rsidRPr="006074AE" w:rsidRDefault="005F7CD4" w:rsidP="009D10B5">
      <w:pPr>
        <w:ind w:firstLine="540"/>
        <w:jc w:val="both"/>
        <w:rPr>
          <w:sz w:val="23"/>
          <w:szCs w:val="23"/>
        </w:rPr>
      </w:pPr>
      <w:r w:rsidRPr="006074AE">
        <w:rPr>
          <w:sz w:val="23"/>
          <w:szCs w:val="23"/>
        </w:rPr>
        <w:t>12.3.</w:t>
      </w:r>
      <w:r w:rsidR="008874E7" w:rsidRPr="006074AE">
        <w:rPr>
          <w:sz w:val="23"/>
          <w:szCs w:val="23"/>
        </w:rPr>
        <w:t xml:space="preserve"> </w:t>
      </w:r>
      <w:r w:rsidRPr="006074AE">
        <w:rPr>
          <w:sz w:val="23"/>
          <w:szCs w:val="23"/>
        </w:rPr>
        <w:t xml:space="preserve">Подрядчик по требованию Заказчика предоставляет Заказчику отчеты, документы, о хранении и движении оборудования, конструкций, изделий и материалов, переданных Заказчиком в производство Работ, целевом использовании авансовых </w:t>
      </w:r>
      <w:r w:rsidRPr="00D10E46">
        <w:rPr>
          <w:sz w:val="23"/>
          <w:szCs w:val="23"/>
        </w:rPr>
        <w:t>платежей.</w:t>
      </w:r>
      <w:r w:rsidR="009D10B5" w:rsidRPr="00D10E46">
        <w:rPr>
          <w:rFonts w:ascii="CIDFont+F3" w:hAnsi="CIDFont+F3" w:cs="CIDFont+F3"/>
          <w:sz w:val="22"/>
          <w:szCs w:val="22"/>
        </w:rPr>
        <w:t xml:space="preserve"> </w:t>
      </w:r>
      <w:r w:rsidR="009D10B5" w:rsidRPr="00D10E46">
        <w:rPr>
          <w:sz w:val="23"/>
          <w:szCs w:val="23"/>
        </w:rPr>
        <w:t>Подрядчик обязан предоставить отчет о целевом использовании авансовых платежей с приложением подтверждающих документов, в течение 3 (Трех) рабочих дней, с даты направления соответствующего требования Заказчиком, в противном случае Заказчик имеет право требовать возврат аванса.</w:t>
      </w:r>
      <w:r w:rsidRPr="00D10E46">
        <w:rPr>
          <w:sz w:val="23"/>
          <w:szCs w:val="23"/>
        </w:rPr>
        <w:t xml:space="preserve"> По</w:t>
      </w:r>
      <w:r w:rsidRPr="006074AE">
        <w:rPr>
          <w:sz w:val="23"/>
          <w:szCs w:val="23"/>
        </w:rPr>
        <w:t xml:space="preserve"> требованию Заказчика и в указанный им срок Подрядчик обеспечивает доступ Заказчика к имуществу, переданному Подрядчику в производство Работ, для проведения инвентаризации указанных материальных ценностей, а также для возможности осуществления контроля целевого расходования авансовых платежей. При неисполнении или ненадлежащем исполнении Подрядчиком обязанностей, предусмотренных настоящим пунктом, Заказчик </w:t>
      </w:r>
      <w:r w:rsidR="009D10B5">
        <w:rPr>
          <w:sz w:val="23"/>
          <w:szCs w:val="23"/>
        </w:rPr>
        <w:t xml:space="preserve">также </w:t>
      </w:r>
      <w:r w:rsidRPr="006074AE">
        <w:rPr>
          <w:sz w:val="23"/>
          <w:szCs w:val="23"/>
        </w:rPr>
        <w:t>вправе приостановить платежи по Договору до надлежащего исполнения Подрядчиком этих обязанностей.</w:t>
      </w:r>
    </w:p>
    <w:p w14:paraId="1ED451E0" w14:textId="761FB772" w:rsidR="005F7CD4" w:rsidRPr="006074AE" w:rsidRDefault="005F7CD4" w:rsidP="005F7CD4">
      <w:pPr>
        <w:ind w:firstLine="540"/>
        <w:jc w:val="both"/>
        <w:rPr>
          <w:sz w:val="23"/>
          <w:szCs w:val="23"/>
        </w:rPr>
      </w:pPr>
      <w:r w:rsidRPr="006074AE">
        <w:rPr>
          <w:sz w:val="23"/>
          <w:szCs w:val="23"/>
        </w:rPr>
        <w:t xml:space="preserve">12.4. После окончания Работ по Договору Стороны в течение 10 (Десяти) календарных дней подписывают Акт </w:t>
      </w:r>
      <w:r w:rsidR="00A1490C" w:rsidRPr="006074AE">
        <w:rPr>
          <w:sz w:val="23"/>
          <w:szCs w:val="23"/>
        </w:rPr>
        <w:t>сдачи-приемки</w:t>
      </w:r>
      <w:r w:rsidRPr="006074AE">
        <w:rPr>
          <w:sz w:val="23"/>
          <w:szCs w:val="23"/>
        </w:rPr>
        <w:t xml:space="preserve"> </w:t>
      </w:r>
      <w:r w:rsidR="00F116E4" w:rsidRPr="006074AE">
        <w:rPr>
          <w:sz w:val="23"/>
          <w:szCs w:val="23"/>
        </w:rPr>
        <w:t>с</w:t>
      </w:r>
      <w:r w:rsidRPr="006074AE">
        <w:rPr>
          <w:sz w:val="23"/>
          <w:szCs w:val="23"/>
        </w:rPr>
        <w:t xml:space="preserve">троительной площадки по окончании работ </w:t>
      </w:r>
      <w:r w:rsidR="00450F9F" w:rsidRPr="006074AE">
        <w:rPr>
          <w:sz w:val="23"/>
          <w:szCs w:val="23"/>
        </w:rPr>
        <w:t xml:space="preserve">по </w:t>
      </w:r>
      <w:r w:rsidRPr="006074AE">
        <w:rPr>
          <w:sz w:val="23"/>
          <w:szCs w:val="23"/>
        </w:rPr>
        <w:t>образц</w:t>
      </w:r>
      <w:r w:rsidR="00450F9F" w:rsidRPr="006074AE">
        <w:rPr>
          <w:sz w:val="23"/>
          <w:szCs w:val="23"/>
        </w:rPr>
        <w:t>у, согласованному в</w:t>
      </w:r>
      <w:r w:rsidRPr="006074AE">
        <w:rPr>
          <w:sz w:val="23"/>
          <w:szCs w:val="23"/>
        </w:rPr>
        <w:t xml:space="preserve"> Приложени</w:t>
      </w:r>
      <w:r w:rsidR="00450F9F" w:rsidRPr="006074AE">
        <w:rPr>
          <w:sz w:val="23"/>
          <w:szCs w:val="23"/>
        </w:rPr>
        <w:t>и</w:t>
      </w:r>
      <w:r w:rsidRPr="006074AE">
        <w:rPr>
          <w:sz w:val="23"/>
          <w:szCs w:val="23"/>
        </w:rPr>
        <w:t xml:space="preserve"> № </w:t>
      </w:r>
      <w:r w:rsidR="00623D13" w:rsidRPr="006074AE">
        <w:rPr>
          <w:sz w:val="23"/>
          <w:szCs w:val="23"/>
        </w:rPr>
        <w:t>5/1</w:t>
      </w:r>
      <w:r w:rsidRPr="006074AE">
        <w:rPr>
          <w:sz w:val="23"/>
          <w:szCs w:val="23"/>
        </w:rPr>
        <w:t xml:space="preserve"> к Договору.</w:t>
      </w:r>
    </w:p>
    <w:bookmarkEnd w:id="38"/>
    <w:p w14:paraId="5255B658" w14:textId="77777777" w:rsidR="00F07FCC" w:rsidRPr="006074AE" w:rsidRDefault="00F07FCC" w:rsidP="00445FC3">
      <w:pPr>
        <w:ind w:firstLine="540"/>
        <w:rPr>
          <w:b/>
          <w:sz w:val="23"/>
          <w:szCs w:val="23"/>
        </w:rPr>
      </w:pPr>
    </w:p>
    <w:p w14:paraId="3D41421C" w14:textId="77777777" w:rsidR="005C1AC5" w:rsidRPr="006074AE" w:rsidRDefault="005C1AC5" w:rsidP="00445FC3">
      <w:pPr>
        <w:ind w:firstLine="540"/>
        <w:jc w:val="center"/>
        <w:rPr>
          <w:b/>
          <w:caps/>
          <w:sz w:val="23"/>
          <w:szCs w:val="23"/>
        </w:rPr>
      </w:pPr>
      <w:r w:rsidRPr="006074AE">
        <w:rPr>
          <w:b/>
          <w:sz w:val="23"/>
          <w:szCs w:val="23"/>
        </w:rPr>
        <w:t xml:space="preserve">13. </w:t>
      </w:r>
      <w:r w:rsidRPr="006074AE">
        <w:rPr>
          <w:b/>
          <w:caps/>
          <w:sz w:val="23"/>
          <w:szCs w:val="23"/>
        </w:rPr>
        <w:t>Гарантийные обязательства Подрядчика</w:t>
      </w:r>
    </w:p>
    <w:p w14:paraId="0B91F47B" w14:textId="77777777" w:rsidR="005C1AC5" w:rsidRPr="006074AE" w:rsidRDefault="005C1AC5" w:rsidP="00445FC3">
      <w:pPr>
        <w:ind w:firstLine="540"/>
        <w:jc w:val="both"/>
        <w:rPr>
          <w:sz w:val="23"/>
          <w:szCs w:val="23"/>
        </w:rPr>
      </w:pPr>
      <w:bookmarkStart w:id="39" w:name="_Hlk45617311"/>
      <w:r w:rsidRPr="006074AE">
        <w:rPr>
          <w:sz w:val="23"/>
          <w:szCs w:val="23"/>
        </w:rPr>
        <w:t>13.1. Подрядчик гарантирует, в том числе:</w:t>
      </w:r>
    </w:p>
    <w:p w14:paraId="795CD105" w14:textId="77777777" w:rsidR="00133E46" w:rsidRPr="006074AE" w:rsidRDefault="006F3CAB" w:rsidP="00445FC3">
      <w:pPr>
        <w:ind w:firstLine="540"/>
        <w:jc w:val="both"/>
        <w:rPr>
          <w:sz w:val="23"/>
          <w:szCs w:val="23"/>
        </w:rPr>
      </w:pPr>
      <w:r w:rsidRPr="006074AE">
        <w:rPr>
          <w:sz w:val="23"/>
          <w:szCs w:val="23"/>
        </w:rPr>
        <w:t xml:space="preserve">- </w:t>
      </w:r>
      <w:r w:rsidR="00133E46" w:rsidRPr="006074AE">
        <w:rPr>
          <w:sz w:val="23"/>
          <w:szCs w:val="23"/>
        </w:rPr>
        <w:t xml:space="preserve">достижение Объектом указанных в </w:t>
      </w:r>
      <w:r w:rsidR="00555772" w:rsidRPr="006074AE">
        <w:rPr>
          <w:sz w:val="23"/>
          <w:szCs w:val="23"/>
        </w:rPr>
        <w:t>Технической</w:t>
      </w:r>
      <w:r w:rsidR="00133E46" w:rsidRPr="006074AE">
        <w:rPr>
          <w:sz w:val="23"/>
          <w:szCs w:val="23"/>
        </w:rPr>
        <w:t xml:space="preserve"> документации показателей и возможность эксплуатации Объекта в соответствии с условиями Договора и Приложений к нему;</w:t>
      </w:r>
    </w:p>
    <w:p w14:paraId="78CBB1D0" w14:textId="77777777" w:rsidR="005C1AC5" w:rsidRPr="006074AE" w:rsidRDefault="006F3CAB" w:rsidP="00445FC3">
      <w:pPr>
        <w:ind w:firstLine="540"/>
        <w:jc w:val="both"/>
        <w:rPr>
          <w:sz w:val="23"/>
          <w:szCs w:val="23"/>
        </w:rPr>
      </w:pPr>
      <w:r w:rsidRPr="006074AE">
        <w:rPr>
          <w:sz w:val="23"/>
          <w:szCs w:val="23"/>
        </w:rPr>
        <w:t xml:space="preserve">- </w:t>
      </w:r>
      <w:r w:rsidR="005C1AC5" w:rsidRPr="006074AE">
        <w:rPr>
          <w:sz w:val="23"/>
          <w:szCs w:val="23"/>
        </w:rPr>
        <w:t xml:space="preserve">выполнение Работ в соответствии с заданием Заказчика, </w:t>
      </w:r>
      <w:r w:rsidR="008823AE" w:rsidRPr="006074AE">
        <w:rPr>
          <w:sz w:val="23"/>
          <w:szCs w:val="23"/>
        </w:rPr>
        <w:t>Проектной документацией Объекта</w:t>
      </w:r>
      <w:r w:rsidR="005C1AC5" w:rsidRPr="006074AE">
        <w:rPr>
          <w:sz w:val="23"/>
          <w:szCs w:val="23"/>
        </w:rPr>
        <w:t>, требованиями действующего законодательства РФ, СНиП, условиям настоящего Договора;</w:t>
      </w:r>
    </w:p>
    <w:p w14:paraId="39716249" w14:textId="77777777" w:rsidR="005C1AC5" w:rsidRPr="006074AE" w:rsidRDefault="006F3CAB" w:rsidP="00445FC3">
      <w:pPr>
        <w:ind w:firstLine="540"/>
        <w:jc w:val="both"/>
        <w:rPr>
          <w:sz w:val="23"/>
          <w:szCs w:val="23"/>
        </w:rPr>
      </w:pPr>
      <w:r w:rsidRPr="006074AE">
        <w:rPr>
          <w:sz w:val="23"/>
          <w:szCs w:val="23"/>
        </w:rPr>
        <w:t xml:space="preserve">- </w:t>
      </w:r>
      <w:r w:rsidR="005C1AC5" w:rsidRPr="006074AE">
        <w:rPr>
          <w:sz w:val="23"/>
          <w:szCs w:val="23"/>
        </w:rPr>
        <w:t>устранение за свой счет Дефектов Работ, выявленных до истечения гарантийного срока.</w:t>
      </w:r>
    </w:p>
    <w:p w14:paraId="4DD46FBF" w14:textId="5B9005A7" w:rsidR="002320B6" w:rsidRPr="006074AE" w:rsidRDefault="005C1AC5" w:rsidP="00445FC3">
      <w:pPr>
        <w:ind w:firstLine="540"/>
        <w:jc w:val="both"/>
        <w:rPr>
          <w:sz w:val="23"/>
          <w:szCs w:val="23"/>
        </w:rPr>
      </w:pPr>
      <w:r w:rsidRPr="006074AE">
        <w:rPr>
          <w:sz w:val="23"/>
          <w:szCs w:val="23"/>
        </w:rPr>
        <w:t xml:space="preserve">13.2. Гарантийный срок </w:t>
      </w:r>
      <w:r w:rsidR="000A06F8" w:rsidRPr="006074AE">
        <w:rPr>
          <w:sz w:val="23"/>
          <w:szCs w:val="23"/>
        </w:rPr>
        <w:t>–</w:t>
      </w:r>
      <w:r w:rsidRPr="006074AE">
        <w:rPr>
          <w:sz w:val="23"/>
          <w:szCs w:val="23"/>
        </w:rPr>
        <w:t xml:space="preserve"> </w:t>
      </w:r>
      <w:r w:rsidR="005118D3" w:rsidRPr="006074AE">
        <w:rPr>
          <w:sz w:val="23"/>
          <w:szCs w:val="23"/>
        </w:rPr>
        <w:t>исчисляется с даты передачи результата Работ Заказчику и подписания</w:t>
      </w:r>
      <w:r w:rsidR="00007322" w:rsidRPr="006074AE">
        <w:rPr>
          <w:sz w:val="23"/>
          <w:szCs w:val="23"/>
        </w:rPr>
        <w:t xml:space="preserve"> </w:t>
      </w:r>
      <w:r w:rsidR="005118D3" w:rsidRPr="006074AE">
        <w:rPr>
          <w:sz w:val="23"/>
          <w:szCs w:val="23"/>
        </w:rPr>
        <w:t xml:space="preserve">Акта КС-2 на соответствующие Работы. </w:t>
      </w:r>
    </w:p>
    <w:p w14:paraId="1E70A6BF" w14:textId="77777777" w:rsidR="000A06F8" w:rsidRPr="006074AE" w:rsidRDefault="005118D3" w:rsidP="00232BAB">
      <w:pPr>
        <w:ind w:firstLine="540"/>
        <w:jc w:val="both"/>
        <w:rPr>
          <w:bCs/>
          <w:sz w:val="23"/>
          <w:szCs w:val="23"/>
        </w:rPr>
      </w:pPr>
      <w:r w:rsidRPr="006074AE">
        <w:rPr>
          <w:sz w:val="23"/>
          <w:szCs w:val="23"/>
        </w:rPr>
        <w:t xml:space="preserve">Гарантийный срок оканчивается </w:t>
      </w:r>
      <w:r w:rsidR="00996648" w:rsidRPr="006074AE">
        <w:rPr>
          <w:sz w:val="23"/>
          <w:szCs w:val="23"/>
        </w:rPr>
        <w:t xml:space="preserve">не ранее </w:t>
      </w:r>
      <w:r w:rsidRPr="006074AE">
        <w:rPr>
          <w:sz w:val="23"/>
          <w:szCs w:val="23"/>
        </w:rPr>
        <w:t>истечени</w:t>
      </w:r>
      <w:r w:rsidR="00996648" w:rsidRPr="006074AE">
        <w:rPr>
          <w:sz w:val="23"/>
          <w:szCs w:val="23"/>
        </w:rPr>
        <w:t>я</w:t>
      </w:r>
      <w:r w:rsidRPr="006074AE">
        <w:rPr>
          <w:sz w:val="23"/>
          <w:szCs w:val="23"/>
        </w:rPr>
        <w:t xml:space="preserve"> </w:t>
      </w:r>
      <w:r w:rsidR="0077098E" w:rsidRPr="006074AE">
        <w:rPr>
          <w:sz w:val="23"/>
          <w:szCs w:val="23"/>
        </w:rPr>
        <w:t>5 (Пят</w:t>
      </w:r>
      <w:r w:rsidR="006578FC" w:rsidRPr="006074AE">
        <w:rPr>
          <w:sz w:val="23"/>
          <w:szCs w:val="23"/>
        </w:rPr>
        <w:t>и</w:t>
      </w:r>
      <w:r w:rsidR="0077098E" w:rsidRPr="006074AE">
        <w:rPr>
          <w:sz w:val="23"/>
          <w:szCs w:val="23"/>
        </w:rPr>
        <w:t xml:space="preserve">) </w:t>
      </w:r>
      <w:r w:rsidR="005C1AC5" w:rsidRPr="006074AE">
        <w:rPr>
          <w:sz w:val="23"/>
          <w:szCs w:val="23"/>
        </w:rPr>
        <w:t xml:space="preserve">лет с </w:t>
      </w:r>
      <w:r w:rsidR="00E92567" w:rsidRPr="006074AE">
        <w:rPr>
          <w:sz w:val="23"/>
          <w:szCs w:val="23"/>
        </w:rPr>
        <w:t xml:space="preserve">даты ввода в эксплуатацию объекта капитального строительства «Строительство аэровокзального комплекса (АВК) и объектов служебно-технической территории аэропорта г. Краснодар» </w:t>
      </w:r>
      <w:r w:rsidR="00E92567" w:rsidRPr="006074AE">
        <w:rPr>
          <w:sz w:val="23"/>
          <w:szCs w:val="23"/>
          <w:highlight w:val="green"/>
        </w:rPr>
        <w:t>(этап 1 или этап 2)</w:t>
      </w:r>
      <w:r w:rsidR="00E92567" w:rsidRPr="006074AE">
        <w:rPr>
          <w:bCs/>
          <w:sz w:val="23"/>
          <w:szCs w:val="23"/>
        </w:rPr>
        <w:t xml:space="preserve">. </w:t>
      </w:r>
    </w:p>
    <w:p w14:paraId="3489FC5E" w14:textId="3D149B67" w:rsidR="00BA2821" w:rsidRPr="006074AE" w:rsidRDefault="00BA2821" w:rsidP="00BA2821">
      <w:pPr>
        <w:ind w:firstLine="540"/>
        <w:jc w:val="both"/>
        <w:rPr>
          <w:sz w:val="23"/>
          <w:szCs w:val="23"/>
        </w:rPr>
      </w:pPr>
      <w:r w:rsidRPr="006074AE">
        <w:rPr>
          <w:sz w:val="23"/>
          <w:szCs w:val="23"/>
        </w:rPr>
        <w:t>Гарантийный срок на временные здания и/или сооружения оканчивается не ранее истечения 18 (Восемнадцати) месяцев с даты подписания последнего по времени Акта КС-2 в отношении временных зданий и/или сооружений.</w:t>
      </w:r>
    </w:p>
    <w:p w14:paraId="46DEB038" w14:textId="77777777" w:rsidR="005C1AC5" w:rsidRPr="006074AE" w:rsidRDefault="005C1AC5" w:rsidP="00445FC3">
      <w:pPr>
        <w:ind w:firstLine="540"/>
        <w:jc w:val="both"/>
        <w:rPr>
          <w:sz w:val="23"/>
          <w:szCs w:val="23"/>
        </w:rPr>
      </w:pPr>
      <w:r w:rsidRPr="006074AE">
        <w:rPr>
          <w:bCs/>
          <w:sz w:val="23"/>
          <w:szCs w:val="23"/>
        </w:rPr>
        <w:t xml:space="preserve">Если в течение Гарантийного срока будет обнаружен </w:t>
      </w:r>
      <w:r w:rsidRPr="006074AE">
        <w:rPr>
          <w:sz w:val="23"/>
          <w:szCs w:val="23"/>
        </w:rPr>
        <w:t>Дефект Работ, в том числе дефект поставленного Подрядчиком оборудования, конструкций, изделий, материалов, то течение Гарантийного срока прерывается на все время, на протяжении которого Объект не мог эксплуатироваться вследствие Дефекта. Подрядчик не несёт ответственности за гарантийные сроки на материалы, изделия, конструкции и оборудование поставки Заказчика, а несёт ответственность только за Работы, связанные с их установкой, монтажом или переработкой.</w:t>
      </w:r>
    </w:p>
    <w:p w14:paraId="681B21E4" w14:textId="1CA4F311" w:rsidR="005C1AC5" w:rsidRPr="006074AE" w:rsidRDefault="00CE1A43" w:rsidP="00445FC3">
      <w:pPr>
        <w:pStyle w:val="aa"/>
        <w:ind w:firstLine="540"/>
        <w:rPr>
          <w:sz w:val="23"/>
          <w:szCs w:val="23"/>
        </w:rPr>
      </w:pPr>
      <w:r w:rsidRPr="006074AE">
        <w:rPr>
          <w:sz w:val="23"/>
          <w:szCs w:val="23"/>
        </w:rPr>
        <w:t>13.</w:t>
      </w:r>
      <w:r w:rsidR="009B0D82" w:rsidRPr="006074AE">
        <w:rPr>
          <w:sz w:val="23"/>
          <w:szCs w:val="23"/>
        </w:rPr>
        <w:t>3</w:t>
      </w:r>
      <w:r w:rsidRPr="006074AE">
        <w:rPr>
          <w:sz w:val="23"/>
          <w:szCs w:val="23"/>
        </w:rPr>
        <w:t xml:space="preserve">. </w:t>
      </w:r>
      <w:r w:rsidR="005C1AC5" w:rsidRPr="006074AE">
        <w:rPr>
          <w:sz w:val="23"/>
          <w:szCs w:val="23"/>
        </w:rPr>
        <w:t xml:space="preserve">При обнаружении Дефекта Подрядчику направляется уведомление о прибытии для составления рекламационного акта. Если Подрядчик в течение </w:t>
      </w:r>
      <w:r w:rsidR="00581AA0" w:rsidRPr="006074AE">
        <w:rPr>
          <w:sz w:val="23"/>
          <w:szCs w:val="23"/>
        </w:rPr>
        <w:t>3</w:t>
      </w:r>
      <w:r w:rsidR="001521AE" w:rsidRPr="006074AE">
        <w:rPr>
          <w:sz w:val="23"/>
          <w:szCs w:val="23"/>
        </w:rPr>
        <w:t xml:space="preserve"> (</w:t>
      </w:r>
      <w:r w:rsidR="00581AA0" w:rsidRPr="006074AE">
        <w:rPr>
          <w:sz w:val="23"/>
          <w:szCs w:val="23"/>
        </w:rPr>
        <w:t>Трех</w:t>
      </w:r>
      <w:r w:rsidR="001521AE" w:rsidRPr="006074AE">
        <w:rPr>
          <w:sz w:val="23"/>
          <w:szCs w:val="23"/>
        </w:rPr>
        <w:t>)</w:t>
      </w:r>
      <w:r w:rsidR="005C1AC5" w:rsidRPr="006074AE">
        <w:rPr>
          <w:sz w:val="23"/>
          <w:szCs w:val="23"/>
        </w:rPr>
        <w:t xml:space="preserve"> </w:t>
      </w:r>
      <w:r w:rsidR="00581AA0" w:rsidRPr="006074AE">
        <w:rPr>
          <w:sz w:val="23"/>
          <w:szCs w:val="23"/>
        </w:rPr>
        <w:t xml:space="preserve">рабочих </w:t>
      </w:r>
      <w:r w:rsidR="005C1AC5" w:rsidRPr="006074AE">
        <w:rPr>
          <w:sz w:val="23"/>
          <w:szCs w:val="23"/>
        </w:rPr>
        <w:t>дней после получения уведомления не сообщит об участии в составлении и подписании рекламационного акта, откажется или уклонится от его подписания, выразит свое несогласие с замечаниями</w:t>
      </w:r>
      <w:r w:rsidR="005132F2" w:rsidRPr="006074AE">
        <w:rPr>
          <w:sz w:val="23"/>
          <w:szCs w:val="23"/>
        </w:rPr>
        <w:t>, указанными в акте</w:t>
      </w:r>
      <w:r w:rsidR="005C1AC5" w:rsidRPr="006074AE">
        <w:rPr>
          <w:sz w:val="23"/>
          <w:szCs w:val="23"/>
        </w:rPr>
        <w:t xml:space="preserve">, окончательным документом, подтверждающим наличие Дефекта будет рекламационный акт, подписанный Заказчиком. Заказчик вправе привлечь представителя независимой экспертной организации для удостоверения обнаружения Дефекта и составления рекламационного акта. В этом </w:t>
      </w:r>
      <w:r w:rsidR="005C1AC5" w:rsidRPr="006074AE">
        <w:rPr>
          <w:sz w:val="23"/>
          <w:szCs w:val="23"/>
        </w:rPr>
        <w:lastRenderedPageBreak/>
        <w:t xml:space="preserve">случае Подрядчик в течение </w:t>
      </w:r>
      <w:r w:rsidR="00C53F2F" w:rsidRPr="006074AE">
        <w:rPr>
          <w:sz w:val="23"/>
          <w:szCs w:val="23"/>
        </w:rPr>
        <w:t>1</w:t>
      </w:r>
      <w:r w:rsidR="005C1AC5" w:rsidRPr="006074AE">
        <w:rPr>
          <w:sz w:val="23"/>
          <w:szCs w:val="23"/>
        </w:rPr>
        <w:t xml:space="preserve">0 </w:t>
      </w:r>
      <w:r w:rsidR="001521AE" w:rsidRPr="006074AE">
        <w:rPr>
          <w:sz w:val="23"/>
          <w:szCs w:val="23"/>
        </w:rPr>
        <w:t>(</w:t>
      </w:r>
      <w:r w:rsidR="00C53F2F" w:rsidRPr="006074AE">
        <w:rPr>
          <w:sz w:val="23"/>
          <w:szCs w:val="23"/>
        </w:rPr>
        <w:t>Десят</w:t>
      </w:r>
      <w:r w:rsidR="001521AE" w:rsidRPr="006074AE">
        <w:rPr>
          <w:sz w:val="23"/>
          <w:szCs w:val="23"/>
        </w:rPr>
        <w:t xml:space="preserve">и) </w:t>
      </w:r>
      <w:r w:rsidR="00DB2D08" w:rsidRPr="006074AE">
        <w:rPr>
          <w:sz w:val="23"/>
          <w:szCs w:val="23"/>
        </w:rPr>
        <w:t xml:space="preserve">календарных </w:t>
      </w:r>
      <w:r w:rsidR="005C1AC5" w:rsidRPr="006074AE">
        <w:rPr>
          <w:sz w:val="23"/>
          <w:szCs w:val="23"/>
        </w:rPr>
        <w:t>дней с даты выставления счёта Заказчиком</w:t>
      </w:r>
      <w:r w:rsidR="00BF3C61" w:rsidRPr="006074AE">
        <w:rPr>
          <w:sz w:val="23"/>
          <w:szCs w:val="23"/>
        </w:rPr>
        <w:t xml:space="preserve"> </w:t>
      </w:r>
      <w:r w:rsidR="005C1AC5" w:rsidRPr="006074AE">
        <w:rPr>
          <w:sz w:val="23"/>
          <w:szCs w:val="23"/>
        </w:rPr>
        <w:t>обязан компенсировать расходы Заказчика, возникшие в связи с привлечением такой организации.</w:t>
      </w:r>
    </w:p>
    <w:p w14:paraId="73F027F4" w14:textId="1D7A1377" w:rsidR="005C1AC5" w:rsidRPr="006074AE" w:rsidRDefault="005C1AC5" w:rsidP="00445FC3">
      <w:pPr>
        <w:pStyle w:val="aa"/>
        <w:ind w:firstLine="540"/>
        <w:rPr>
          <w:sz w:val="23"/>
          <w:szCs w:val="23"/>
        </w:rPr>
      </w:pPr>
      <w:r w:rsidRPr="006074AE">
        <w:rPr>
          <w:sz w:val="23"/>
          <w:szCs w:val="23"/>
        </w:rPr>
        <w:t>13.</w:t>
      </w:r>
      <w:r w:rsidR="002E231D" w:rsidRPr="006074AE">
        <w:rPr>
          <w:sz w:val="23"/>
          <w:szCs w:val="23"/>
        </w:rPr>
        <w:t>4</w:t>
      </w:r>
      <w:r w:rsidRPr="006074AE">
        <w:rPr>
          <w:sz w:val="23"/>
          <w:szCs w:val="23"/>
        </w:rPr>
        <w:t>. Если Подрядчик в течение срока, указанного в рекламационном акте, не устранит соответствующий Дефект, Заказчик</w:t>
      </w:r>
      <w:r w:rsidR="00165A6A" w:rsidRPr="006074AE">
        <w:rPr>
          <w:sz w:val="23"/>
          <w:szCs w:val="23"/>
        </w:rPr>
        <w:t xml:space="preserve"> </w:t>
      </w:r>
      <w:r w:rsidRPr="006074AE">
        <w:rPr>
          <w:sz w:val="23"/>
          <w:szCs w:val="23"/>
        </w:rPr>
        <w:t xml:space="preserve">имеет право устранить Дефект самостоятельно. В этом случае Подрядчик в течение </w:t>
      </w:r>
      <w:r w:rsidR="00C53F2F" w:rsidRPr="006074AE">
        <w:rPr>
          <w:sz w:val="23"/>
          <w:szCs w:val="23"/>
        </w:rPr>
        <w:t>10 (Десяти)</w:t>
      </w:r>
      <w:r w:rsidRPr="006074AE">
        <w:rPr>
          <w:sz w:val="23"/>
          <w:szCs w:val="23"/>
        </w:rPr>
        <w:t xml:space="preserve"> </w:t>
      </w:r>
      <w:r w:rsidR="00DB2D08" w:rsidRPr="006074AE">
        <w:rPr>
          <w:sz w:val="23"/>
          <w:szCs w:val="23"/>
        </w:rPr>
        <w:t xml:space="preserve">календарных </w:t>
      </w:r>
      <w:r w:rsidRPr="006074AE">
        <w:rPr>
          <w:sz w:val="23"/>
          <w:szCs w:val="23"/>
        </w:rPr>
        <w:t>дней с даты выставления счёта Заказчиком</w:t>
      </w:r>
      <w:r w:rsidR="00165A6A" w:rsidRPr="006074AE">
        <w:rPr>
          <w:sz w:val="23"/>
          <w:szCs w:val="23"/>
        </w:rPr>
        <w:t xml:space="preserve"> </w:t>
      </w:r>
      <w:r w:rsidRPr="006074AE">
        <w:rPr>
          <w:sz w:val="23"/>
          <w:szCs w:val="23"/>
        </w:rPr>
        <w:t>обязан компенсировать расходы последнего по устранению Дефектов.</w:t>
      </w:r>
      <w:r w:rsidR="00DC5CE3" w:rsidRPr="006074AE">
        <w:rPr>
          <w:sz w:val="23"/>
          <w:szCs w:val="23"/>
        </w:rPr>
        <w:t xml:space="preserve"> Заказчик вправе удержать расходы (часть расходов) на устранение Дефектов из суммы Гарантийного фонда, установленного п.</w:t>
      </w:r>
      <w:r w:rsidR="00896AC6" w:rsidRPr="006074AE">
        <w:rPr>
          <w:sz w:val="23"/>
          <w:szCs w:val="23"/>
        </w:rPr>
        <w:t xml:space="preserve"> </w:t>
      </w:r>
      <w:r w:rsidR="00323AED" w:rsidRPr="006074AE">
        <w:rPr>
          <w:sz w:val="23"/>
          <w:szCs w:val="23"/>
        </w:rPr>
        <w:t>4.8.</w:t>
      </w:r>
      <w:r w:rsidR="00DC5CE3" w:rsidRPr="006074AE">
        <w:rPr>
          <w:sz w:val="23"/>
          <w:szCs w:val="23"/>
        </w:rPr>
        <w:t xml:space="preserve"> </w:t>
      </w:r>
    </w:p>
    <w:p w14:paraId="5F39ACB5" w14:textId="77777777" w:rsidR="004A4F29" w:rsidRPr="006074AE" w:rsidRDefault="00581AA0" w:rsidP="00445FC3">
      <w:pPr>
        <w:pStyle w:val="RUS11"/>
        <w:numPr>
          <w:ilvl w:val="0"/>
          <w:numId w:val="0"/>
        </w:numPr>
        <w:spacing w:before="0" w:after="0"/>
        <w:ind w:firstLine="540"/>
        <w:rPr>
          <w:sz w:val="23"/>
          <w:szCs w:val="23"/>
        </w:rPr>
      </w:pPr>
      <w:r w:rsidRPr="006074AE">
        <w:rPr>
          <w:sz w:val="23"/>
          <w:szCs w:val="23"/>
        </w:rPr>
        <w:t xml:space="preserve">13.5. В случае трёхкратного обнаружения дефектов на одном и том же </w:t>
      </w:r>
      <w:r w:rsidR="000C1164" w:rsidRPr="006074AE">
        <w:rPr>
          <w:sz w:val="23"/>
          <w:szCs w:val="23"/>
        </w:rPr>
        <w:t xml:space="preserve">оборудовании </w:t>
      </w:r>
      <w:r w:rsidR="004A4F29" w:rsidRPr="006074AE">
        <w:rPr>
          <w:sz w:val="23"/>
          <w:szCs w:val="23"/>
        </w:rPr>
        <w:t>(</w:t>
      </w:r>
      <w:r w:rsidRPr="006074AE">
        <w:rPr>
          <w:sz w:val="23"/>
          <w:szCs w:val="23"/>
        </w:rPr>
        <w:t xml:space="preserve">узлах </w:t>
      </w:r>
      <w:r w:rsidR="000C1164" w:rsidRPr="006074AE">
        <w:rPr>
          <w:sz w:val="23"/>
          <w:szCs w:val="23"/>
        </w:rPr>
        <w:t>оборудования</w:t>
      </w:r>
      <w:r w:rsidR="004A4F29" w:rsidRPr="006074AE">
        <w:rPr>
          <w:sz w:val="23"/>
          <w:szCs w:val="23"/>
        </w:rPr>
        <w:t>)</w:t>
      </w:r>
      <w:r w:rsidRPr="006074AE">
        <w:rPr>
          <w:sz w:val="23"/>
          <w:szCs w:val="23"/>
        </w:rPr>
        <w:t>, поставленн</w:t>
      </w:r>
      <w:r w:rsidR="004A4F29" w:rsidRPr="006074AE">
        <w:rPr>
          <w:sz w:val="23"/>
          <w:szCs w:val="23"/>
        </w:rPr>
        <w:t>ого</w:t>
      </w:r>
      <w:r w:rsidRPr="006074AE">
        <w:rPr>
          <w:sz w:val="23"/>
          <w:szCs w:val="23"/>
        </w:rPr>
        <w:t xml:space="preserve"> Подрядчиком, Подрядчик</w:t>
      </w:r>
      <w:r w:rsidR="004A4F29" w:rsidRPr="006074AE">
        <w:rPr>
          <w:sz w:val="23"/>
          <w:szCs w:val="23"/>
        </w:rPr>
        <w:t xml:space="preserve"> по требованию Заказчика</w:t>
      </w:r>
      <w:r w:rsidRPr="006074AE">
        <w:rPr>
          <w:sz w:val="23"/>
          <w:szCs w:val="23"/>
        </w:rPr>
        <w:t xml:space="preserve"> в счет Цены Работ</w:t>
      </w:r>
      <w:r w:rsidR="004A4F29" w:rsidRPr="006074AE">
        <w:rPr>
          <w:sz w:val="23"/>
          <w:szCs w:val="23"/>
        </w:rPr>
        <w:t xml:space="preserve"> </w:t>
      </w:r>
      <w:r w:rsidRPr="006074AE">
        <w:rPr>
          <w:sz w:val="23"/>
          <w:szCs w:val="23"/>
        </w:rPr>
        <w:t xml:space="preserve">заменяет </w:t>
      </w:r>
      <w:r w:rsidR="000C1164" w:rsidRPr="006074AE">
        <w:rPr>
          <w:sz w:val="23"/>
          <w:szCs w:val="23"/>
        </w:rPr>
        <w:t xml:space="preserve">оборудование </w:t>
      </w:r>
      <w:r w:rsidR="004A4F29" w:rsidRPr="006074AE">
        <w:rPr>
          <w:sz w:val="23"/>
          <w:szCs w:val="23"/>
        </w:rPr>
        <w:t>(</w:t>
      </w:r>
      <w:r w:rsidRPr="006074AE">
        <w:rPr>
          <w:sz w:val="23"/>
          <w:szCs w:val="23"/>
        </w:rPr>
        <w:t xml:space="preserve">узлы </w:t>
      </w:r>
      <w:r w:rsidR="000C1164" w:rsidRPr="006074AE">
        <w:rPr>
          <w:sz w:val="23"/>
          <w:szCs w:val="23"/>
        </w:rPr>
        <w:t>оборудования</w:t>
      </w:r>
      <w:r w:rsidR="004A4F29" w:rsidRPr="006074AE">
        <w:rPr>
          <w:sz w:val="23"/>
          <w:szCs w:val="23"/>
        </w:rPr>
        <w:t>)</w:t>
      </w:r>
      <w:r w:rsidRPr="006074AE">
        <w:rPr>
          <w:sz w:val="23"/>
          <w:szCs w:val="23"/>
        </w:rPr>
        <w:t xml:space="preserve"> в течение Гарантийного </w:t>
      </w:r>
      <w:r w:rsidR="00E85432" w:rsidRPr="006074AE">
        <w:rPr>
          <w:sz w:val="23"/>
          <w:szCs w:val="23"/>
        </w:rPr>
        <w:t>срока</w:t>
      </w:r>
      <w:r w:rsidRPr="006074AE">
        <w:rPr>
          <w:sz w:val="23"/>
          <w:szCs w:val="23"/>
        </w:rPr>
        <w:t>.</w:t>
      </w:r>
    </w:p>
    <w:p w14:paraId="42A37957" w14:textId="77777777" w:rsidR="00581AA0" w:rsidRPr="006074AE" w:rsidRDefault="0001536A" w:rsidP="00445FC3">
      <w:pPr>
        <w:pStyle w:val="RUS11"/>
        <w:numPr>
          <w:ilvl w:val="0"/>
          <w:numId w:val="0"/>
        </w:numPr>
        <w:spacing w:before="0" w:after="0"/>
        <w:ind w:firstLine="540"/>
        <w:rPr>
          <w:sz w:val="23"/>
          <w:szCs w:val="23"/>
        </w:rPr>
      </w:pPr>
      <w:r w:rsidRPr="006074AE">
        <w:rPr>
          <w:sz w:val="23"/>
          <w:szCs w:val="23"/>
        </w:rPr>
        <w:t xml:space="preserve">13.6. </w:t>
      </w:r>
      <w:r w:rsidR="00581AA0" w:rsidRPr="006074AE">
        <w:rPr>
          <w:sz w:val="23"/>
          <w:szCs w:val="23"/>
        </w:rPr>
        <w:t>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1472D36D" w14:textId="77777777" w:rsidR="0001536A" w:rsidRPr="006074AE" w:rsidRDefault="0001536A" w:rsidP="00445FC3">
      <w:pPr>
        <w:pStyle w:val="RUS11"/>
        <w:numPr>
          <w:ilvl w:val="0"/>
          <w:numId w:val="0"/>
        </w:numPr>
        <w:spacing w:before="0" w:after="0"/>
        <w:ind w:firstLine="540"/>
        <w:rPr>
          <w:sz w:val="23"/>
          <w:szCs w:val="23"/>
        </w:rPr>
      </w:pPr>
      <w:r w:rsidRPr="006074AE">
        <w:rPr>
          <w:sz w:val="23"/>
          <w:szCs w:val="23"/>
        </w:rPr>
        <w:t>13.7. По окончании выполнения работ по Договору</w:t>
      </w:r>
      <w:r w:rsidR="006209EC" w:rsidRPr="006074AE">
        <w:rPr>
          <w:sz w:val="23"/>
          <w:szCs w:val="23"/>
        </w:rPr>
        <w:t xml:space="preserve"> по требованию Зака</w:t>
      </w:r>
      <w:r w:rsidR="00C7204B" w:rsidRPr="006074AE">
        <w:rPr>
          <w:sz w:val="23"/>
          <w:szCs w:val="23"/>
        </w:rPr>
        <w:t>з</w:t>
      </w:r>
      <w:r w:rsidR="006209EC" w:rsidRPr="006074AE">
        <w:rPr>
          <w:sz w:val="23"/>
          <w:szCs w:val="23"/>
        </w:rPr>
        <w:t>чика</w:t>
      </w:r>
      <w:r w:rsidRPr="006074AE">
        <w:rPr>
          <w:sz w:val="23"/>
          <w:szCs w:val="23"/>
        </w:rPr>
        <w:t xml:space="preserve"> Подрядчик обязан переуступить Заказчику права и обязанности по всем заключенным договорам, входящим в предмет настоящего Договора, с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 xml:space="preserve">в части исполнения гарантийных обязательств или предоставить Заказчику гарантийные обязательства от </w:t>
      </w:r>
      <w:r w:rsidR="00756495" w:rsidRPr="006074AE">
        <w:rPr>
          <w:sz w:val="23"/>
          <w:szCs w:val="23"/>
        </w:rPr>
        <w:t>Субподрядчиков</w:t>
      </w:r>
      <w:r w:rsidRPr="006074AE">
        <w:rPr>
          <w:sz w:val="23"/>
          <w:szCs w:val="23"/>
        </w:rPr>
        <w:t xml:space="preserve">, что позволит Заказчику обращаться к указанным </w:t>
      </w:r>
      <w:r w:rsidR="00756495" w:rsidRPr="006074AE">
        <w:rPr>
          <w:sz w:val="23"/>
          <w:szCs w:val="23"/>
        </w:rPr>
        <w:t>Субподрядчикам</w:t>
      </w:r>
      <w:r w:rsidR="00756495" w:rsidRPr="006074AE" w:rsidDel="00756495">
        <w:rPr>
          <w:sz w:val="23"/>
          <w:szCs w:val="23"/>
        </w:rPr>
        <w:t xml:space="preserve"> </w:t>
      </w:r>
      <w:r w:rsidRPr="006074AE">
        <w:rPr>
          <w:sz w:val="23"/>
          <w:szCs w:val="23"/>
        </w:rPr>
        <w:t xml:space="preserve">непосредственно в случае обнаружения недостатков. </w:t>
      </w:r>
    </w:p>
    <w:p w14:paraId="1425C7C1" w14:textId="77777777" w:rsidR="0001536A" w:rsidRPr="006074AE" w:rsidRDefault="00F01637" w:rsidP="00445FC3">
      <w:pPr>
        <w:ind w:firstLine="540"/>
        <w:jc w:val="both"/>
        <w:rPr>
          <w:sz w:val="23"/>
          <w:szCs w:val="23"/>
        </w:rPr>
      </w:pPr>
      <w:r w:rsidRPr="006074AE">
        <w:rPr>
          <w:sz w:val="23"/>
          <w:szCs w:val="23"/>
        </w:rPr>
        <w:t>1</w:t>
      </w:r>
      <w:r w:rsidR="0001536A" w:rsidRPr="006074AE">
        <w:rPr>
          <w:sz w:val="23"/>
          <w:szCs w:val="23"/>
        </w:rPr>
        <w:t>3.</w:t>
      </w:r>
      <w:r w:rsidRPr="006074AE">
        <w:rPr>
          <w:sz w:val="23"/>
          <w:szCs w:val="23"/>
        </w:rPr>
        <w:t>8</w:t>
      </w:r>
      <w:r w:rsidR="0001536A" w:rsidRPr="006074AE">
        <w:rPr>
          <w:sz w:val="23"/>
          <w:szCs w:val="23"/>
        </w:rPr>
        <w:t xml:space="preserve">. Подрядчик гарантирует освобождение Заказчика от всех претензий, исков и связанных с ними расходов в случае нарушения Подрядчиком прав третьих лиц, в </w:t>
      </w:r>
      <w:r w:rsidRPr="006074AE">
        <w:rPr>
          <w:sz w:val="23"/>
          <w:szCs w:val="23"/>
        </w:rPr>
        <w:t>том числе</w:t>
      </w:r>
      <w:r w:rsidR="0001536A" w:rsidRPr="006074AE">
        <w:rPr>
          <w:sz w:val="23"/>
          <w:szCs w:val="23"/>
        </w:rPr>
        <w:t xml:space="preserve"> патентных прав, товарного знака, наименования, авторских прав в отношении Объекта, выполненных Работ, использованных при производстве Работ технологии, оборудования, конструкций, изделий и материалов поставки Подрядчика.</w:t>
      </w:r>
    </w:p>
    <w:p w14:paraId="086CF1B6" w14:textId="77777777" w:rsidR="005C1AC5" w:rsidRPr="006074AE" w:rsidRDefault="005C1AC5" w:rsidP="00445FC3">
      <w:pPr>
        <w:ind w:firstLine="540"/>
        <w:jc w:val="both"/>
        <w:rPr>
          <w:sz w:val="23"/>
          <w:szCs w:val="23"/>
        </w:rPr>
      </w:pPr>
      <w:r w:rsidRPr="006074AE">
        <w:rPr>
          <w:sz w:val="23"/>
          <w:szCs w:val="23"/>
        </w:rPr>
        <w:t>13.</w:t>
      </w:r>
      <w:r w:rsidR="00F01637" w:rsidRPr="006074AE">
        <w:rPr>
          <w:sz w:val="23"/>
          <w:szCs w:val="23"/>
        </w:rPr>
        <w:t>9</w:t>
      </w:r>
      <w:r w:rsidRPr="006074AE">
        <w:rPr>
          <w:sz w:val="23"/>
          <w:szCs w:val="23"/>
        </w:rPr>
        <w:t xml:space="preserve">. После истечения Гарантийного срока </w:t>
      </w:r>
      <w:r w:rsidR="005A7B4A" w:rsidRPr="006074AE">
        <w:rPr>
          <w:sz w:val="23"/>
          <w:szCs w:val="23"/>
        </w:rPr>
        <w:t xml:space="preserve">Подрядчик и Заказчик </w:t>
      </w:r>
      <w:r w:rsidRPr="006074AE">
        <w:rPr>
          <w:sz w:val="23"/>
          <w:szCs w:val="23"/>
        </w:rPr>
        <w:t>подписывают Акт о выполнении гарантийных обязательств, после чего настоящий Договор считается исполненным.</w:t>
      </w:r>
    </w:p>
    <w:bookmarkEnd w:id="39"/>
    <w:p w14:paraId="5681883E" w14:textId="77777777" w:rsidR="005C1AC5" w:rsidRPr="006074AE" w:rsidRDefault="005C1AC5" w:rsidP="00445FC3">
      <w:pPr>
        <w:ind w:firstLine="540"/>
        <w:jc w:val="both"/>
        <w:rPr>
          <w:sz w:val="23"/>
          <w:szCs w:val="23"/>
        </w:rPr>
      </w:pPr>
    </w:p>
    <w:p w14:paraId="4254840C" w14:textId="77777777" w:rsidR="005C1AC5" w:rsidRPr="006074AE" w:rsidRDefault="005C1AC5" w:rsidP="00445FC3">
      <w:pPr>
        <w:ind w:firstLine="540"/>
        <w:jc w:val="center"/>
        <w:rPr>
          <w:b/>
          <w:sz w:val="23"/>
          <w:szCs w:val="23"/>
        </w:rPr>
      </w:pPr>
      <w:r w:rsidRPr="006074AE">
        <w:rPr>
          <w:b/>
          <w:sz w:val="23"/>
          <w:szCs w:val="23"/>
        </w:rPr>
        <w:t>14. ОБСТОЯТЕЛЬСТВА НЕПРЕОДОЛИМОЙ СИЛЫ</w:t>
      </w:r>
    </w:p>
    <w:p w14:paraId="3F5A8BD0" w14:textId="77777777" w:rsidR="005C1AC5" w:rsidRPr="006074AE" w:rsidRDefault="005C1AC5" w:rsidP="00445FC3">
      <w:pPr>
        <w:ind w:firstLine="540"/>
        <w:jc w:val="both"/>
        <w:rPr>
          <w:sz w:val="23"/>
          <w:szCs w:val="23"/>
        </w:rPr>
      </w:pPr>
      <w:r w:rsidRPr="006074AE">
        <w:rPr>
          <w:sz w:val="23"/>
          <w:szCs w:val="23"/>
        </w:rPr>
        <w:t>14.1. Стороны освобождаются от ответственности за полное или частичное неисполнение обязательств по настоящему Договору, если оно явилось следствием действия обстоятельств непреодолимой силы, которые Стороны не могли предвидеть и предотвратить разумными силами (форс-мажорные обстоятельства). Срок исполнения обязательств по Договору отодвигается соразмерно времени, в течение которого действовали обстоятельства непреодолимой силы.</w:t>
      </w:r>
    </w:p>
    <w:p w14:paraId="0FB28108" w14:textId="77777777" w:rsidR="005C1AC5" w:rsidRPr="006074AE" w:rsidRDefault="005C1AC5" w:rsidP="00445FC3">
      <w:pPr>
        <w:pStyle w:val="23"/>
        <w:autoSpaceDE w:val="0"/>
        <w:autoSpaceDN w:val="0"/>
        <w:spacing w:after="0" w:line="240" w:lineRule="auto"/>
        <w:ind w:firstLine="540"/>
        <w:jc w:val="both"/>
        <w:rPr>
          <w:sz w:val="23"/>
          <w:szCs w:val="23"/>
        </w:rPr>
      </w:pPr>
      <w:r w:rsidRPr="006074AE">
        <w:rPr>
          <w:sz w:val="23"/>
          <w:szCs w:val="23"/>
        </w:rPr>
        <w:t xml:space="preserve">14.2. Сторона, подвергшаяся воздействию форс-мажорных обстоятельств, обязана немедленно известить об этом другую Сторону и предоставить ей всю имеющуюся у нее информацию об этих обстоятельствах и приложить все разумные усилия для уменьшения неблагоприятных последствий таких обстоятельств. </w:t>
      </w:r>
    </w:p>
    <w:p w14:paraId="4E0CDAE9" w14:textId="77777777" w:rsidR="00EA28F9" w:rsidRPr="006074AE" w:rsidRDefault="005C1AC5" w:rsidP="00445FC3">
      <w:pPr>
        <w:ind w:firstLine="540"/>
        <w:jc w:val="both"/>
        <w:rPr>
          <w:sz w:val="23"/>
          <w:szCs w:val="23"/>
        </w:rPr>
      </w:pPr>
      <w:r w:rsidRPr="006074AE">
        <w:rPr>
          <w:sz w:val="23"/>
          <w:szCs w:val="23"/>
        </w:rPr>
        <w:t xml:space="preserve">14.3. Сторона, подвергшаяся воздействию обстоятельств непреодолимой силы, обязана не позднее </w:t>
      </w:r>
      <w:r w:rsidR="00D65031" w:rsidRPr="006074AE">
        <w:rPr>
          <w:sz w:val="23"/>
          <w:szCs w:val="23"/>
        </w:rPr>
        <w:t>3</w:t>
      </w:r>
      <w:r w:rsidR="001521AE" w:rsidRPr="006074AE">
        <w:rPr>
          <w:sz w:val="23"/>
          <w:szCs w:val="23"/>
        </w:rPr>
        <w:t xml:space="preserve"> (</w:t>
      </w:r>
      <w:r w:rsidR="00D65031" w:rsidRPr="006074AE">
        <w:rPr>
          <w:sz w:val="23"/>
          <w:szCs w:val="23"/>
        </w:rPr>
        <w:t>Трех</w:t>
      </w:r>
      <w:r w:rsidR="001521AE" w:rsidRPr="006074AE">
        <w:rPr>
          <w:sz w:val="23"/>
          <w:szCs w:val="23"/>
        </w:rPr>
        <w:t>)</w:t>
      </w:r>
      <w:r w:rsidR="00DB2D08" w:rsidRPr="006074AE">
        <w:rPr>
          <w:sz w:val="23"/>
          <w:szCs w:val="23"/>
        </w:rPr>
        <w:t xml:space="preserve"> календарных</w:t>
      </w:r>
      <w:r w:rsidRPr="006074AE">
        <w:rPr>
          <w:sz w:val="23"/>
          <w:szCs w:val="23"/>
        </w:rPr>
        <w:t xml:space="preserve"> дней с момента их наступления письменно уведомить об этом другую Сторону. Уведомление должно содержать данные о наступлении и характере обстоятельств непреодолимой силы и возможных их последствиях. Доказательством, указанных в уведомлении обстоятельств, должны служить документы, выдаваемые компетентными органами. В случае </w:t>
      </w:r>
      <w:proofErr w:type="spellStart"/>
      <w:r w:rsidRPr="006074AE">
        <w:rPr>
          <w:sz w:val="23"/>
          <w:szCs w:val="23"/>
        </w:rPr>
        <w:t>неизвещения</w:t>
      </w:r>
      <w:proofErr w:type="spellEnd"/>
      <w:r w:rsidRPr="006074AE">
        <w:rPr>
          <w:sz w:val="23"/>
          <w:szCs w:val="23"/>
        </w:rPr>
        <w:t xml:space="preserve"> или несвоевременного извещения Сторона утрачивает право ссылаться на такие обстоятельства в качестве оснований, освобождающих ее от ответственности по Договору</w:t>
      </w:r>
      <w:r w:rsidR="00EA28F9" w:rsidRPr="006074AE">
        <w:rPr>
          <w:sz w:val="23"/>
          <w:szCs w:val="23"/>
        </w:rPr>
        <w:t xml:space="preserve">, а также обязана возместить другой Стороне убытки, причинённые </w:t>
      </w:r>
      <w:proofErr w:type="spellStart"/>
      <w:r w:rsidR="00EA28F9" w:rsidRPr="006074AE">
        <w:rPr>
          <w:sz w:val="23"/>
          <w:szCs w:val="23"/>
        </w:rPr>
        <w:t>неизвещением</w:t>
      </w:r>
      <w:proofErr w:type="spellEnd"/>
      <w:r w:rsidR="00EA28F9" w:rsidRPr="006074AE">
        <w:rPr>
          <w:sz w:val="23"/>
          <w:szCs w:val="23"/>
        </w:rPr>
        <w:t xml:space="preserve"> или несвоевременным извещением.</w:t>
      </w:r>
    </w:p>
    <w:p w14:paraId="5E36EFAA" w14:textId="77777777" w:rsidR="005C1AC5" w:rsidRPr="006074AE" w:rsidRDefault="00D65031" w:rsidP="00445FC3">
      <w:pPr>
        <w:ind w:firstLine="540"/>
        <w:jc w:val="both"/>
        <w:rPr>
          <w:sz w:val="23"/>
          <w:szCs w:val="23"/>
        </w:rPr>
      </w:pPr>
      <w:r w:rsidRPr="006074AE">
        <w:rPr>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95307C" w14:textId="77777777" w:rsidR="005C1AC5" w:rsidRPr="006074AE" w:rsidRDefault="005C1AC5" w:rsidP="005F67A9">
      <w:pPr>
        <w:ind w:firstLine="540"/>
        <w:jc w:val="both"/>
        <w:rPr>
          <w:sz w:val="23"/>
          <w:szCs w:val="23"/>
        </w:rPr>
      </w:pPr>
      <w:r w:rsidRPr="006074AE">
        <w:rPr>
          <w:sz w:val="23"/>
          <w:szCs w:val="23"/>
        </w:rPr>
        <w:t xml:space="preserve">14.4. Если обстоятельства непреодолимой силы продолжаются более </w:t>
      </w:r>
      <w:r w:rsidR="00EA28F9" w:rsidRPr="006074AE">
        <w:rPr>
          <w:sz w:val="23"/>
          <w:szCs w:val="23"/>
        </w:rPr>
        <w:t>двух</w:t>
      </w:r>
      <w:r w:rsidRPr="006074AE">
        <w:rPr>
          <w:sz w:val="23"/>
          <w:szCs w:val="23"/>
        </w:rPr>
        <w:t xml:space="preserve"> месяц</w:t>
      </w:r>
      <w:r w:rsidR="00EA28F9" w:rsidRPr="006074AE">
        <w:rPr>
          <w:sz w:val="23"/>
          <w:szCs w:val="23"/>
        </w:rPr>
        <w:t>ев</w:t>
      </w:r>
      <w:r w:rsidRPr="006074AE">
        <w:rPr>
          <w:sz w:val="23"/>
          <w:szCs w:val="23"/>
        </w:rPr>
        <w:t>, Стороны согласовывают дальнейший порядок исполнения Договора.</w:t>
      </w:r>
    </w:p>
    <w:p w14:paraId="0271FC30" w14:textId="04CD6E23" w:rsidR="00555772" w:rsidRPr="006074AE" w:rsidRDefault="00555772" w:rsidP="00555772">
      <w:pPr>
        <w:ind w:firstLine="540"/>
        <w:jc w:val="both"/>
        <w:rPr>
          <w:sz w:val="23"/>
          <w:szCs w:val="23"/>
        </w:rPr>
      </w:pPr>
      <w:r w:rsidRPr="006074AE">
        <w:rPr>
          <w:sz w:val="23"/>
          <w:szCs w:val="23"/>
        </w:rPr>
        <w:t xml:space="preserve">14.5. Подписанием настоящего Договора Стороны подтверждают, что им известно о распространении </w:t>
      </w:r>
      <w:r w:rsidR="009A373E" w:rsidRPr="006074AE">
        <w:rPr>
          <w:sz w:val="23"/>
          <w:szCs w:val="23"/>
        </w:rPr>
        <w:t>различных видов</w:t>
      </w:r>
      <w:r w:rsidRPr="006074AE">
        <w:rPr>
          <w:sz w:val="23"/>
          <w:szCs w:val="23"/>
        </w:rPr>
        <w:t xml:space="preserve"> инфекции, в связи с чем при исполнении договоренностей, отраженных в настоящем Договоре, Стороны не вправе ссылаться на распространение </w:t>
      </w:r>
      <w:r w:rsidR="009A373E" w:rsidRPr="006074AE">
        <w:rPr>
          <w:sz w:val="23"/>
          <w:szCs w:val="23"/>
        </w:rPr>
        <w:t>любого вида</w:t>
      </w:r>
      <w:r w:rsidRPr="006074AE">
        <w:rPr>
          <w:sz w:val="23"/>
          <w:szCs w:val="23"/>
        </w:rPr>
        <w:t xml:space="preserve"> инфекции как на обстоятельства, препятствующие исполнению условий Договора.</w:t>
      </w:r>
    </w:p>
    <w:p w14:paraId="69E469B8" w14:textId="77777777" w:rsidR="00555772" w:rsidRPr="006074AE" w:rsidRDefault="00555772" w:rsidP="005F67A9">
      <w:pPr>
        <w:ind w:firstLine="540"/>
        <w:jc w:val="both"/>
        <w:rPr>
          <w:b/>
          <w:sz w:val="23"/>
          <w:szCs w:val="23"/>
        </w:rPr>
      </w:pPr>
    </w:p>
    <w:p w14:paraId="7AB89F18" w14:textId="77777777" w:rsidR="005C1AC5" w:rsidRPr="006074AE" w:rsidRDefault="005C1AC5" w:rsidP="00445FC3">
      <w:pPr>
        <w:pStyle w:val="1"/>
        <w:ind w:firstLine="540"/>
        <w:rPr>
          <w:bCs w:val="0"/>
          <w:sz w:val="23"/>
          <w:szCs w:val="23"/>
        </w:rPr>
      </w:pPr>
      <w:r w:rsidRPr="006074AE">
        <w:rPr>
          <w:bCs w:val="0"/>
          <w:sz w:val="23"/>
          <w:szCs w:val="23"/>
        </w:rPr>
        <w:t xml:space="preserve">15. </w:t>
      </w:r>
      <w:r w:rsidRPr="006074AE">
        <w:rPr>
          <w:bCs w:val="0"/>
          <w:caps/>
          <w:sz w:val="23"/>
          <w:szCs w:val="23"/>
        </w:rPr>
        <w:t>Ответственность Сторон</w:t>
      </w:r>
    </w:p>
    <w:p w14:paraId="17BC581A" w14:textId="28EF972C" w:rsidR="005C1AC5" w:rsidRPr="006074AE" w:rsidRDefault="005C1AC5" w:rsidP="00445FC3">
      <w:pPr>
        <w:ind w:firstLine="540"/>
        <w:jc w:val="both"/>
        <w:rPr>
          <w:sz w:val="23"/>
          <w:szCs w:val="23"/>
        </w:rPr>
      </w:pPr>
      <w:bookmarkStart w:id="40" w:name="_Hlk45617352"/>
      <w:r w:rsidRPr="006074AE">
        <w:rPr>
          <w:sz w:val="23"/>
          <w:szCs w:val="23"/>
        </w:rPr>
        <w:t xml:space="preserve">15.1. За неисполнение или ненадлежащее исполнение Договора Стороны несут ответственность согласно действующему законодательству РФ. </w:t>
      </w:r>
      <w:r w:rsidR="008036DF" w:rsidRPr="006074AE">
        <w:rPr>
          <w:sz w:val="23"/>
          <w:szCs w:val="23"/>
        </w:rPr>
        <w:t>Взыскание убытков и неустойки (штрафа, пени) не освобождает Сторону от надлежащего исполнения его обязательств по Договору.</w:t>
      </w:r>
    </w:p>
    <w:p w14:paraId="2F8CA501" w14:textId="77777777" w:rsidR="00450F9F" w:rsidRPr="006074AE" w:rsidRDefault="005C1AC5" w:rsidP="00E86408">
      <w:pPr>
        <w:ind w:firstLine="540"/>
        <w:jc w:val="both"/>
        <w:rPr>
          <w:sz w:val="23"/>
          <w:szCs w:val="23"/>
        </w:rPr>
      </w:pPr>
      <w:r w:rsidRPr="006074AE">
        <w:rPr>
          <w:sz w:val="23"/>
          <w:szCs w:val="23"/>
        </w:rPr>
        <w:lastRenderedPageBreak/>
        <w:t>15.</w:t>
      </w:r>
      <w:r w:rsidR="009F3D0D" w:rsidRPr="006074AE">
        <w:rPr>
          <w:sz w:val="23"/>
          <w:szCs w:val="23"/>
        </w:rPr>
        <w:t>2</w:t>
      </w:r>
      <w:r w:rsidRPr="006074AE">
        <w:rPr>
          <w:sz w:val="23"/>
          <w:szCs w:val="23"/>
        </w:rPr>
        <w:t xml:space="preserve">. </w:t>
      </w:r>
      <w:r w:rsidR="00450F9F" w:rsidRPr="006074AE">
        <w:rPr>
          <w:sz w:val="23"/>
          <w:szCs w:val="23"/>
        </w:rPr>
        <w:t>Подрядчик возмещает Заказчику убытки, возникшие в связи с допущенными при выполнении Работ нарушениями законодательства, в том числе, но не исключительно</w:t>
      </w:r>
      <w:r w:rsidR="006F7E83" w:rsidRPr="006074AE">
        <w:rPr>
          <w:sz w:val="23"/>
          <w:szCs w:val="23"/>
        </w:rPr>
        <w:t>,</w:t>
      </w:r>
      <w:r w:rsidR="00450F9F" w:rsidRPr="006074AE">
        <w:rPr>
          <w:sz w:val="23"/>
          <w:szCs w:val="23"/>
        </w:rPr>
        <w:t xml:space="preserve">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41A2DCBF" w14:textId="5806D682" w:rsidR="00E86408" w:rsidRPr="006074AE" w:rsidRDefault="00E86408" w:rsidP="00E86408">
      <w:pPr>
        <w:ind w:firstLine="540"/>
        <w:jc w:val="both"/>
        <w:rPr>
          <w:rFonts w:eastAsia="Calibri"/>
          <w:sz w:val="23"/>
          <w:szCs w:val="23"/>
          <w:lang w:eastAsia="en-US"/>
        </w:rPr>
      </w:pPr>
      <w:r w:rsidRPr="006074AE">
        <w:rPr>
          <w:rFonts w:eastAsia="Calibri"/>
          <w:sz w:val="23"/>
          <w:szCs w:val="23"/>
          <w:lang w:eastAsia="en-US"/>
        </w:rPr>
        <w:t xml:space="preserve">Если в ходе производства Работ Подрядчиком будет причинен вред окружающей среде (не по вине Заказчика), ущерб, утрата или порча Объекта (любой его части), </w:t>
      </w:r>
      <w:r w:rsidR="006B7813" w:rsidRPr="006074AE">
        <w:rPr>
          <w:rFonts w:eastAsia="Calibri"/>
          <w:sz w:val="23"/>
          <w:szCs w:val="23"/>
          <w:lang w:eastAsia="en-US"/>
        </w:rPr>
        <w:t>в</w:t>
      </w:r>
      <w:r w:rsidRPr="006074AE">
        <w:rPr>
          <w:rFonts w:eastAsia="Calibri"/>
          <w:sz w:val="23"/>
          <w:szCs w:val="23"/>
          <w:lang w:eastAsia="en-US"/>
        </w:rPr>
        <w:t xml:space="preserve">ременных зданий и сооружений, любого иного имущества Заказчика и/или третьих лиц, Подрядчик обязан за свой счёт восполнить утраченное имущество, исправить и устранить ущерб, оплатить все связанные с нанесённым ущербом убытки Заказчика и/или третьих лиц (в том числе предъявленные Заказчику), компенсировать штрафы, предъявленные Заказчику контролирующими органами и организациями. Подрядчик производит перечисление сумм на расчётный счёт Заказчика в течение 10 (Десяти) календарных дней с даты </w:t>
      </w:r>
      <w:r w:rsidR="00450F9F" w:rsidRPr="006074AE">
        <w:rPr>
          <w:rFonts w:eastAsia="Calibri"/>
          <w:sz w:val="23"/>
          <w:szCs w:val="23"/>
          <w:lang w:eastAsia="en-US"/>
        </w:rPr>
        <w:t xml:space="preserve">получения соответствующего требования и </w:t>
      </w:r>
      <w:r w:rsidRPr="006074AE">
        <w:rPr>
          <w:rFonts w:eastAsia="Calibri"/>
          <w:sz w:val="23"/>
          <w:szCs w:val="23"/>
          <w:lang w:eastAsia="en-US"/>
        </w:rPr>
        <w:t>счёта Заказчик</w:t>
      </w:r>
      <w:r w:rsidR="00450F9F" w:rsidRPr="006074AE">
        <w:rPr>
          <w:rFonts w:eastAsia="Calibri"/>
          <w:sz w:val="23"/>
          <w:szCs w:val="23"/>
          <w:lang w:eastAsia="en-US"/>
        </w:rPr>
        <w:t>а</w:t>
      </w:r>
      <w:r w:rsidRPr="006074AE">
        <w:rPr>
          <w:rFonts w:eastAsia="Calibri"/>
          <w:sz w:val="23"/>
          <w:szCs w:val="23"/>
          <w:lang w:eastAsia="en-US"/>
        </w:rPr>
        <w:t>.</w:t>
      </w:r>
    </w:p>
    <w:p w14:paraId="0B8C668E" w14:textId="0E9CDD23" w:rsidR="00E32D43" w:rsidRPr="006074AE" w:rsidRDefault="005C1AC5" w:rsidP="005239AF">
      <w:pPr>
        <w:ind w:firstLine="540"/>
        <w:jc w:val="both"/>
        <w:rPr>
          <w:sz w:val="23"/>
          <w:szCs w:val="23"/>
        </w:rPr>
      </w:pPr>
      <w:r w:rsidRPr="006074AE">
        <w:rPr>
          <w:sz w:val="23"/>
          <w:szCs w:val="23"/>
        </w:rPr>
        <w:t>15.</w:t>
      </w:r>
      <w:r w:rsidR="009F3D0D" w:rsidRPr="006074AE">
        <w:rPr>
          <w:sz w:val="23"/>
          <w:szCs w:val="23"/>
        </w:rPr>
        <w:t>3</w:t>
      </w:r>
      <w:r w:rsidRPr="006074AE">
        <w:rPr>
          <w:sz w:val="23"/>
          <w:szCs w:val="23"/>
        </w:rPr>
        <w:t xml:space="preserve">. </w:t>
      </w:r>
      <w:r w:rsidR="00D848DD" w:rsidRPr="006074AE">
        <w:rPr>
          <w:sz w:val="23"/>
          <w:szCs w:val="23"/>
        </w:rPr>
        <w:t>Подрядчик на нарушение сроков выполнения работ по Договору по письменному требованию З</w:t>
      </w:r>
      <w:r w:rsidR="00E32D43" w:rsidRPr="006074AE">
        <w:rPr>
          <w:sz w:val="23"/>
          <w:szCs w:val="23"/>
        </w:rPr>
        <w:t>аказчика уплачивает:</w:t>
      </w:r>
    </w:p>
    <w:p w14:paraId="6FF0501C" w14:textId="77777777" w:rsidR="00E32D43" w:rsidRPr="006074AE" w:rsidRDefault="00E32D43" w:rsidP="005239AF">
      <w:pPr>
        <w:ind w:firstLine="540"/>
        <w:jc w:val="both"/>
        <w:rPr>
          <w:sz w:val="23"/>
          <w:szCs w:val="23"/>
        </w:rPr>
      </w:pPr>
      <w:r w:rsidRPr="006074AE">
        <w:rPr>
          <w:sz w:val="23"/>
          <w:szCs w:val="23"/>
        </w:rPr>
        <w:t xml:space="preserve">15.3.1. </w:t>
      </w:r>
      <w:r w:rsidR="005C1AC5" w:rsidRPr="006074AE">
        <w:rPr>
          <w:sz w:val="23"/>
          <w:szCs w:val="23"/>
        </w:rPr>
        <w:t xml:space="preserve">неустойку в размере </w:t>
      </w:r>
      <w:r w:rsidR="00F062D9" w:rsidRPr="006074AE">
        <w:rPr>
          <w:sz w:val="23"/>
          <w:szCs w:val="23"/>
        </w:rPr>
        <w:t>0,1 %</w:t>
      </w:r>
      <w:r w:rsidR="00450F9F" w:rsidRPr="006074AE">
        <w:rPr>
          <w:sz w:val="23"/>
          <w:szCs w:val="23"/>
        </w:rPr>
        <w:t xml:space="preserve"> (Ноль целых одна десятая процента)</w:t>
      </w:r>
      <w:r w:rsidR="00F062D9" w:rsidRPr="006074AE">
        <w:rPr>
          <w:sz w:val="23"/>
          <w:szCs w:val="23"/>
        </w:rPr>
        <w:t xml:space="preserve"> </w:t>
      </w:r>
      <w:r w:rsidR="005C1AC5" w:rsidRPr="006074AE">
        <w:rPr>
          <w:sz w:val="23"/>
          <w:szCs w:val="23"/>
        </w:rPr>
        <w:t xml:space="preserve">от </w:t>
      </w:r>
      <w:r w:rsidR="002C5E30" w:rsidRPr="006074AE">
        <w:rPr>
          <w:sz w:val="23"/>
          <w:szCs w:val="23"/>
        </w:rPr>
        <w:t>Ц</w:t>
      </w:r>
      <w:r w:rsidR="005C1AC5" w:rsidRPr="006074AE">
        <w:rPr>
          <w:sz w:val="23"/>
          <w:szCs w:val="23"/>
        </w:rPr>
        <w:t>ены Работ</w:t>
      </w:r>
      <w:r w:rsidR="00450F9F" w:rsidRPr="006074AE">
        <w:rPr>
          <w:sz w:val="23"/>
          <w:szCs w:val="23"/>
        </w:rPr>
        <w:t xml:space="preserve"> по Договору</w:t>
      </w:r>
      <w:r w:rsidR="005C1AC5" w:rsidRPr="006074AE">
        <w:rPr>
          <w:sz w:val="23"/>
          <w:szCs w:val="23"/>
        </w:rPr>
        <w:t xml:space="preserve"> за каждый день просрочки, но не более 10</w:t>
      </w:r>
      <w:r w:rsidR="00C7204B" w:rsidRPr="006074AE">
        <w:rPr>
          <w:sz w:val="23"/>
          <w:szCs w:val="23"/>
        </w:rPr>
        <w:t xml:space="preserve"> </w:t>
      </w:r>
      <w:r w:rsidR="005C1AC5" w:rsidRPr="006074AE">
        <w:rPr>
          <w:sz w:val="23"/>
          <w:szCs w:val="23"/>
        </w:rPr>
        <w:t xml:space="preserve">% от </w:t>
      </w:r>
      <w:r w:rsidR="00931018" w:rsidRPr="006074AE">
        <w:rPr>
          <w:sz w:val="23"/>
          <w:szCs w:val="23"/>
        </w:rPr>
        <w:t>Ц</w:t>
      </w:r>
      <w:r w:rsidR="005C1AC5" w:rsidRPr="006074AE">
        <w:rPr>
          <w:sz w:val="23"/>
          <w:szCs w:val="23"/>
        </w:rPr>
        <w:t>ены Работ</w:t>
      </w:r>
      <w:r w:rsidR="00450F9F" w:rsidRPr="006074AE">
        <w:rPr>
          <w:sz w:val="23"/>
          <w:szCs w:val="23"/>
        </w:rPr>
        <w:t xml:space="preserve"> по Договору</w:t>
      </w:r>
      <w:r w:rsidRPr="006074AE">
        <w:rPr>
          <w:sz w:val="23"/>
          <w:szCs w:val="23"/>
        </w:rPr>
        <w:t>, - за нарушение Подрядчиком сроков начала выполнения Работ по Договору, в том числе начала промежуточных сроков выполнения Работ;</w:t>
      </w:r>
    </w:p>
    <w:p w14:paraId="713E2706" w14:textId="77777777" w:rsidR="00450F9F" w:rsidRPr="006074AE" w:rsidRDefault="00E32D43" w:rsidP="005239AF">
      <w:pPr>
        <w:ind w:firstLine="540"/>
        <w:jc w:val="both"/>
        <w:rPr>
          <w:sz w:val="23"/>
          <w:szCs w:val="23"/>
        </w:rPr>
      </w:pPr>
      <w:r w:rsidRPr="006074AE">
        <w:rPr>
          <w:sz w:val="23"/>
          <w:szCs w:val="23"/>
        </w:rPr>
        <w:t xml:space="preserve">15.3.2. </w:t>
      </w:r>
      <w:r w:rsidR="00450F9F" w:rsidRPr="006074AE">
        <w:rPr>
          <w:sz w:val="23"/>
          <w:szCs w:val="23"/>
        </w:rPr>
        <w:t xml:space="preserve">неустойку в размере 0,1 % (Ноль целых одна десятая процента) от </w:t>
      </w:r>
      <w:r w:rsidR="002C5E30" w:rsidRPr="006074AE">
        <w:rPr>
          <w:sz w:val="23"/>
          <w:szCs w:val="23"/>
        </w:rPr>
        <w:t>Ц</w:t>
      </w:r>
      <w:r w:rsidR="00450F9F" w:rsidRPr="006074AE">
        <w:rPr>
          <w:sz w:val="23"/>
          <w:szCs w:val="23"/>
        </w:rPr>
        <w:t>ены Работ за каждый день просрочки</w:t>
      </w:r>
      <w:r w:rsidRPr="006074AE">
        <w:rPr>
          <w:sz w:val="23"/>
          <w:szCs w:val="23"/>
        </w:rPr>
        <w:t>, за нарушение сроков окончания выполнения Работ по Договору, в том числе промежуточных сроков окончания выполнения Работ;</w:t>
      </w:r>
    </w:p>
    <w:p w14:paraId="786BFDE6" w14:textId="15BF1CB5" w:rsidR="00E32D43" w:rsidRPr="006074AE" w:rsidRDefault="00F062D9" w:rsidP="00445FC3">
      <w:pPr>
        <w:ind w:firstLine="540"/>
        <w:jc w:val="both"/>
        <w:rPr>
          <w:sz w:val="23"/>
          <w:szCs w:val="23"/>
        </w:rPr>
      </w:pPr>
      <w:r w:rsidRPr="006074AE">
        <w:rPr>
          <w:sz w:val="23"/>
          <w:szCs w:val="23"/>
        </w:rPr>
        <w:t>15.3.</w:t>
      </w:r>
      <w:r w:rsidR="00E32D43" w:rsidRPr="006074AE">
        <w:rPr>
          <w:sz w:val="23"/>
          <w:szCs w:val="23"/>
        </w:rPr>
        <w:t>3</w:t>
      </w:r>
      <w:r w:rsidRPr="006074AE">
        <w:rPr>
          <w:sz w:val="23"/>
          <w:szCs w:val="23"/>
        </w:rPr>
        <w:t xml:space="preserve">. </w:t>
      </w:r>
      <w:r w:rsidR="00E32D43" w:rsidRPr="006074AE">
        <w:rPr>
          <w:sz w:val="23"/>
          <w:szCs w:val="23"/>
        </w:rPr>
        <w:t xml:space="preserve">дополнительно к </w:t>
      </w:r>
      <w:r w:rsidR="00450F9F" w:rsidRPr="006074AE">
        <w:rPr>
          <w:sz w:val="23"/>
          <w:szCs w:val="23"/>
        </w:rPr>
        <w:t xml:space="preserve">неустойке, предусмотренной </w:t>
      </w:r>
      <w:r w:rsidR="002F5518" w:rsidRPr="006074AE">
        <w:rPr>
          <w:sz w:val="23"/>
          <w:szCs w:val="23"/>
        </w:rPr>
        <w:t xml:space="preserve">п. </w:t>
      </w:r>
      <w:r w:rsidRPr="006074AE">
        <w:rPr>
          <w:sz w:val="23"/>
          <w:szCs w:val="23"/>
        </w:rPr>
        <w:t>15.3</w:t>
      </w:r>
      <w:r w:rsidR="00E32D43" w:rsidRPr="006074AE">
        <w:rPr>
          <w:sz w:val="23"/>
          <w:szCs w:val="23"/>
        </w:rPr>
        <w:t>.2</w:t>
      </w:r>
      <w:r w:rsidRPr="006074AE">
        <w:rPr>
          <w:sz w:val="23"/>
          <w:szCs w:val="23"/>
        </w:rPr>
        <w:t xml:space="preserve"> Договора</w:t>
      </w:r>
      <w:r w:rsidR="00450F9F" w:rsidRPr="006074AE">
        <w:rPr>
          <w:sz w:val="23"/>
          <w:szCs w:val="23"/>
        </w:rPr>
        <w:t>,</w:t>
      </w:r>
      <w:r w:rsidRPr="006074AE">
        <w:rPr>
          <w:sz w:val="23"/>
          <w:szCs w:val="23"/>
        </w:rPr>
        <w:t xml:space="preserve"> штраф в размере </w:t>
      </w:r>
      <w:r w:rsidR="00BF1027" w:rsidRPr="006074AE">
        <w:rPr>
          <w:sz w:val="23"/>
          <w:szCs w:val="23"/>
        </w:rPr>
        <w:t>10</w:t>
      </w:r>
      <w:r w:rsidRPr="006074AE">
        <w:rPr>
          <w:sz w:val="23"/>
          <w:szCs w:val="23"/>
        </w:rPr>
        <w:t xml:space="preserve"> %</w:t>
      </w:r>
      <w:r w:rsidR="00450F9F" w:rsidRPr="006074AE">
        <w:rPr>
          <w:sz w:val="23"/>
          <w:szCs w:val="23"/>
        </w:rPr>
        <w:t xml:space="preserve"> (Д</w:t>
      </w:r>
      <w:r w:rsidR="00BF1027" w:rsidRPr="006074AE">
        <w:rPr>
          <w:sz w:val="23"/>
          <w:szCs w:val="23"/>
        </w:rPr>
        <w:t>есять</w:t>
      </w:r>
      <w:r w:rsidR="00450F9F" w:rsidRPr="006074AE">
        <w:rPr>
          <w:sz w:val="23"/>
          <w:szCs w:val="23"/>
        </w:rPr>
        <w:t xml:space="preserve"> процента) </w:t>
      </w:r>
      <w:r w:rsidRPr="006074AE">
        <w:rPr>
          <w:sz w:val="23"/>
          <w:szCs w:val="23"/>
        </w:rPr>
        <w:t xml:space="preserve">от </w:t>
      </w:r>
      <w:r w:rsidR="00BF1027" w:rsidRPr="006074AE">
        <w:rPr>
          <w:sz w:val="23"/>
          <w:szCs w:val="23"/>
        </w:rPr>
        <w:t>стоимости невыполненных</w:t>
      </w:r>
      <w:r w:rsidRPr="006074AE">
        <w:rPr>
          <w:sz w:val="23"/>
          <w:szCs w:val="23"/>
        </w:rPr>
        <w:t xml:space="preserve"> Работ</w:t>
      </w:r>
      <w:r w:rsidR="00450F9F" w:rsidRPr="006074AE">
        <w:rPr>
          <w:sz w:val="23"/>
          <w:szCs w:val="23"/>
        </w:rPr>
        <w:t xml:space="preserve"> по Договору</w:t>
      </w:r>
      <w:r w:rsidR="00E32D43" w:rsidRPr="006074AE">
        <w:rPr>
          <w:sz w:val="23"/>
          <w:szCs w:val="23"/>
        </w:rPr>
        <w:t xml:space="preserve"> за превышение сроков окончания выполнения Работ по Договору свыше 30 (Тридцати) календарных дней или неоднократного превышения сроков выполнения Работ;</w:t>
      </w:r>
    </w:p>
    <w:p w14:paraId="61F84FF9" w14:textId="724D3872" w:rsidR="00F062D9" w:rsidRPr="006074AE" w:rsidRDefault="00F062D9" w:rsidP="00445FC3">
      <w:pPr>
        <w:ind w:firstLine="540"/>
        <w:jc w:val="both"/>
        <w:rPr>
          <w:sz w:val="23"/>
          <w:szCs w:val="23"/>
        </w:rPr>
      </w:pPr>
      <w:r w:rsidRPr="006074AE">
        <w:rPr>
          <w:sz w:val="23"/>
          <w:szCs w:val="23"/>
        </w:rPr>
        <w:t>15.3.</w:t>
      </w:r>
      <w:r w:rsidR="00E32D43" w:rsidRPr="006074AE">
        <w:rPr>
          <w:sz w:val="23"/>
          <w:szCs w:val="23"/>
        </w:rPr>
        <w:t>4</w:t>
      </w:r>
      <w:r w:rsidRPr="006074AE">
        <w:rPr>
          <w:sz w:val="23"/>
          <w:szCs w:val="23"/>
        </w:rPr>
        <w:t xml:space="preserve">. </w:t>
      </w:r>
      <w:r w:rsidR="00E32D43" w:rsidRPr="006074AE">
        <w:rPr>
          <w:sz w:val="23"/>
          <w:szCs w:val="23"/>
        </w:rPr>
        <w:t xml:space="preserve">в дополнение к ответственности, предусмотренной </w:t>
      </w:r>
      <w:proofErr w:type="spellStart"/>
      <w:r w:rsidR="00E32D43" w:rsidRPr="006074AE">
        <w:rPr>
          <w:sz w:val="23"/>
          <w:szCs w:val="23"/>
        </w:rPr>
        <w:t>п.п</w:t>
      </w:r>
      <w:proofErr w:type="spellEnd"/>
      <w:r w:rsidR="00E32D43" w:rsidRPr="006074AE">
        <w:rPr>
          <w:sz w:val="23"/>
          <w:szCs w:val="23"/>
        </w:rPr>
        <w:t xml:space="preserve">. 15.3.2 и 15.3.3 Договора, штраф в размере </w:t>
      </w:r>
      <w:r w:rsidR="00BF1027" w:rsidRPr="006074AE">
        <w:rPr>
          <w:sz w:val="23"/>
          <w:szCs w:val="23"/>
        </w:rPr>
        <w:t>1</w:t>
      </w:r>
      <w:r w:rsidR="00E32D43" w:rsidRPr="006074AE">
        <w:rPr>
          <w:sz w:val="23"/>
          <w:szCs w:val="23"/>
        </w:rPr>
        <w:t>5 % (Пят</w:t>
      </w:r>
      <w:r w:rsidR="00BF1027" w:rsidRPr="006074AE">
        <w:rPr>
          <w:sz w:val="23"/>
          <w:szCs w:val="23"/>
        </w:rPr>
        <w:t>надцат</w:t>
      </w:r>
      <w:r w:rsidR="00E32D43" w:rsidRPr="006074AE">
        <w:rPr>
          <w:sz w:val="23"/>
          <w:szCs w:val="23"/>
        </w:rPr>
        <w:t xml:space="preserve">ь процентов) от </w:t>
      </w:r>
      <w:r w:rsidR="00BF1027" w:rsidRPr="006074AE">
        <w:rPr>
          <w:sz w:val="23"/>
          <w:szCs w:val="23"/>
        </w:rPr>
        <w:t>стоимости невыполненных</w:t>
      </w:r>
      <w:r w:rsidR="00E32D43" w:rsidRPr="006074AE">
        <w:rPr>
          <w:sz w:val="23"/>
          <w:szCs w:val="23"/>
        </w:rPr>
        <w:t xml:space="preserve"> Работ по Договору, в </w:t>
      </w:r>
      <w:r w:rsidRPr="006074AE">
        <w:rPr>
          <w:sz w:val="23"/>
          <w:szCs w:val="23"/>
        </w:rPr>
        <w:t xml:space="preserve">случае превышения сроков </w:t>
      </w:r>
      <w:r w:rsidR="00E32D43" w:rsidRPr="006074AE">
        <w:rPr>
          <w:sz w:val="23"/>
          <w:szCs w:val="23"/>
        </w:rPr>
        <w:t xml:space="preserve">окончания </w:t>
      </w:r>
      <w:r w:rsidRPr="006074AE">
        <w:rPr>
          <w:sz w:val="23"/>
          <w:szCs w:val="23"/>
        </w:rPr>
        <w:t xml:space="preserve">выполнения </w:t>
      </w:r>
      <w:r w:rsidR="004A4F29" w:rsidRPr="006074AE">
        <w:rPr>
          <w:sz w:val="23"/>
          <w:szCs w:val="23"/>
        </w:rPr>
        <w:t>Работ по Договору</w:t>
      </w:r>
      <w:r w:rsidRPr="006074AE">
        <w:rPr>
          <w:sz w:val="23"/>
          <w:szCs w:val="23"/>
        </w:rPr>
        <w:t xml:space="preserve"> свыше 60 (Шест</w:t>
      </w:r>
      <w:r w:rsidR="004A4F29" w:rsidRPr="006074AE">
        <w:rPr>
          <w:sz w:val="23"/>
          <w:szCs w:val="23"/>
        </w:rPr>
        <w:t>и</w:t>
      </w:r>
      <w:r w:rsidRPr="006074AE">
        <w:rPr>
          <w:sz w:val="23"/>
          <w:szCs w:val="23"/>
        </w:rPr>
        <w:t>десят</w:t>
      </w:r>
      <w:r w:rsidR="004A4F29" w:rsidRPr="006074AE">
        <w:rPr>
          <w:sz w:val="23"/>
          <w:szCs w:val="23"/>
        </w:rPr>
        <w:t>и</w:t>
      </w:r>
      <w:r w:rsidRPr="006074AE">
        <w:rPr>
          <w:sz w:val="23"/>
          <w:szCs w:val="23"/>
        </w:rPr>
        <w:t>) календарных дней.</w:t>
      </w:r>
    </w:p>
    <w:p w14:paraId="7799EC27" w14:textId="77777777" w:rsidR="00D3284F" w:rsidRPr="006074AE" w:rsidRDefault="00F062D9" w:rsidP="00323AED">
      <w:pPr>
        <w:pStyle w:val="21"/>
        <w:tabs>
          <w:tab w:val="left" w:pos="1134"/>
        </w:tabs>
        <w:ind w:right="0"/>
        <w:rPr>
          <w:sz w:val="23"/>
          <w:szCs w:val="23"/>
        </w:rPr>
      </w:pPr>
      <w:r w:rsidRPr="006074AE">
        <w:rPr>
          <w:sz w:val="23"/>
          <w:szCs w:val="23"/>
        </w:rPr>
        <w:t>15.</w:t>
      </w:r>
      <w:r w:rsidR="006F3CAB" w:rsidRPr="006074AE">
        <w:rPr>
          <w:sz w:val="23"/>
          <w:szCs w:val="23"/>
        </w:rPr>
        <w:t>4</w:t>
      </w:r>
      <w:r w:rsidRPr="006074AE">
        <w:rPr>
          <w:sz w:val="23"/>
          <w:szCs w:val="23"/>
        </w:rPr>
        <w:t xml:space="preserve">. </w:t>
      </w:r>
      <w:r w:rsidR="00D3284F" w:rsidRPr="006074AE">
        <w:rPr>
          <w:rFonts w:eastAsia="Calibri"/>
          <w:sz w:val="23"/>
          <w:szCs w:val="23"/>
        </w:rPr>
        <w:t>Заказчик вправе требовать от Подрядчика уплаты штрафа</w:t>
      </w:r>
      <w:r w:rsidR="00CF36E5" w:rsidRPr="006074AE">
        <w:rPr>
          <w:rFonts w:eastAsia="Calibri"/>
          <w:sz w:val="23"/>
          <w:szCs w:val="23"/>
        </w:rPr>
        <w:t xml:space="preserve"> в следующих случаях</w:t>
      </w:r>
      <w:r w:rsidR="00D3284F" w:rsidRPr="006074AE">
        <w:rPr>
          <w:rFonts w:eastAsia="Calibri"/>
          <w:sz w:val="23"/>
          <w:szCs w:val="23"/>
        </w:rPr>
        <w:t>:</w:t>
      </w:r>
    </w:p>
    <w:p w14:paraId="67059AAA" w14:textId="7334EEA5"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выявленный и </w:t>
      </w:r>
      <w:proofErr w:type="spellStart"/>
      <w:r w:rsidRPr="006074AE">
        <w:rPr>
          <w:sz w:val="23"/>
          <w:szCs w:val="23"/>
        </w:rPr>
        <w:t>неустраненный</w:t>
      </w:r>
      <w:proofErr w:type="spellEnd"/>
      <w:r w:rsidRPr="006074AE">
        <w:rPr>
          <w:sz w:val="23"/>
          <w:szCs w:val="23"/>
        </w:rPr>
        <w:t xml:space="preserve"> Подрядчиком в установленный срок (либо в разумный срок, установленный Заказчиком, позволяющий выполнить Подрядчику соответствующие работы) случай несоответствия Работ требованиям Договора – в размере 1 % (Одного процента) от стоимости дефектных Работ (материалов, оборудования) за каждый день просрочки до фактического устранения замечаний (дефектов), но не менее </w:t>
      </w:r>
      <w:r w:rsidR="00BF1027" w:rsidRPr="006074AE">
        <w:rPr>
          <w:sz w:val="23"/>
          <w:szCs w:val="23"/>
        </w:rPr>
        <w:t>5</w:t>
      </w:r>
      <w:r w:rsidRPr="006074AE">
        <w:rPr>
          <w:sz w:val="23"/>
          <w:szCs w:val="23"/>
        </w:rPr>
        <w:t>0 000 (</w:t>
      </w:r>
      <w:r w:rsidR="00BF1027" w:rsidRPr="006074AE">
        <w:rPr>
          <w:sz w:val="23"/>
          <w:szCs w:val="23"/>
        </w:rPr>
        <w:t>Пятьдесят</w:t>
      </w:r>
      <w:r w:rsidRPr="006074AE">
        <w:rPr>
          <w:sz w:val="23"/>
          <w:szCs w:val="23"/>
        </w:rPr>
        <w:t xml:space="preserve"> тысяч) рублей;</w:t>
      </w:r>
    </w:p>
    <w:p w14:paraId="5D0B4765" w14:textId="2FA3D5ED"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1A1A5D" w:rsidRPr="006074AE">
        <w:rPr>
          <w:sz w:val="23"/>
          <w:szCs w:val="23"/>
        </w:rPr>
        <w:t xml:space="preserve">каждый случай </w:t>
      </w:r>
      <w:r w:rsidRPr="006074AE">
        <w:rPr>
          <w:sz w:val="23"/>
          <w:szCs w:val="23"/>
        </w:rPr>
        <w:t>необеспечени</w:t>
      </w:r>
      <w:r w:rsidR="001A1A5D" w:rsidRPr="006074AE">
        <w:rPr>
          <w:sz w:val="23"/>
          <w:szCs w:val="23"/>
        </w:rPr>
        <w:t>я</w:t>
      </w:r>
      <w:r w:rsidRPr="006074AE">
        <w:rPr>
          <w:sz w:val="23"/>
          <w:szCs w:val="23"/>
        </w:rPr>
        <w:t xml:space="preserve"> предоставляемых Подрядчиком материалов соответствующими сертификатами, техническими паспортами и другими документами, удостоверяющими их качество в соответствии с законодательством РФ – в размере 50 000 (Пятьдесят тысяч) рублей;</w:t>
      </w:r>
    </w:p>
    <w:p w14:paraId="14BECD27" w14:textId="77777777"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F2580B" w:rsidRPr="006074AE">
        <w:rPr>
          <w:sz w:val="23"/>
          <w:szCs w:val="23"/>
        </w:rPr>
        <w:t xml:space="preserve">каждый случай </w:t>
      </w:r>
      <w:proofErr w:type="spellStart"/>
      <w:r w:rsidRPr="006074AE">
        <w:rPr>
          <w:sz w:val="23"/>
          <w:szCs w:val="23"/>
        </w:rPr>
        <w:t>несоставлени</w:t>
      </w:r>
      <w:r w:rsidR="004204BF" w:rsidRPr="006074AE">
        <w:rPr>
          <w:sz w:val="23"/>
          <w:szCs w:val="23"/>
        </w:rPr>
        <w:t>я</w:t>
      </w:r>
      <w:proofErr w:type="spellEnd"/>
      <w:r w:rsidRPr="006074AE">
        <w:rPr>
          <w:sz w:val="23"/>
          <w:szCs w:val="23"/>
        </w:rPr>
        <w:t xml:space="preserve"> акт</w:t>
      </w:r>
      <w:r w:rsidR="00F2580B" w:rsidRPr="006074AE">
        <w:rPr>
          <w:sz w:val="23"/>
          <w:szCs w:val="23"/>
        </w:rPr>
        <w:t>ов</w:t>
      </w:r>
      <w:r w:rsidRPr="006074AE">
        <w:rPr>
          <w:sz w:val="23"/>
          <w:szCs w:val="23"/>
        </w:rPr>
        <w:t xml:space="preserve"> освидетельствования Скрытых работ</w:t>
      </w:r>
      <w:r w:rsidR="00E32D43" w:rsidRPr="006074AE">
        <w:rPr>
          <w:sz w:val="23"/>
          <w:szCs w:val="23"/>
        </w:rPr>
        <w:t xml:space="preserve"> или ответстве</w:t>
      </w:r>
      <w:r w:rsidR="00CF36E5" w:rsidRPr="006074AE">
        <w:rPr>
          <w:sz w:val="23"/>
          <w:szCs w:val="23"/>
        </w:rPr>
        <w:t>нн</w:t>
      </w:r>
      <w:r w:rsidR="00E32D43" w:rsidRPr="006074AE">
        <w:rPr>
          <w:sz w:val="23"/>
          <w:szCs w:val="23"/>
        </w:rPr>
        <w:t>ых конструкций</w:t>
      </w:r>
      <w:r w:rsidRPr="006074AE">
        <w:rPr>
          <w:sz w:val="23"/>
          <w:szCs w:val="23"/>
        </w:rPr>
        <w:t xml:space="preserve"> – в размере 50 000 (Пятьдесят тысяч) рублей;</w:t>
      </w:r>
    </w:p>
    <w:p w14:paraId="163CE077" w14:textId="7A424059"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w:t>
      </w:r>
      <w:r w:rsidR="00F2580B" w:rsidRPr="006074AE">
        <w:rPr>
          <w:sz w:val="23"/>
          <w:szCs w:val="23"/>
        </w:rPr>
        <w:t>случай</w:t>
      </w:r>
      <w:r w:rsidRPr="006074AE">
        <w:rPr>
          <w:sz w:val="23"/>
          <w:szCs w:val="23"/>
        </w:rPr>
        <w:t xml:space="preserve"> нарушения Подрядчиком требований к</w:t>
      </w:r>
      <w:r w:rsidR="0046086D" w:rsidRPr="006074AE">
        <w:rPr>
          <w:sz w:val="23"/>
          <w:szCs w:val="23"/>
        </w:rPr>
        <w:t xml:space="preserve"> </w:t>
      </w:r>
      <w:r w:rsidR="004204BF" w:rsidRPr="006074AE">
        <w:rPr>
          <w:sz w:val="23"/>
          <w:szCs w:val="23"/>
        </w:rPr>
        <w:t xml:space="preserve">подготовке, оформлению и </w:t>
      </w:r>
      <w:r w:rsidR="0046086D" w:rsidRPr="006074AE">
        <w:rPr>
          <w:sz w:val="23"/>
          <w:szCs w:val="23"/>
        </w:rPr>
        <w:t>ведению</w:t>
      </w:r>
      <w:r w:rsidRPr="006074AE">
        <w:rPr>
          <w:sz w:val="23"/>
          <w:szCs w:val="23"/>
        </w:rPr>
        <w:t xml:space="preserve"> Исполнительной документации</w:t>
      </w:r>
      <w:r w:rsidR="00F2580B" w:rsidRPr="006074AE">
        <w:rPr>
          <w:sz w:val="23"/>
          <w:szCs w:val="23"/>
        </w:rPr>
        <w:t>,</w:t>
      </w:r>
      <w:r w:rsidRPr="006074AE">
        <w:rPr>
          <w:sz w:val="23"/>
          <w:szCs w:val="23"/>
        </w:rPr>
        <w:t xml:space="preserve"> - в размере 50 000 (Пятьдесят тысяч) рублей; </w:t>
      </w:r>
    </w:p>
    <w:p w14:paraId="387C0568" w14:textId="05084885"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w:t>
      </w:r>
      <w:r w:rsidR="003C76DB" w:rsidRPr="006074AE">
        <w:rPr>
          <w:sz w:val="23"/>
          <w:szCs w:val="23"/>
        </w:rPr>
        <w:t>5</w:t>
      </w:r>
      <w:r w:rsidRPr="006074AE">
        <w:rPr>
          <w:sz w:val="23"/>
          <w:szCs w:val="23"/>
        </w:rPr>
        <w:t>0 000 (</w:t>
      </w:r>
      <w:r w:rsidR="003C76DB" w:rsidRPr="006074AE">
        <w:rPr>
          <w:sz w:val="23"/>
          <w:szCs w:val="23"/>
        </w:rPr>
        <w:t>Пятьдесят</w:t>
      </w:r>
      <w:r w:rsidRPr="006074AE">
        <w:rPr>
          <w:sz w:val="23"/>
          <w:szCs w:val="23"/>
        </w:rPr>
        <w:t xml:space="preserve"> тысяч) рублей;</w:t>
      </w:r>
    </w:p>
    <w:p w14:paraId="08E827E6" w14:textId="77777777" w:rsidR="00D3284F" w:rsidRPr="006074AE" w:rsidRDefault="00F2580B"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каждый случай начала или выполнения последующих работ</w:t>
      </w:r>
      <w:r w:rsidR="00D3284F" w:rsidRPr="006074AE">
        <w:rPr>
          <w:sz w:val="23"/>
          <w:szCs w:val="23"/>
        </w:rPr>
        <w:t xml:space="preserve"> без освидетельствования предыдущих скрываемых </w:t>
      </w:r>
      <w:r w:rsidRPr="006074AE">
        <w:rPr>
          <w:sz w:val="23"/>
          <w:szCs w:val="23"/>
        </w:rPr>
        <w:t>р</w:t>
      </w:r>
      <w:r w:rsidR="00D3284F" w:rsidRPr="006074AE">
        <w:rPr>
          <w:sz w:val="23"/>
          <w:szCs w:val="23"/>
        </w:rPr>
        <w:t>абот – в размере 50 000 (Пятьдесят тысяч) рублей;</w:t>
      </w:r>
    </w:p>
    <w:p w14:paraId="47E92E99" w14:textId="4CFC5E0E" w:rsidR="00D3284F"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каждый случай</w:t>
      </w:r>
      <w:r w:rsidR="00D3284F" w:rsidRPr="006074AE">
        <w:rPr>
          <w:sz w:val="23"/>
          <w:szCs w:val="23"/>
        </w:rPr>
        <w:t xml:space="preserve"> замены материалов, согласованных ранее Заказчиком в Технической документации, без предварительного согласования с Заказчиком – в размере 50 000 (Пятьдесят тысяч) рублей;</w:t>
      </w:r>
    </w:p>
    <w:p w14:paraId="76C12CCB" w14:textId="2B1E3799" w:rsidR="00D3284F"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случай </w:t>
      </w:r>
      <w:r w:rsidR="00D3284F" w:rsidRPr="006074AE">
        <w:rPr>
          <w:sz w:val="23"/>
          <w:szCs w:val="23"/>
        </w:rPr>
        <w:t>не</w:t>
      </w:r>
      <w:r w:rsidRPr="006074AE">
        <w:rPr>
          <w:sz w:val="23"/>
          <w:szCs w:val="23"/>
        </w:rPr>
        <w:t>явки</w:t>
      </w:r>
      <w:r w:rsidR="00D3284F" w:rsidRPr="006074AE">
        <w:rPr>
          <w:sz w:val="23"/>
          <w:szCs w:val="23"/>
        </w:rPr>
        <w:t xml:space="preserve"> уполномоченного </w:t>
      </w:r>
      <w:r w:rsidRPr="006074AE">
        <w:rPr>
          <w:sz w:val="23"/>
          <w:szCs w:val="23"/>
        </w:rPr>
        <w:t>п</w:t>
      </w:r>
      <w:r w:rsidR="00D3284F" w:rsidRPr="006074AE">
        <w:rPr>
          <w:sz w:val="23"/>
          <w:szCs w:val="23"/>
        </w:rPr>
        <w:t xml:space="preserve">редставителя Подрядчика для участия </w:t>
      </w:r>
      <w:r w:rsidR="00C52FF8" w:rsidRPr="006074AE">
        <w:rPr>
          <w:sz w:val="23"/>
          <w:szCs w:val="23"/>
        </w:rPr>
        <w:t xml:space="preserve">в технических совещаниях с Заказчиком или </w:t>
      </w:r>
      <w:r w:rsidR="00D3284F" w:rsidRPr="006074AE">
        <w:rPr>
          <w:sz w:val="23"/>
          <w:szCs w:val="23"/>
        </w:rPr>
        <w:t xml:space="preserve">в составлении акта о выявленных </w:t>
      </w:r>
      <w:r w:rsidRPr="006074AE">
        <w:rPr>
          <w:sz w:val="23"/>
          <w:szCs w:val="23"/>
        </w:rPr>
        <w:t>недостатках (</w:t>
      </w:r>
      <w:r w:rsidR="00D3284F" w:rsidRPr="006074AE">
        <w:rPr>
          <w:sz w:val="23"/>
          <w:szCs w:val="23"/>
        </w:rPr>
        <w:t>дефектах</w:t>
      </w:r>
      <w:r w:rsidRPr="006074AE">
        <w:rPr>
          <w:sz w:val="23"/>
          <w:szCs w:val="23"/>
        </w:rPr>
        <w:t>)</w:t>
      </w:r>
      <w:r w:rsidR="00D3284F" w:rsidRPr="006074AE">
        <w:rPr>
          <w:sz w:val="23"/>
          <w:szCs w:val="23"/>
        </w:rPr>
        <w:t xml:space="preserve"> – в размере 30 000 (Тридцать тысяч) рублей.</w:t>
      </w:r>
    </w:p>
    <w:p w14:paraId="35B449C7" w14:textId="77777777"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01309C" w:rsidRPr="006074AE">
        <w:rPr>
          <w:sz w:val="23"/>
          <w:szCs w:val="23"/>
        </w:rPr>
        <w:t xml:space="preserve">каждый случай </w:t>
      </w:r>
      <w:r w:rsidRPr="006074AE">
        <w:rPr>
          <w:sz w:val="23"/>
          <w:szCs w:val="23"/>
        </w:rPr>
        <w:t>нарушени</w:t>
      </w:r>
      <w:r w:rsidR="0001309C" w:rsidRPr="006074AE">
        <w:rPr>
          <w:sz w:val="23"/>
          <w:szCs w:val="23"/>
        </w:rPr>
        <w:t>я</w:t>
      </w:r>
      <w:r w:rsidRPr="006074AE">
        <w:rPr>
          <w:sz w:val="23"/>
          <w:szCs w:val="23"/>
        </w:rPr>
        <w:t xml:space="preserve"> обязанности по приемке, разгрузке, складированию, хранению и передаче для производства Работ материалов и/или оборудования, в том числе </w:t>
      </w:r>
      <w:r w:rsidRPr="006074AE">
        <w:rPr>
          <w:sz w:val="23"/>
          <w:szCs w:val="23"/>
        </w:rPr>
        <w:lastRenderedPageBreak/>
        <w:t>полученных от Заказчика – в размере 10 % (Десять процентов) от стоимости соответствующих материалов и/или оборудования;</w:t>
      </w:r>
    </w:p>
    <w:p w14:paraId="231A0CE6" w14:textId="6D5CF8C2" w:rsidR="0001309C"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w:t>
      </w:r>
      <w:r w:rsidR="00F062D9" w:rsidRPr="006074AE">
        <w:rPr>
          <w:sz w:val="23"/>
          <w:szCs w:val="23"/>
        </w:rPr>
        <w:t>а задержку устранения недостатков</w:t>
      </w:r>
      <w:r w:rsidR="006F3CAB" w:rsidRPr="006074AE">
        <w:rPr>
          <w:sz w:val="23"/>
          <w:szCs w:val="23"/>
        </w:rPr>
        <w:t>/дефектов</w:t>
      </w:r>
      <w:r w:rsidR="00F062D9" w:rsidRPr="006074AE">
        <w:rPr>
          <w:sz w:val="23"/>
          <w:szCs w:val="23"/>
        </w:rPr>
        <w:t xml:space="preserve"> выполнения </w:t>
      </w:r>
      <w:r w:rsidR="004A4F29" w:rsidRPr="006074AE">
        <w:rPr>
          <w:sz w:val="23"/>
          <w:szCs w:val="23"/>
        </w:rPr>
        <w:t>Р</w:t>
      </w:r>
      <w:r w:rsidR="00F062D9" w:rsidRPr="006074AE">
        <w:rPr>
          <w:sz w:val="23"/>
          <w:szCs w:val="23"/>
        </w:rPr>
        <w:t>абот и/или задержку возмещения расходов Заказчика на устранение недостатков</w:t>
      </w:r>
      <w:r w:rsidR="006F3CAB" w:rsidRPr="006074AE">
        <w:rPr>
          <w:sz w:val="23"/>
          <w:szCs w:val="23"/>
        </w:rPr>
        <w:t>/дефектов</w:t>
      </w:r>
      <w:r w:rsidR="00F062D9" w:rsidRPr="006074AE">
        <w:rPr>
          <w:sz w:val="23"/>
          <w:szCs w:val="23"/>
        </w:rPr>
        <w:t xml:space="preserve"> – пени в размере 1 %</w:t>
      </w:r>
      <w:r w:rsidR="00D3284F" w:rsidRPr="006074AE">
        <w:rPr>
          <w:sz w:val="23"/>
          <w:szCs w:val="23"/>
        </w:rPr>
        <w:t xml:space="preserve"> (Один процент)</w:t>
      </w:r>
      <w:r w:rsidR="00F062D9" w:rsidRPr="006074AE">
        <w:rPr>
          <w:sz w:val="23"/>
          <w:szCs w:val="23"/>
        </w:rPr>
        <w:t xml:space="preserve"> от стоимости </w:t>
      </w:r>
      <w:r w:rsidR="00D3284F" w:rsidRPr="006074AE">
        <w:rPr>
          <w:sz w:val="23"/>
          <w:szCs w:val="23"/>
        </w:rPr>
        <w:t>Р</w:t>
      </w:r>
      <w:r w:rsidR="00F062D9" w:rsidRPr="006074AE">
        <w:rPr>
          <w:sz w:val="23"/>
          <w:szCs w:val="23"/>
        </w:rPr>
        <w:t>абот по устранению недостатков за каждый день просрочки</w:t>
      </w:r>
      <w:r w:rsidRPr="006074AE">
        <w:rPr>
          <w:sz w:val="23"/>
          <w:szCs w:val="23"/>
        </w:rPr>
        <w:t>;</w:t>
      </w:r>
    </w:p>
    <w:p w14:paraId="396D8874" w14:textId="77777777" w:rsidR="00F062D9"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нарушение срока предоставления банковской гарантии, от которого зависят сроки оплаты авансового платежа и выполнения Работ по Договору, - в размере 10 % (Десять процентов) от Цены Работ по Договору</w:t>
      </w:r>
      <w:r w:rsidR="00D3284F" w:rsidRPr="006074AE">
        <w:rPr>
          <w:sz w:val="23"/>
          <w:szCs w:val="23"/>
        </w:rPr>
        <w:t>.</w:t>
      </w:r>
    </w:p>
    <w:p w14:paraId="3A18AD1F" w14:textId="5406447C" w:rsidR="00ED21B2" w:rsidRPr="006074AE" w:rsidRDefault="00F062D9" w:rsidP="00445FC3">
      <w:pPr>
        <w:pStyle w:val="21"/>
        <w:tabs>
          <w:tab w:val="left" w:pos="1134"/>
        </w:tabs>
        <w:ind w:right="0"/>
        <w:rPr>
          <w:sz w:val="23"/>
          <w:szCs w:val="23"/>
        </w:rPr>
      </w:pPr>
      <w:r w:rsidRPr="006074AE">
        <w:rPr>
          <w:sz w:val="23"/>
          <w:szCs w:val="23"/>
        </w:rPr>
        <w:t>15.</w:t>
      </w:r>
      <w:r w:rsidR="006F3CAB" w:rsidRPr="006074AE">
        <w:rPr>
          <w:sz w:val="23"/>
          <w:szCs w:val="23"/>
        </w:rPr>
        <w:t>5</w:t>
      </w:r>
      <w:r w:rsidRPr="006074AE">
        <w:rPr>
          <w:sz w:val="23"/>
          <w:szCs w:val="23"/>
        </w:rPr>
        <w:t xml:space="preserve">. За </w:t>
      </w:r>
      <w:r w:rsidR="00D3284F" w:rsidRPr="006074AE">
        <w:rPr>
          <w:sz w:val="23"/>
          <w:szCs w:val="23"/>
        </w:rPr>
        <w:t xml:space="preserve">нарушение условий об </w:t>
      </w:r>
      <w:r w:rsidRPr="006074AE">
        <w:rPr>
          <w:sz w:val="23"/>
          <w:szCs w:val="23"/>
        </w:rPr>
        <w:t>освобождени</w:t>
      </w:r>
      <w:r w:rsidR="00D3284F" w:rsidRPr="006074AE">
        <w:rPr>
          <w:sz w:val="23"/>
          <w:szCs w:val="23"/>
        </w:rPr>
        <w:t>и</w:t>
      </w:r>
      <w:r w:rsidRPr="006074AE">
        <w:rPr>
          <w:sz w:val="23"/>
          <w:szCs w:val="23"/>
        </w:rPr>
        <w:t xml:space="preserve"> </w:t>
      </w:r>
      <w:r w:rsidR="009918F5" w:rsidRPr="006074AE">
        <w:rPr>
          <w:sz w:val="23"/>
          <w:szCs w:val="23"/>
        </w:rPr>
        <w:t>С</w:t>
      </w:r>
      <w:r w:rsidR="004A4F29" w:rsidRPr="006074AE">
        <w:rPr>
          <w:sz w:val="23"/>
          <w:szCs w:val="23"/>
        </w:rPr>
        <w:t>троительной площадки</w:t>
      </w:r>
      <w:r w:rsidRPr="006074AE">
        <w:rPr>
          <w:sz w:val="23"/>
          <w:szCs w:val="23"/>
        </w:rPr>
        <w:t xml:space="preserve"> от принадлежащего Подрядчику имущества</w:t>
      </w:r>
      <w:r w:rsidR="00116B2E">
        <w:rPr>
          <w:sz w:val="23"/>
          <w:szCs w:val="23"/>
        </w:rPr>
        <w:t xml:space="preserve"> или возврат Строительной площадки</w:t>
      </w:r>
      <w:r w:rsidR="00D3284F" w:rsidRPr="006074AE">
        <w:rPr>
          <w:sz w:val="23"/>
          <w:szCs w:val="23"/>
        </w:rPr>
        <w:t xml:space="preserve">, Подрядчик уплачивает по письменному требованию Заказчика </w:t>
      </w:r>
      <w:r w:rsidRPr="006074AE">
        <w:rPr>
          <w:sz w:val="23"/>
          <w:szCs w:val="23"/>
        </w:rPr>
        <w:t xml:space="preserve">пени в размере 0,2 % </w:t>
      </w:r>
      <w:r w:rsidR="00D3284F" w:rsidRPr="006074AE">
        <w:rPr>
          <w:sz w:val="23"/>
          <w:szCs w:val="23"/>
        </w:rPr>
        <w:t xml:space="preserve">(Ноль целых две </w:t>
      </w:r>
      <w:r w:rsidR="00F166DD" w:rsidRPr="006074AE">
        <w:rPr>
          <w:sz w:val="23"/>
          <w:szCs w:val="23"/>
        </w:rPr>
        <w:t>десяты</w:t>
      </w:r>
      <w:r w:rsidR="00D3284F" w:rsidRPr="006074AE">
        <w:rPr>
          <w:sz w:val="23"/>
          <w:szCs w:val="23"/>
        </w:rPr>
        <w:t xml:space="preserve">х) </w:t>
      </w:r>
      <w:r w:rsidRPr="006074AE">
        <w:rPr>
          <w:sz w:val="23"/>
          <w:szCs w:val="23"/>
        </w:rPr>
        <w:t xml:space="preserve">от </w:t>
      </w:r>
      <w:r w:rsidR="00D3284F" w:rsidRPr="006074AE">
        <w:rPr>
          <w:sz w:val="23"/>
          <w:szCs w:val="23"/>
        </w:rPr>
        <w:t>Ц</w:t>
      </w:r>
      <w:r w:rsidRPr="006074AE">
        <w:rPr>
          <w:sz w:val="23"/>
          <w:szCs w:val="23"/>
        </w:rPr>
        <w:t>ены Работ</w:t>
      </w:r>
      <w:r w:rsidR="00D3284F" w:rsidRPr="006074AE">
        <w:rPr>
          <w:sz w:val="23"/>
          <w:szCs w:val="23"/>
        </w:rPr>
        <w:t xml:space="preserve"> по Договору</w:t>
      </w:r>
      <w:r w:rsidRPr="006074AE">
        <w:rPr>
          <w:sz w:val="23"/>
          <w:szCs w:val="23"/>
        </w:rPr>
        <w:t xml:space="preserve"> за каждые полные 7 (Семь) календарных дней просрочки до фактического исполнения обязательств.</w:t>
      </w:r>
    </w:p>
    <w:p w14:paraId="5FB65613" w14:textId="0B2733D5" w:rsidR="009A56EF" w:rsidRPr="006074AE" w:rsidRDefault="00ED21B2" w:rsidP="00445FC3">
      <w:pPr>
        <w:pStyle w:val="21"/>
        <w:tabs>
          <w:tab w:val="left" w:pos="1134"/>
        </w:tabs>
        <w:ind w:right="0"/>
        <w:rPr>
          <w:sz w:val="23"/>
          <w:szCs w:val="23"/>
        </w:rPr>
      </w:pPr>
      <w:r w:rsidRPr="006074AE">
        <w:rPr>
          <w:sz w:val="23"/>
          <w:szCs w:val="23"/>
        </w:rPr>
        <w:t xml:space="preserve">15.6. </w:t>
      </w:r>
      <w:r w:rsidR="00C71D47" w:rsidRPr="006074AE">
        <w:rPr>
          <w:sz w:val="23"/>
          <w:szCs w:val="23"/>
        </w:rPr>
        <w:t xml:space="preserve">В случае непредоставления в срок, установленный </w:t>
      </w:r>
      <w:r w:rsidR="00B97C91" w:rsidRPr="006074AE">
        <w:rPr>
          <w:sz w:val="23"/>
          <w:szCs w:val="23"/>
        </w:rPr>
        <w:t>Д</w:t>
      </w:r>
      <w:r w:rsidR="00C71D47" w:rsidRPr="006074AE">
        <w:rPr>
          <w:sz w:val="23"/>
          <w:szCs w:val="23"/>
        </w:rPr>
        <w:t>оговором</w:t>
      </w:r>
      <w:r w:rsidR="00B97C91" w:rsidRPr="006074AE">
        <w:rPr>
          <w:sz w:val="23"/>
          <w:szCs w:val="23"/>
        </w:rPr>
        <w:t xml:space="preserve">, Графика обеспечения Работ материалами и оборудованием, </w:t>
      </w:r>
      <w:r w:rsidR="00BA126E">
        <w:rPr>
          <w:sz w:val="23"/>
          <w:szCs w:val="23"/>
        </w:rPr>
        <w:t xml:space="preserve">ОРД, </w:t>
      </w:r>
      <w:r w:rsidR="00B97C91" w:rsidRPr="006074AE">
        <w:rPr>
          <w:sz w:val="23"/>
          <w:szCs w:val="23"/>
        </w:rPr>
        <w:t>ППР, ППР с использованием подъемных сооружений (ПС), технологических карт (ТК) на погрузочно-разгрузочные работы на Объекте,</w:t>
      </w:r>
      <w:r w:rsidR="00F95006" w:rsidRPr="006074AE">
        <w:rPr>
          <w:sz w:val="23"/>
          <w:szCs w:val="23"/>
        </w:rPr>
        <w:t xml:space="preserve"> отчетов о выполнении Работ,</w:t>
      </w:r>
      <w:r w:rsidR="00B97C91" w:rsidRPr="006074AE">
        <w:rPr>
          <w:sz w:val="23"/>
          <w:szCs w:val="23"/>
        </w:rPr>
        <w:t xml:space="preserve"> копий сертификатов и других документов, подтверждающих качество поставляемых Подрядчиком оборудования, конструкций, материалов, изделий</w:t>
      </w:r>
      <w:r w:rsidR="00F95006" w:rsidRPr="006074AE">
        <w:rPr>
          <w:sz w:val="23"/>
          <w:szCs w:val="23"/>
        </w:rPr>
        <w:t xml:space="preserve">, Подрядчик по письменному требованию Заказчика уплачивает штраф в размере 1 000 (Одна тысяча) рублей за каждый день просрочки, но не более </w:t>
      </w:r>
      <w:r w:rsidR="005E3042" w:rsidRPr="006074AE">
        <w:rPr>
          <w:sz w:val="23"/>
          <w:szCs w:val="23"/>
        </w:rPr>
        <w:t xml:space="preserve">5 </w:t>
      </w:r>
      <w:r w:rsidR="00F95006" w:rsidRPr="006074AE">
        <w:rPr>
          <w:sz w:val="23"/>
          <w:szCs w:val="23"/>
        </w:rPr>
        <w:t>%</w:t>
      </w:r>
      <w:r w:rsidR="00D3284F" w:rsidRPr="006074AE">
        <w:rPr>
          <w:sz w:val="23"/>
          <w:szCs w:val="23"/>
        </w:rPr>
        <w:t xml:space="preserve"> (Пять процентов)</w:t>
      </w:r>
      <w:r w:rsidR="00F95006" w:rsidRPr="006074AE">
        <w:rPr>
          <w:sz w:val="23"/>
          <w:szCs w:val="23"/>
        </w:rPr>
        <w:t xml:space="preserve"> от </w:t>
      </w:r>
      <w:r w:rsidR="008036DF" w:rsidRPr="006074AE">
        <w:rPr>
          <w:sz w:val="23"/>
          <w:szCs w:val="23"/>
        </w:rPr>
        <w:t>Ц</w:t>
      </w:r>
      <w:r w:rsidR="00F95006" w:rsidRPr="006074AE">
        <w:rPr>
          <w:sz w:val="23"/>
          <w:szCs w:val="23"/>
        </w:rPr>
        <w:t>ены Работ.</w:t>
      </w:r>
    </w:p>
    <w:p w14:paraId="7111129B" w14:textId="05D61D76"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7</w:t>
      </w:r>
      <w:r w:rsidRPr="006074AE">
        <w:rPr>
          <w:sz w:val="23"/>
          <w:szCs w:val="23"/>
        </w:rPr>
        <w:t>. За просрочку оплаты принятых Работ, при отсутствии вины Подрядчика, Заказчик по</w:t>
      </w:r>
      <w:r w:rsidR="001C6F58" w:rsidRPr="006074AE">
        <w:rPr>
          <w:sz w:val="23"/>
          <w:szCs w:val="23"/>
        </w:rPr>
        <w:t xml:space="preserve"> письменному</w:t>
      </w:r>
      <w:r w:rsidRPr="006074AE">
        <w:rPr>
          <w:sz w:val="23"/>
          <w:szCs w:val="23"/>
        </w:rPr>
        <w:t xml:space="preserve"> требованию Подрядчика уплачивает неустойку в размере </w:t>
      </w:r>
      <w:r w:rsidR="00F062D9" w:rsidRPr="006074AE">
        <w:rPr>
          <w:sz w:val="23"/>
          <w:szCs w:val="23"/>
        </w:rPr>
        <w:t>0,1 %</w:t>
      </w:r>
      <w:r w:rsidR="00822996" w:rsidRPr="006074AE">
        <w:rPr>
          <w:sz w:val="23"/>
          <w:szCs w:val="23"/>
        </w:rPr>
        <w:t xml:space="preserve"> </w:t>
      </w:r>
      <w:r w:rsidRPr="006074AE">
        <w:rPr>
          <w:sz w:val="23"/>
          <w:szCs w:val="23"/>
        </w:rPr>
        <w:t xml:space="preserve">от просроченной суммы за каждый день просрочки, но не более </w:t>
      </w:r>
      <w:r w:rsidR="005E3042" w:rsidRPr="006074AE">
        <w:rPr>
          <w:sz w:val="23"/>
          <w:szCs w:val="23"/>
        </w:rPr>
        <w:t xml:space="preserve">10 </w:t>
      </w:r>
      <w:r w:rsidRPr="006074AE">
        <w:rPr>
          <w:sz w:val="23"/>
          <w:szCs w:val="23"/>
        </w:rPr>
        <w:t>%</w:t>
      </w:r>
      <w:r w:rsidR="00D3284F" w:rsidRPr="006074AE">
        <w:rPr>
          <w:sz w:val="23"/>
          <w:szCs w:val="23"/>
        </w:rPr>
        <w:t xml:space="preserve"> (Десять процентов) </w:t>
      </w:r>
      <w:r w:rsidRPr="006074AE">
        <w:rPr>
          <w:sz w:val="23"/>
          <w:szCs w:val="23"/>
        </w:rPr>
        <w:t xml:space="preserve">от </w:t>
      </w:r>
      <w:r w:rsidR="00C92D90" w:rsidRPr="006074AE">
        <w:rPr>
          <w:sz w:val="23"/>
          <w:szCs w:val="23"/>
        </w:rPr>
        <w:t>просроченной суммы</w:t>
      </w:r>
      <w:r w:rsidRPr="006074AE">
        <w:rPr>
          <w:sz w:val="23"/>
          <w:szCs w:val="23"/>
        </w:rPr>
        <w:t>.</w:t>
      </w:r>
      <w:r w:rsidR="009D0634" w:rsidRPr="006074AE">
        <w:rPr>
          <w:sz w:val="23"/>
          <w:szCs w:val="23"/>
        </w:rPr>
        <w:t xml:space="preserve"> Неустойка за просрочку оплаты </w:t>
      </w:r>
      <w:r w:rsidR="00D95D3C" w:rsidRPr="006074AE">
        <w:rPr>
          <w:sz w:val="23"/>
          <w:szCs w:val="23"/>
        </w:rPr>
        <w:t>Р</w:t>
      </w:r>
      <w:r w:rsidR="009D0634" w:rsidRPr="006074AE">
        <w:rPr>
          <w:sz w:val="23"/>
          <w:szCs w:val="23"/>
        </w:rPr>
        <w:t xml:space="preserve">абот не начисляется в случае, если Подрядчиком не были своевременно предоставлены Заказчику надлежащим образом оформленные счет-фактура, счет на оплату выполненных </w:t>
      </w:r>
      <w:r w:rsidR="00D95D3C" w:rsidRPr="006074AE">
        <w:rPr>
          <w:sz w:val="23"/>
          <w:szCs w:val="23"/>
        </w:rPr>
        <w:t>Р</w:t>
      </w:r>
      <w:r w:rsidR="004A4F29" w:rsidRPr="006074AE">
        <w:rPr>
          <w:sz w:val="23"/>
          <w:szCs w:val="23"/>
        </w:rPr>
        <w:t>абот либо в случае</w:t>
      </w:r>
      <w:r w:rsidR="00100145" w:rsidRPr="006074AE">
        <w:rPr>
          <w:sz w:val="23"/>
          <w:szCs w:val="23"/>
        </w:rPr>
        <w:t>,</w:t>
      </w:r>
      <w:r w:rsidR="009D0634" w:rsidRPr="006074AE">
        <w:rPr>
          <w:sz w:val="23"/>
          <w:szCs w:val="23"/>
        </w:rPr>
        <w:t xml:space="preserve"> если названные документы были переданы Подрядчиком неуполномоченным лицам Заказчика</w:t>
      </w:r>
      <w:r w:rsidR="00D359B2" w:rsidRPr="006074AE">
        <w:rPr>
          <w:sz w:val="23"/>
          <w:szCs w:val="23"/>
        </w:rPr>
        <w:t>,</w:t>
      </w:r>
      <w:r w:rsidR="00C53F2F" w:rsidRPr="006074AE">
        <w:rPr>
          <w:sz w:val="23"/>
          <w:szCs w:val="23"/>
        </w:rPr>
        <w:t xml:space="preserve"> а также в иных случаях, установленных настоящим Договором, когда Заказчик вправе приостановить платеж по Договору.</w:t>
      </w:r>
      <w:r w:rsidR="009D0634" w:rsidRPr="006074AE">
        <w:rPr>
          <w:sz w:val="23"/>
          <w:szCs w:val="23"/>
        </w:rPr>
        <w:t xml:space="preserve"> </w:t>
      </w:r>
    </w:p>
    <w:p w14:paraId="3703C03E" w14:textId="77777777"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8</w:t>
      </w:r>
      <w:r w:rsidRPr="006074AE">
        <w:rPr>
          <w:sz w:val="23"/>
          <w:szCs w:val="23"/>
        </w:rPr>
        <w:t>. За просрочку возврата денежных средств, когда такой возврат предусмотрен Договором, Подрядчик по требованию Заказчика уплачивает неустойку в размере 0,</w:t>
      </w:r>
      <w:r w:rsidR="00A40940" w:rsidRPr="006074AE">
        <w:rPr>
          <w:sz w:val="23"/>
          <w:szCs w:val="23"/>
        </w:rPr>
        <w:t>5</w:t>
      </w:r>
      <w:r w:rsidR="00985455" w:rsidRPr="006074AE">
        <w:rPr>
          <w:sz w:val="23"/>
          <w:szCs w:val="23"/>
        </w:rPr>
        <w:t xml:space="preserve"> </w:t>
      </w:r>
      <w:r w:rsidRPr="006074AE">
        <w:rPr>
          <w:sz w:val="23"/>
          <w:szCs w:val="23"/>
        </w:rPr>
        <w:t>%</w:t>
      </w:r>
      <w:r w:rsidR="000701E0" w:rsidRPr="006074AE">
        <w:rPr>
          <w:sz w:val="23"/>
          <w:szCs w:val="23"/>
        </w:rPr>
        <w:t xml:space="preserve"> (Ноль целых пять десятых</w:t>
      </w:r>
      <w:r w:rsidR="00B6762E" w:rsidRPr="006074AE">
        <w:rPr>
          <w:sz w:val="23"/>
          <w:szCs w:val="23"/>
        </w:rPr>
        <w:t xml:space="preserve"> процента</w:t>
      </w:r>
      <w:r w:rsidR="000701E0" w:rsidRPr="006074AE">
        <w:rPr>
          <w:sz w:val="23"/>
          <w:szCs w:val="23"/>
        </w:rPr>
        <w:t>)</w:t>
      </w:r>
      <w:r w:rsidRPr="006074AE">
        <w:rPr>
          <w:sz w:val="23"/>
          <w:szCs w:val="23"/>
        </w:rPr>
        <w:t xml:space="preserve"> от просроченной суммы за каждый день просрочки.</w:t>
      </w:r>
    </w:p>
    <w:p w14:paraId="25F2CEC9" w14:textId="77777777"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9</w:t>
      </w:r>
      <w:r w:rsidRPr="006074AE">
        <w:rPr>
          <w:sz w:val="23"/>
          <w:szCs w:val="23"/>
        </w:rPr>
        <w:t>. В случае выполнения Работ силами Субподрядчика без получения предварительного письменного согласия Заказчика, Подрядчик</w:t>
      </w:r>
      <w:r w:rsidR="006F7E83" w:rsidRPr="006074AE">
        <w:rPr>
          <w:sz w:val="23"/>
          <w:szCs w:val="23"/>
        </w:rPr>
        <w:t>,</w:t>
      </w:r>
      <w:r w:rsidRPr="006074AE">
        <w:rPr>
          <w:sz w:val="23"/>
          <w:szCs w:val="23"/>
        </w:rPr>
        <w:t xml:space="preserve"> по требованию Заказчика</w:t>
      </w:r>
      <w:r w:rsidR="006F7E83" w:rsidRPr="006074AE">
        <w:rPr>
          <w:sz w:val="23"/>
          <w:szCs w:val="23"/>
        </w:rPr>
        <w:t>,</w:t>
      </w:r>
      <w:r w:rsidRPr="006074AE">
        <w:rPr>
          <w:sz w:val="23"/>
          <w:szCs w:val="23"/>
        </w:rPr>
        <w:t xml:space="preserve"> обязуется выплатить штраф в размере 20</w:t>
      </w:r>
      <w:r w:rsidR="00985455" w:rsidRPr="006074AE">
        <w:rPr>
          <w:sz w:val="23"/>
          <w:szCs w:val="23"/>
        </w:rPr>
        <w:t xml:space="preserve"> </w:t>
      </w:r>
      <w:r w:rsidRPr="006074AE">
        <w:rPr>
          <w:sz w:val="23"/>
          <w:szCs w:val="23"/>
        </w:rPr>
        <w:t>%</w:t>
      </w:r>
      <w:r w:rsidR="000701E0" w:rsidRPr="006074AE">
        <w:rPr>
          <w:sz w:val="23"/>
          <w:szCs w:val="23"/>
        </w:rPr>
        <w:t xml:space="preserve"> (Двадцать процентов) </w:t>
      </w:r>
      <w:r w:rsidR="00C92D90" w:rsidRPr="006074AE">
        <w:rPr>
          <w:sz w:val="23"/>
          <w:szCs w:val="23"/>
        </w:rPr>
        <w:t xml:space="preserve">от </w:t>
      </w:r>
      <w:r w:rsidR="00833948" w:rsidRPr="006074AE">
        <w:rPr>
          <w:sz w:val="23"/>
          <w:szCs w:val="23"/>
        </w:rPr>
        <w:t>Ц</w:t>
      </w:r>
      <w:r w:rsidRPr="006074AE">
        <w:rPr>
          <w:sz w:val="23"/>
          <w:szCs w:val="23"/>
        </w:rPr>
        <w:t>ены Работ, к выполнению которых был привлечен данный Субподрядчик</w:t>
      </w:r>
      <w:r w:rsidR="00E765CF" w:rsidRPr="006074AE">
        <w:rPr>
          <w:sz w:val="23"/>
          <w:szCs w:val="23"/>
        </w:rPr>
        <w:t xml:space="preserve">, а если переданный объем Работ невозможно определить </w:t>
      </w:r>
      <w:r w:rsidR="00985455" w:rsidRPr="006074AE">
        <w:rPr>
          <w:sz w:val="23"/>
          <w:szCs w:val="23"/>
        </w:rPr>
        <w:t xml:space="preserve">– </w:t>
      </w:r>
      <w:r w:rsidR="00E765CF" w:rsidRPr="006074AE">
        <w:rPr>
          <w:sz w:val="23"/>
          <w:szCs w:val="23"/>
        </w:rPr>
        <w:t>500</w:t>
      </w:r>
      <w:r w:rsidR="00D3284F" w:rsidRPr="006074AE">
        <w:rPr>
          <w:sz w:val="23"/>
          <w:szCs w:val="23"/>
        </w:rPr>
        <w:t> </w:t>
      </w:r>
      <w:r w:rsidR="00E765CF" w:rsidRPr="006074AE">
        <w:rPr>
          <w:sz w:val="23"/>
          <w:szCs w:val="23"/>
        </w:rPr>
        <w:t>000</w:t>
      </w:r>
      <w:r w:rsidR="00D3284F" w:rsidRPr="006074AE">
        <w:rPr>
          <w:sz w:val="23"/>
          <w:szCs w:val="23"/>
        </w:rPr>
        <w:t xml:space="preserve"> (Пятьсот тысяч)</w:t>
      </w:r>
      <w:r w:rsidR="00E765CF" w:rsidRPr="006074AE">
        <w:rPr>
          <w:sz w:val="23"/>
          <w:szCs w:val="23"/>
        </w:rPr>
        <w:t xml:space="preserve"> рублей за каждого Субподрядчика</w:t>
      </w:r>
      <w:r w:rsidR="000701E0" w:rsidRPr="006074AE">
        <w:rPr>
          <w:sz w:val="23"/>
          <w:szCs w:val="23"/>
        </w:rPr>
        <w:t>, привлеченного без получения предварительного письменного согласия Заказчика</w:t>
      </w:r>
      <w:r w:rsidR="00E765CF" w:rsidRPr="006074AE">
        <w:rPr>
          <w:sz w:val="23"/>
          <w:szCs w:val="23"/>
        </w:rPr>
        <w:t xml:space="preserve">. </w:t>
      </w:r>
    </w:p>
    <w:p w14:paraId="6EF3BAB3" w14:textId="77777777" w:rsidR="00CF09EB" w:rsidRPr="006074AE" w:rsidRDefault="00257C11" w:rsidP="00911FCB">
      <w:pPr>
        <w:ind w:firstLine="540"/>
        <w:jc w:val="both"/>
        <w:rPr>
          <w:sz w:val="23"/>
          <w:szCs w:val="23"/>
        </w:rPr>
      </w:pPr>
      <w:r w:rsidRPr="006074AE">
        <w:rPr>
          <w:sz w:val="23"/>
          <w:szCs w:val="23"/>
        </w:rPr>
        <w:t>15.</w:t>
      </w:r>
      <w:r w:rsidR="004A4F29" w:rsidRPr="006074AE">
        <w:rPr>
          <w:sz w:val="23"/>
          <w:szCs w:val="23"/>
        </w:rPr>
        <w:t>10</w:t>
      </w:r>
      <w:r w:rsidR="000E023B" w:rsidRPr="006074AE">
        <w:rPr>
          <w:sz w:val="23"/>
          <w:szCs w:val="23"/>
        </w:rPr>
        <w:t xml:space="preserve">. </w:t>
      </w:r>
      <w:r w:rsidR="002227D5" w:rsidRPr="006074AE">
        <w:rPr>
          <w:sz w:val="23"/>
          <w:szCs w:val="23"/>
        </w:rPr>
        <w:t>В случае</w:t>
      </w:r>
      <w:r w:rsidR="00CF09EB" w:rsidRPr="006074AE">
        <w:rPr>
          <w:sz w:val="23"/>
          <w:szCs w:val="23"/>
        </w:rPr>
        <w:t>:</w:t>
      </w:r>
    </w:p>
    <w:p w14:paraId="174E6263" w14:textId="77777777" w:rsidR="00CF09EB" w:rsidRPr="006074AE" w:rsidRDefault="00CF09EB" w:rsidP="00911FCB">
      <w:pPr>
        <w:ind w:firstLine="540"/>
        <w:jc w:val="both"/>
        <w:rPr>
          <w:sz w:val="23"/>
          <w:szCs w:val="23"/>
        </w:rPr>
      </w:pPr>
      <w:r w:rsidRPr="006074AE">
        <w:rPr>
          <w:sz w:val="23"/>
          <w:szCs w:val="23"/>
        </w:rPr>
        <w:t>-</w:t>
      </w:r>
      <w:r w:rsidR="002227D5" w:rsidRPr="006074AE">
        <w:rPr>
          <w:sz w:val="23"/>
          <w:szCs w:val="23"/>
        </w:rPr>
        <w:t xml:space="preserve"> предоставления недостоверных сведений, имеющих существенное значение для исполнения настоящего Договора, </w:t>
      </w:r>
    </w:p>
    <w:p w14:paraId="35211F19" w14:textId="40C2BCD5" w:rsidR="00CF09EB" w:rsidRPr="006074AE" w:rsidRDefault="00CF09EB" w:rsidP="00911FCB">
      <w:pPr>
        <w:ind w:firstLine="540"/>
        <w:jc w:val="both"/>
        <w:rPr>
          <w:sz w:val="23"/>
          <w:szCs w:val="23"/>
        </w:rPr>
      </w:pPr>
      <w:r w:rsidRPr="006074AE">
        <w:rPr>
          <w:sz w:val="23"/>
          <w:szCs w:val="23"/>
        </w:rPr>
        <w:t xml:space="preserve">- неисполнения Подрядчиком и/или Субподрядчиком обязанности по регистрации обособленного подразделения (п. 5.29 Договора), а также по трудоустройству всех работников, привлеченных Подрядчиком к Работам на срок более одного месяца, в таком обособленном подразделении, </w:t>
      </w:r>
    </w:p>
    <w:p w14:paraId="52B2BF39" w14:textId="2873888B" w:rsidR="002227D5" w:rsidRPr="006074AE" w:rsidRDefault="002227D5" w:rsidP="00445FC3">
      <w:pPr>
        <w:ind w:firstLine="540"/>
        <w:jc w:val="both"/>
        <w:rPr>
          <w:sz w:val="23"/>
          <w:szCs w:val="23"/>
        </w:rPr>
      </w:pPr>
      <w:r w:rsidRPr="006074AE">
        <w:rPr>
          <w:sz w:val="23"/>
          <w:szCs w:val="23"/>
        </w:rPr>
        <w:t>Заказчик вправе потребовать уплаты Подрядчиком штрафа в размере 5</w:t>
      </w:r>
      <w:r w:rsidR="007F7FEA" w:rsidRPr="006074AE">
        <w:rPr>
          <w:sz w:val="23"/>
          <w:szCs w:val="23"/>
        </w:rPr>
        <w:t xml:space="preserve"> </w:t>
      </w:r>
      <w:r w:rsidRPr="006074AE">
        <w:rPr>
          <w:sz w:val="23"/>
          <w:szCs w:val="23"/>
        </w:rPr>
        <w:t>%</w:t>
      </w:r>
      <w:r w:rsidR="000701E0" w:rsidRPr="006074AE">
        <w:rPr>
          <w:sz w:val="23"/>
          <w:szCs w:val="23"/>
        </w:rPr>
        <w:t xml:space="preserve"> (Пять процентов)</w:t>
      </w:r>
      <w:r w:rsidRPr="006074AE">
        <w:rPr>
          <w:sz w:val="23"/>
          <w:szCs w:val="23"/>
        </w:rPr>
        <w:t xml:space="preserve"> от Цены Работ по настоящему Договору.</w:t>
      </w:r>
    </w:p>
    <w:p w14:paraId="2E5ECFF0" w14:textId="7349FD28" w:rsidR="00321474" w:rsidRPr="006074AE" w:rsidRDefault="002227D5" w:rsidP="00445FC3">
      <w:pPr>
        <w:ind w:firstLine="540"/>
        <w:jc w:val="both"/>
        <w:rPr>
          <w:sz w:val="23"/>
          <w:szCs w:val="23"/>
        </w:rPr>
      </w:pPr>
      <w:r w:rsidRPr="006074AE">
        <w:rPr>
          <w:sz w:val="23"/>
          <w:szCs w:val="23"/>
        </w:rPr>
        <w:t>15.</w:t>
      </w:r>
      <w:r w:rsidR="006F3CAB" w:rsidRPr="006074AE">
        <w:rPr>
          <w:sz w:val="23"/>
          <w:szCs w:val="23"/>
        </w:rPr>
        <w:t>1</w:t>
      </w:r>
      <w:r w:rsidR="004A4F29" w:rsidRPr="006074AE">
        <w:rPr>
          <w:sz w:val="23"/>
          <w:szCs w:val="23"/>
        </w:rPr>
        <w:t>1</w:t>
      </w:r>
      <w:r w:rsidRPr="006074AE">
        <w:rPr>
          <w:sz w:val="23"/>
          <w:szCs w:val="23"/>
        </w:rPr>
        <w:t>.</w:t>
      </w:r>
      <w:r w:rsidR="00321474" w:rsidRPr="006074AE">
        <w:rPr>
          <w:sz w:val="23"/>
          <w:szCs w:val="23"/>
        </w:rPr>
        <w:t xml:space="preserve"> За самовольное подключение </w:t>
      </w:r>
      <w:r w:rsidR="000C1164" w:rsidRPr="006074AE">
        <w:rPr>
          <w:sz w:val="23"/>
          <w:szCs w:val="23"/>
        </w:rPr>
        <w:t>оборудования</w:t>
      </w:r>
      <w:r w:rsidR="00321474" w:rsidRPr="006074AE">
        <w:rPr>
          <w:sz w:val="23"/>
          <w:szCs w:val="23"/>
        </w:rPr>
        <w:t xml:space="preserve">, устройств Подрядчика, привлеченных им </w:t>
      </w:r>
      <w:r w:rsidR="00756495" w:rsidRPr="006074AE">
        <w:rPr>
          <w:sz w:val="23"/>
          <w:szCs w:val="23"/>
        </w:rPr>
        <w:t>Субподрядчиков</w:t>
      </w:r>
      <w:r w:rsidR="00756495" w:rsidRPr="006074AE" w:rsidDel="00756495">
        <w:rPr>
          <w:sz w:val="23"/>
          <w:szCs w:val="23"/>
        </w:rPr>
        <w:t xml:space="preserve"> </w:t>
      </w:r>
      <w:r w:rsidR="00321474" w:rsidRPr="006074AE">
        <w:rPr>
          <w:sz w:val="23"/>
          <w:szCs w:val="23"/>
        </w:rPr>
        <w:t>к электрическим сетям Подрядчик уплачивает Заказчику штраф в размере 10</w:t>
      </w:r>
      <w:r w:rsidR="004A4F29" w:rsidRPr="006074AE">
        <w:rPr>
          <w:sz w:val="23"/>
          <w:szCs w:val="23"/>
        </w:rPr>
        <w:t xml:space="preserve"> </w:t>
      </w:r>
      <w:r w:rsidR="00321474" w:rsidRPr="006074AE">
        <w:rPr>
          <w:sz w:val="23"/>
          <w:szCs w:val="23"/>
        </w:rPr>
        <w:t xml:space="preserve">% </w:t>
      </w:r>
      <w:r w:rsidR="000701E0" w:rsidRPr="006074AE">
        <w:rPr>
          <w:sz w:val="23"/>
          <w:szCs w:val="23"/>
        </w:rPr>
        <w:t xml:space="preserve">(Десять процентов) </w:t>
      </w:r>
      <w:r w:rsidR="00321474" w:rsidRPr="006074AE">
        <w:rPr>
          <w:sz w:val="23"/>
          <w:szCs w:val="23"/>
        </w:rPr>
        <w:t xml:space="preserve">от Цены Работ по настоящему Договору. </w:t>
      </w:r>
    </w:p>
    <w:p w14:paraId="25BA1431" w14:textId="2460354B" w:rsidR="00EA4784" w:rsidRPr="006074AE" w:rsidRDefault="00321474" w:rsidP="00445FC3">
      <w:pPr>
        <w:ind w:firstLine="540"/>
        <w:jc w:val="both"/>
        <w:rPr>
          <w:sz w:val="23"/>
          <w:szCs w:val="23"/>
        </w:rPr>
      </w:pPr>
      <w:r w:rsidRPr="006074AE">
        <w:rPr>
          <w:sz w:val="23"/>
          <w:szCs w:val="23"/>
        </w:rPr>
        <w:t>15.1</w:t>
      </w:r>
      <w:r w:rsidR="004A4F29" w:rsidRPr="006074AE">
        <w:rPr>
          <w:sz w:val="23"/>
          <w:szCs w:val="23"/>
        </w:rPr>
        <w:t>2</w:t>
      </w:r>
      <w:r w:rsidR="00A9508D" w:rsidRPr="006074AE">
        <w:rPr>
          <w:sz w:val="23"/>
          <w:szCs w:val="23"/>
        </w:rPr>
        <w:t>.</w:t>
      </w:r>
      <w:r w:rsidR="008036DF" w:rsidRPr="006074AE">
        <w:rPr>
          <w:sz w:val="23"/>
          <w:szCs w:val="23"/>
        </w:rPr>
        <w:t xml:space="preserve"> В случае непредоставления Подрядчиком Заказчику </w:t>
      </w:r>
      <w:r w:rsidR="00EA4784" w:rsidRPr="006074AE">
        <w:rPr>
          <w:sz w:val="23"/>
          <w:szCs w:val="23"/>
        </w:rPr>
        <w:t xml:space="preserve">в срок, установленный Договором или Заказчиком, </w:t>
      </w:r>
      <w:r w:rsidR="008036DF" w:rsidRPr="006074AE">
        <w:rPr>
          <w:sz w:val="23"/>
          <w:szCs w:val="23"/>
        </w:rPr>
        <w:t xml:space="preserve">полного комплекта Исполнительной документации на предъявляемый к приемке </w:t>
      </w:r>
      <w:r w:rsidR="00EA4784" w:rsidRPr="006074AE">
        <w:rPr>
          <w:sz w:val="23"/>
          <w:szCs w:val="23"/>
        </w:rPr>
        <w:t>или принятый по Акту КС-2 объем Работ</w:t>
      </w:r>
      <w:r w:rsidR="008036DF" w:rsidRPr="006074AE">
        <w:rPr>
          <w:sz w:val="23"/>
          <w:szCs w:val="23"/>
        </w:rPr>
        <w:t xml:space="preserve">, </w:t>
      </w:r>
      <w:r w:rsidR="00EA4784" w:rsidRPr="006074AE">
        <w:rPr>
          <w:sz w:val="23"/>
          <w:szCs w:val="23"/>
        </w:rPr>
        <w:t>Подрядчик обязан</w:t>
      </w:r>
      <w:r w:rsidR="00B31DE7" w:rsidRPr="006074AE">
        <w:rPr>
          <w:sz w:val="23"/>
          <w:szCs w:val="23"/>
        </w:rPr>
        <w:t xml:space="preserve"> в течение 5 (Пяти) рабочих дней</w:t>
      </w:r>
      <w:r w:rsidR="00EA4784" w:rsidRPr="006074AE">
        <w:rPr>
          <w:sz w:val="23"/>
          <w:szCs w:val="23"/>
        </w:rPr>
        <w:t xml:space="preserve"> по требованию Заказчика уплатить Заказчику штраф </w:t>
      </w:r>
      <w:r w:rsidR="008036DF" w:rsidRPr="006074AE">
        <w:rPr>
          <w:sz w:val="23"/>
          <w:szCs w:val="23"/>
        </w:rPr>
        <w:t>в размере 10 % (Десять процентов) от стоимости Работ, не подтвержденных Исполнительной документацией.</w:t>
      </w:r>
      <w:r w:rsidR="00EA4784" w:rsidRPr="006074AE">
        <w:rPr>
          <w:sz w:val="23"/>
          <w:szCs w:val="23"/>
        </w:rPr>
        <w:t xml:space="preserve"> В случае неоплаты Подрядчиком указанного штрафа, Заказчик вправе удержать сумму штрафа из стоимости подлежащих оплате Работ или из сумм Гарантийного фонда.</w:t>
      </w:r>
    </w:p>
    <w:p w14:paraId="13D3E98E" w14:textId="77777777" w:rsidR="00C53F2F" w:rsidRPr="006074AE" w:rsidRDefault="00C53F2F" w:rsidP="00445FC3">
      <w:pPr>
        <w:ind w:firstLine="540"/>
        <w:jc w:val="both"/>
        <w:rPr>
          <w:sz w:val="23"/>
          <w:szCs w:val="23"/>
        </w:rPr>
      </w:pPr>
      <w:r w:rsidRPr="006074AE">
        <w:rPr>
          <w:sz w:val="23"/>
          <w:szCs w:val="23"/>
        </w:rPr>
        <w:t>15.1</w:t>
      </w:r>
      <w:r w:rsidR="004A4F29" w:rsidRPr="006074AE">
        <w:rPr>
          <w:sz w:val="23"/>
          <w:szCs w:val="23"/>
        </w:rPr>
        <w:t>3</w:t>
      </w:r>
      <w:r w:rsidRPr="006074AE">
        <w:rPr>
          <w:sz w:val="23"/>
          <w:szCs w:val="23"/>
        </w:rPr>
        <w:t>. Подрядчик несет самостоятельную ответственность за нарушение Градостроительного кодекса РФ, Земельного кодекса РФ, Лесного кодекса РФ, предусмотренную КоАП РФ, УК РФ и иными нормативно-правовыми акт</w:t>
      </w:r>
      <w:r w:rsidR="00F01637" w:rsidRPr="006074AE">
        <w:rPr>
          <w:sz w:val="23"/>
          <w:szCs w:val="23"/>
        </w:rPr>
        <w:t>ами РФ, при этом</w:t>
      </w:r>
      <w:r w:rsidRPr="006074AE">
        <w:rPr>
          <w:sz w:val="23"/>
          <w:szCs w:val="23"/>
        </w:rPr>
        <w:t xml:space="preserve"> Подрядчик не освобождается от обязанности </w:t>
      </w:r>
      <w:r w:rsidRPr="006074AE">
        <w:rPr>
          <w:sz w:val="23"/>
          <w:szCs w:val="23"/>
        </w:rPr>
        <w:lastRenderedPageBreak/>
        <w:t xml:space="preserve">устранить допущенное нарушение, возместить причиненный им вред, в случае наложения административного штрафа на </w:t>
      </w:r>
      <w:r w:rsidR="007F7FEA" w:rsidRPr="006074AE">
        <w:rPr>
          <w:sz w:val="23"/>
          <w:szCs w:val="23"/>
        </w:rPr>
        <w:t>Заказчика</w:t>
      </w:r>
      <w:r w:rsidRPr="006074AE">
        <w:rPr>
          <w:sz w:val="23"/>
          <w:szCs w:val="23"/>
        </w:rPr>
        <w:t xml:space="preserve"> или </w:t>
      </w:r>
      <w:r w:rsidR="007F7FEA" w:rsidRPr="006074AE">
        <w:rPr>
          <w:sz w:val="23"/>
          <w:szCs w:val="23"/>
        </w:rPr>
        <w:t>Застройщика</w:t>
      </w:r>
      <w:r w:rsidRPr="006074AE">
        <w:rPr>
          <w:sz w:val="23"/>
          <w:szCs w:val="23"/>
        </w:rPr>
        <w:t xml:space="preserve"> контролирующими органами.</w:t>
      </w:r>
    </w:p>
    <w:p w14:paraId="43B3980B" w14:textId="568D1AB1" w:rsidR="00311D95" w:rsidRPr="006074AE" w:rsidRDefault="00C53F2F" w:rsidP="00445FC3">
      <w:pPr>
        <w:ind w:firstLine="540"/>
        <w:jc w:val="both"/>
        <w:rPr>
          <w:sz w:val="23"/>
          <w:szCs w:val="23"/>
        </w:rPr>
      </w:pPr>
      <w:r w:rsidRPr="006074AE">
        <w:rPr>
          <w:sz w:val="23"/>
          <w:szCs w:val="23"/>
        </w:rPr>
        <w:t>15.1</w:t>
      </w:r>
      <w:r w:rsidR="006F3CAB" w:rsidRPr="006074AE">
        <w:rPr>
          <w:sz w:val="23"/>
          <w:szCs w:val="23"/>
        </w:rPr>
        <w:t>4</w:t>
      </w:r>
      <w:r w:rsidRPr="006074AE">
        <w:rPr>
          <w:sz w:val="23"/>
          <w:szCs w:val="23"/>
        </w:rPr>
        <w:t xml:space="preserve">. Подрядчик не имеет права без предварительного письменного согласования с Заказчиком полностью или частично уступить третьему лицу права и передать обязанности по Договору. </w:t>
      </w:r>
      <w:r w:rsidR="00311D95" w:rsidRPr="006074AE">
        <w:rPr>
          <w:sz w:val="23"/>
          <w:szCs w:val="23"/>
        </w:rPr>
        <w:t>Подрядчик</w:t>
      </w:r>
      <w:r w:rsidRPr="006074AE">
        <w:rPr>
          <w:sz w:val="23"/>
          <w:szCs w:val="23"/>
        </w:rPr>
        <w:t>, нарушивш</w:t>
      </w:r>
      <w:r w:rsidR="00311D95" w:rsidRPr="006074AE">
        <w:rPr>
          <w:sz w:val="23"/>
          <w:szCs w:val="23"/>
        </w:rPr>
        <w:t>ий</w:t>
      </w:r>
      <w:r w:rsidRPr="006074AE">
        <w:rPr>
          <w:sz w:val="23"/>
          <w:szCs w:val="23"/>
        </w:rPr>
        <w:t xml:space="preserve"> данн</w:t>
      </w:r>
      <w:r w:rsidR="00311D95" w:rsidRPr="006074AE">
        <w:rPr>
          <w:sz w:val="23"/>
          <w:szCs w:val="23"/>
        </w:rPr>
        <w:t>ое условие, обязан</w:t>
      </w:r>
      <w:r w:rsidRPr="006074AE">
        <w:rPr>
          <w:sz w:val="23"/>
          <w:szCs w:val="23"/>
        </w:rPr>
        <w:t xml:space="preserve"> выплатить </w:t>
      </w:r>
      <w:r w:rsidR="00311D95" w:rsidRPr="006074AE">
        <w:rPr>
          <w:sz w:val="23"/>
          <w:szCs w:val="23"/>
        </w:rPr>
        <w:t>Заказчику</w:t>
      </w:r>
      <w:r w:rsidRPr="006074AE">
        <w:rPr>
          <w:sz w:val="23"/>
          <w:szCs w:val="23"/>
        </w:rPr>
        <w:t xml:space="preserve"> штраф в размере 20</w:t>
      </w:r>
      <w:r w:rsidR="007F7FEA" w:rsidRPr="006074AE">
        <w:rPr>
          <w:sz w:val="23"/>
          <w:szCs w:val="23"/>
        </w:rPr>
        <w:t xml:space="preserve"> </w:t>
      </w:r>
      <w:r w:rsidRPr="006074AE">
        <w:rPr>
          <w:sz w:val="23"/>
          <w:szCs w:val="23"/>
        </w:rPr>
        <w:t>%</w:t>
      </w:r>
      <w:r w:rsidR="000701E0" w:rsidRPr="006074AE">
        <w:rPr>
          <w:sz w:val="23"/>
          <w:szCs w:val="23"/>
        </w:rPr>
        <w:t xml:space="preserve"> (Двадцать процентов)</w:t>
      </w:r>
      <w:r w:rsidRPr="006074AE">
        <w:rPr>
          <w:sz w:val="23"/>
          <w:szCs w:val="23"/>
        </w:rPr>
        <w:t xml:space="preserve"> от </w:t>
      </w:r>
      <w:r w:rsidR="001A6031">
        <w:rPr>
          <w:sz w:val="23"/>
          <w:szCs w:val="23"/>
        </w:rPr>
        <w:t>Ц</w:t>
      </w:r>
      <w:r w:rsidRPr="006074AE">
        <w:rPr>
          <w:sz w:val="23"/>
          <w:szCs w:val="23"/>
        </w:rPr>
        <w:t xml:space="preserve">ены </w:t>
      </w:r>
      <w:r w:rsidR="000701E0" w:rsidRPr="006074AE">
        <w:rPr>
          <w:sz w:val="23"/>
          <w:szCs w:val="23"/>
        </w:rPr>
        <w:t xml:space="preserve">Работ по </w:t>
      </w:r>
      <w:r w:rsidRPr="006074AE">
        <w:rPr>
          <w:sz w:val="23"/>
          <w:szCs w:val="23"/>
        </w:rPr>
        <w:t>Договор</w:t>
      </w:r>
      <w:r w:rsidR="000701E0" w:rsidRPr="006074AE">
        <w:rPr>
          <w:sz w:val="23"/>
          <w:szCs w:val="23"/>
        </w:rPr>
        <w:t>у</w:t>
      </w:r>
      <w:r w:rsidRPr="006074AE">
        <w:rPr>
          <w:sz w:val="23"/>
          <w:szCs w:val="23"/>
        </w:rPr>
        <w:t>.</w:t>
      </w:r>
      <w:r w:rsidR="00311D95" w:rsidRPr="006074AE" w:rsidDel="00603CF6">
        <w:rPr>
          <w:sz w:val="23"/>
          <w:szCs w:val="23"/>
        </w:rPr>
        <w:t xml:space="preserve"> </w:t>
      </w:r>
    </w:p>
    <w:p w14:paraId="5BDCC552" w14:textId="77777777" w:rsidR="00EA28F9" w:rsidRPr="006074AE" w:rsidRDefault="00EA28F9" w:rsidP="00445FC3">
      <w:pPr>
        <w:ind w:firstLine="540"/>
        <w:jc w:val="both"/>
        <w:rPr>
          <w:sz w:val="23"/>
          <w:szCs w:val="23"/>
        </w:rPr>
      </w:pPr>
      <w:r w:rsidRPr="006074AE">
        <w:rPr>
          <w:sz w:val="23"/>
          <w:szCs w:val="23"/>
        </w:rPr>
        <w:t>15.1</w:t>
      </w:r>
      <w:r w:rsidR="006F3CAB" w:rsidRPr="006074AE">
        <w:rPr>
          <w:sz w:val="23"/>
          <w:szCs w:val="23"/>
        </w:rPr>
        <w:t>5</w:t>
      </w:r>
      <w:r w:rsidRPr="006074AE">
        <w:rPr>
          <w:sz w:val="23"/>
          <w:szCs w:val="23"/>
        </w:rPr>
        <w:t xml:space="preserve">. 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w:t>
      </w:r>
      <w:r w:rsidR="00756495" w:rsidRPr="006074AE">
        <w:rPr>
          <w:sz w:val="23"/>
          <w:szCs w:val="23"/>
        </w:rPr>
        <w:t>Субподрядчиков</w:t>
      </w:r>
      <w:r w:rsidR="00756495" w:rsidRPr="006074AE" w:rsidDel="00756495">
        <w:rPr>
          <w:sz w:val="23"/>
          <w:szCs w:val="23"/>
        </w:rPr>
        <w:t xml:space="preserve"> </w:t>
      </w:r>
      <w:r w:rsidRPr="006074AE">
        <w:rPr>
          <w:sz w:val="23"/>
          <w:szCs w:val="23"/>
        </w:rPr>
        <w:t>членства в саморегулируемой организации.</w:t>
      </w:r>
    </w:p>
    <w:p w14:paraId="3F8AC723" w14:textId="77777777" w:rsidR="00BD3B0A" w:rsidRPr="006074AE" w:rsidRDefault="00BD3B0A" w:rsidP="00445FC3">
      <w:pPr>
        <w:ind w:firstLine="540"/>
        <w:jc w:val="both"/>
        <w:rPr>
          <w:sz w:val="23"/>
          <w:szCs w:val="23"/>
        </w:rPr>
      </w:pPr>
      <w:r w:rsidRPr="006074AE">
        <w:rPr>
          <w:sz w:val="23"/>
          <w:szCs w:val="23"/>
        </w:rPr>
        <w:t>15.1</w:t>
      </w:r>
      <w:r w:rsidR="006F3CAB" w:rsidRPr="006074AE">
        <w:rPr>
          <w:sz w:val="23"/>
          <w:szCs w:val="23"/>
        </w:rPr>
        <w:t>6</w:t>
      </w:r>
      <w:r w:rsidRPr="006074AE">
        <w:rPr>
          <w:sz w:val="23"/>
          <w:szCs w:val="23"/>
        </w:rPr>
        <w:t>. В случае привлечения Заказчика к административной ответственности в результате ненадлежащего исполнения Подрядчиком условий Договора, повлекшего за собой наложение на Заказчика административного штрафа, Подрядчик (в случае, если не докажет отсутствие своей вины) обязуется в течение 3 (</w:t>
      </w:r>
      <w:r w:rsidR="00F01637" w:rsidRPr="006074AE">
        <w:rPr>
          <w:sz w:val="23"/>
          <w:szCs w:val="23"/>
        </w:rPr>
        <w:t>Т</w:t>
      </w:r>
      <w:r w:rsidRPr="006074AE">
        <w:rPr>
          <w:sz w:val="23"/>
          <w:szCs w:val="23"/>
        </w:rPr>
        <w:t xml:space="preserve">рех) </w:t>
      </w:r>
      <w:r w:rsidR="00030CB9" w:rsidRPr="006074AE">
        <w:rPr>
          <w:sz w:val="23"/>
          <w:szCs w:val="23"/>
        </w:rPr>
        <w:t xml:space="preserve">рабочих </w:t>
      </w:r>
      <w:r w:rsidRPr="006074AE">
        <w:rPr>
          <w:sz w:val="23"/>
          <w:szCs w:val="23"/>
        </w:rPr>
        <w:t xml:space="preserve">дней со дня вступления постановления или решения </w:t>
      </w:r>
      <w:r w:rsidR="00030CB9" w:rsidRPr="006074AE">
        <w:rPr>
          <w:sz w:val="23"/>
          <w:szCs w:val="23"/>
        </w:rPr>
        <w:t>о привлечении к административной ответственности</w:t>
      </w:r>
      <w:r w:rsidRPr="006074AE">
        <w:rPr>
          <w:sz w:val="23"/>
          <w:szCs w:val="23"/>
        </w:rPr>
        <w:t xml:space="preserve"> в законную силу</w:t>
      </w:r>
      <w:r w:rsidR="00030CB9" w:rsidRPr="006074AE">
        <w:rPr>
          <w:sz w:val="23"/>
          <w:szCs w:val="23"/>
        </w:rPr>
        <w:t>, либо со дня получения требования Заказчика (в случае получения требования от Заказчика позднее даты вступления постановления или решения в законную силу),</w:t>
      </w:r>
      <w:r w:rsidRPr="006074AE">
        <w:rPr>
          <w:sz w:val="23"/>
          <w:szCs w:val="23"/>
        </w:rPr>
        <w:t xml:space="preserve"> перечислить на расчетный счет Заказчика соответствующую сумму</w:t>
      </w:r>
      <w:r w:rsidR="00030CB9" w:rsidRPr="006074AE">
        <w:rPr>
          <w:sz w:val="23"/>
          <w:szCs w:val="23"/>
        </w:rPr>
        <w:t xml:space="preserve"> административного</w:t>
      </w:r>
      <w:r w:rsidRPr="006074AE">
        <w:rPr>
          <w:sz w:val="23"/>
          <w:szCs w:val="23"/>
        </w:rPr>
        <w:t xml:space="preserve"> штрафа, а также компенсировать убытки </w:t>
      </w:r>
      <w:r w:rsidR="00030CB9" w:rsidRPr="006074AE">
        <w:rPr>
          <w:sz w:val="23"/>
          <w:szCs w:val="23"/>
        </w:rPr>
        <w:t xml:space="preserve">Заказчика </w:t>
      </w:r>
      <w:r w:rsidRPr="006074AE">
        <w:rPr>
          <w:sz w:val="23"/>
          <w:szCs w:val="23"/>
        </w:rPr>
        <w:t>в виде реального ущерба.</w:t>
      </w:r>
    </w:p>
    <w:p w14:paraId="4A065637" w14:textId="77777777" w:rsidR="00BD3B0A" w:rsidRPr="006074AE" w:rsidRDefault="00BD3B0A" w:rsidP="00445FC3">
      <w:pPr>
        <w:ind w:firstLine="540"/>
        <w:jc w:val="both"/>
        <w:rPr>
          <w:sz w:val="23"/>
          <w:szCs w:val="23"/>
        </w:rPr>
      </w:pPr>
      <w:r w:rsidRPr="006074AE">
        <w:rPr>
          <w:sz w:val="23"/>
          <w:szCs w:val="23"/>
        </w:rPr>
        <w:t>15.1</w:t>
      </w:r>
      <w:r w:rsidR="006F3CAB" w:rsidRPr="006074AE">
        <w:rPr>
          <w:sz w:val="23"/>
          <w:szCs w:val="23"/>
        </w:rPr>
        <w:t>7</w:t>
      </w:r>
      <w:r w:rsidRPr="006074AE">
        <w:rPr>
          <w:sz w:val="23"/>
          <w:szCs w:val="23"/>
        </w:rPr>
        <w:t xml:space="preserve">. В случае появления у Заказчика имущественных потерь по итогам налогового контроля в виде </w:t>
      </w:r>
      <w:proofErr w:type="spellStart"/>
      <w:r w:rsidRPr="006074AE">
        <w:rPr>
          <w:sz w:val="23"/>
          <w:szCs w:val="23"/>
        </w:rPr>
        <w:t>доначисленных</w:t>
      </w:r>
      <w:proofErr w:type="spellEnd"/>
      <w:r w:rsidRPr="006074AE">
        <w:rPr>
          <w:sz w:val="23"/>
          <w:szCs w:val="23"/>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074AE">
        <w:rPr>
          <w:sz w:val="23"/>
          <w:szCs w:val="23"/>
        </w:rPr>
        <w:t>доначисленных</w:t>
      </w:r>
      <w:proofErr w:type="spellEnd"/>
      <w:r w:rsidRPr="006074AE">
        <w:rPr>
          <w:sz w:val="23"/>
          <w:szCs w:val="23"/>
        </w:rPr>
        <w:t xml:space="preserve"> налогов, пени, штрафов, в том числе суммы отказа в налоговых вычетах НДС с момента выявления таких потерь и до окончания 5-летнего периода после передачи </w:t>
      </w:r>
      <w:r w:rsidR="00C66DA7" w:rsidRPr="006074AE">
        <w:rPr>
          <w:sz w:val="23"/>
          <w:szCs w:val="23"/>
        </w:rPr>
        <w:t xml:space="preserve">результата </w:t>
      </w:r>
      <w:r w:rsidRPr="006074AE">
        <w:rPr>
          <w:sz w:val="23"/>
          <w:szCs w:val="23"/>
        </w:rPr>
        <w:t xml:space="preserve">работ Заказчику по </w:t>
      </w:r>
      <w:r w:rsidR="009A1527" w:rsidRPr="006074AE">
        <w:rPr>
          <w:sz w:val="23"/>
          <w:szCs w:val="23"/>
        </w:rPr>
        <w:t>Договору.</w:t>
      </w:r>
    </w:p>
    <w:p w14:paraId="70266746" w14:textId="77777777" w:rsidR="00BD3B0A" w:rsidRPr="006074AE" w:rsidRDefault="00BD3B0A" w:rsidP="00445FC3">
      <w:pPr>
        <w:ind w:firstLine="540"/>
        <w:jc w:val="both"/>
        <w:rPr>
          <w:sz w:val="23"/>
          <w:szCs w:val="23"/>
        </w:rPr>
      </w:pPr>
      <w:r w:rsidRPr="006074AE">
        <w:rPr>
          <w:sz w:val="23"/>
          <w:szCs w:val="23"/>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0C54ECD5" w14:textId="77777777" w:rsidR="00035B12" w:rsidRPr="006074AE" w:rsidRDefault="00BD3B0A" w:rsidP="00445FC3">
      <w:pPr>
        <w:ind w:firstLine="540"/>
        <w:jc w:val="both"/>
        <w:rPr>
          <w:sz w:val="23"/>
          <w:szCs w:val="23"/>
        </w:rPr>
      </w:pPr>
      <w:r w:rsidRPr="006074AE">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p>
    <w:p w14:paraId="310E595B" w14:textId="77777777" w:rsidR="00035B12" w:rsidRPr="006074AE" w:rsidRDefault="00035B12" w:rsidP="00445FC3">
      <w:pPr>
        <w:ind w:firstLine="540"/>
        <w:jc w:val="both"/>
        <w:rPr>
          <w:sz w:val="23"/>
          <w:szCs w:val="23"/>
        </w:rPr>
      </w:pPr>
      <w:r w:rsidRPr="006074AE">
        <w:rPr>
          <w:sz w:val="23"/>
          <w:szCs w:val="23"/>
        </w:rPr>
        <w:t>15.1</w:t>
      </w:r>
      <w:r w:rsidR="006F3CAB" w:rsidRPr="006074AE">
        <w:rPr>
          <w:sz w:val="23"/>
          <w:szCs w:val="23"/>
        </w:rPr>
        <w:t>8</w:t>
      </w:r>
      <w:r w:rsidRPr="006074AE">
        <w:rPr>
          <w:sz w:val="23"/>
          <w:szCs w:val="23"/>
        </w:rPr>
        <w:t>. 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0E86D7D2" w14:textId="77777777" w:rsidR="00035B12" w:rsidRPr="006074AE" w:rsidRDefault="00035B12" w:rsidP="00445FC3">
      <w:pPr>
        <w:ind w:firstLine="540"/>
        <w:jc w:val="both"/>
        <w:rPr>
          <w:sz w:val="23"/>
          <w:szCs w:val="23"/>
        </w:rPr>
      </w:pPr>
      <w:r w:rsidRPr="006074AE">
        <w:rPr>
          <w:sz w:val="23"/>
          <w:szCs w:val="23"/>
        </w:rPr>
        <w:t>15.1</w:t>
      </w:r>
      <w:r w:rsidR="006F3CAB" w:rsidRPr="006074AE">
        <w:rPr>
          <w:sz w:val="23"/>
          <w:szCs w:val="23"/>
        </w:rPr>
        <w:t>9</w:t>
      </w:r>
      <w:r w:rsidRPr="006074AE">
        <w:rPr>
          <w:sz w:val="23"/>
          <w:szCs w:val="23"/>
        </w:rPr>
        <w:t>. 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66124C02" w14:textId="77777777" w:rsidR="00035B12" w:rsidRPr="006074AE" w:rsidRDefault="00035B12" w:rsidP="00445FC3">
      <w:pPr>
        <w:ind w:firstLine="540"/>
        <w:jc w:val="both"/>
        <w:rPr>
          <w:sz w:val="23"/>
          <w:szCs w:val="23"/>
        </w:rPr>
      </w:pPr>
      <w:r w:rsidRPr="006074AE">
        <w:rPr>
          <w:sz w:val="23"/>
          <w:szCs w:val="23"/>
        </w:rPr>
        <w:t>15.</w:t>
      </w:r>
      <w:r w:rsidR="006F3CAB" w:rsidRPr="006074AE">
        <w:rPr>
          <w:sz w:val="23"/>
          <w:szCs w:val="23"/>
        </w:rPr>
        <w:t>20</w:t>
      </w:r>
      <w:r w:rsidRPr="006074AE">
        <w:rPr>
          <w:sz w:val="23"/>
          <w:szCs w:val="23"/>
        </w:rPr>
        <w:t>. 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66FAD5D2" w14:textId="72D0382B"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1</w:t>
      </w:r>
      <w:r w:rsidRPr="006074AE">
        <w:rPr>
          <w:sz w:val="23"/>
          <w:szCs w:val="23"/>
        </w:rPr>
        <w:t>. В случае возникновения каких-либо претензий к персоналу Подрядчика</w:t>
      </w:r>
      <w:r w:rsidR="00641F63" w:rsidRPr="006074AE">
        <w:rPr>
          <w:sz w:val="23"/>
          <w:szCs w:val="23"/>
        </w:rPr>
        <w:t xml:space="preserve"> (Субподрядчика) или иным привлеченным им лицам</w:t>
      </w:r>
      <w:r w:rsidRPr="006074AE">
        <w:rPr>
          <w:sz w:val="23"/>
          <w:szCs w:val="23"/>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FE9C51C"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2</w:t>
      </w:r>
      <w:r w:rsidRPr="006074AE">
        <w:rPr>
          <w:sz w:val="23"/>
          <w:szCs w:val="23"/>
        </w:rPr>
        <w:t xml:space="preserve">. 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в счет Цены Работ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понесенные на основании вступившего в </w:t>
      </w:r>
      <w:r w:rsidRPr="006074AE">
        <w:rPr>
          <w:sz w:val="23"/>
          <w:szCs w:val="23"/>
        </w:rPr>
        <w:lastRenderedPageBreak/>
        <w:t>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063BABA0"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3</w:t>
      </w:r>
      <w:r w:rsidRPr="006074AE">
        <w:rPr>
          <w:sz w:val="23"/>
          <w:szCs w:val="23"/>
        </w:rPr>
        <w:t xml:space="preserve">. 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3A33D48B"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4</w:t>
      </w:r>
      <w:r w:rsidRPr="006074AE">
        <w:rPr>
          <w:sz w:val="23"/>
          <w:szCs w:val="23"/>
        </w:rPr>
        <w:t>. При несоблюдении Подрядчиком сроков выполнения земляных работ, согласованных Сторонами в Календарном графике выполнения работ (Приложение № 2 к Договору),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r w:rsidR="00DD5415" w:rsidRPr="006074AE">
        <w:rPr>
          <w:sz w:val="23"/>
          <w:szCs w:val="23"/>
        </w:rPr>
        <w:t xml:space="preserve"> (если применимо)</w:t>
      </w:r>
      <w:r w:rsidRPr="006074AE">
        <w:rPr>
          <w:sz w:val="23"/>
          <w:szCs w:val="23"/>
        </w:rPr>
        <w:t>.</w:t>
      </w:r>
    </w:p>
    <w:p w14:paraId="716DB3E8" w14:textId="293C9949" w:rsidR="00035B12" w:rsidRPr="006074AE" w:rsidRDefault="00035B12" w:rsidP="00445FC3">
      <w:pPr>
        <w:ind w:firstLine="540"/>
        <w:jc w:val="both"/>
        <w:rPr>
          <w:sz w:val="23"/>
          <w:szCs w:val="23"/>
        </w:rPr>
      </w:pPr>
      <w:bookmarkStart w:id="41" w:name="_Ref506223787"/>
      <w:r w:rsidRPr="006074AE">
        <w:rPr>
          <w:sz w:val="23"/>
          <w:szCs w:val="23"/>
        </w:rPr>
        <w:t>15.2</w:t>
      </w:r>
      <w:r w:rsidR="006F3CAB" w:rsidRPr="006074AE">
        <w:rPr>
          <w:sz w:val="23"/>
          <w:szCs w:val="23"/>
        </w:rPr>
        <w:t>5</w:t>
      </w:r>
      <w:r w:rsidRPr="006074AE">
        <w:rPr>
          <w:sz w:val="23"/>
          <w:szCs w:val="23"/>
        </w:rPr>
        <w:t xml:space="preserve">. В случае нарушения Подрядчиком обязательств, предусмотренных </w:t>
      </w:r>
      <w:r w:rsidR="00A66609" w:rsidRPr="006074AE">
        <w:rPr>
          <w:sz w:val="23"/>
          <w:szCs w:val="23"/>
        </w:rPr>
        <w:t>п. 1</w:t>
      </w:r>
      <w:r w:rsidR="00B41A35" w:rsidRPr="006074AE">
        <w:rPr>
          <w:sz w:val="23"/>
          <w:szCs w:val="23"/>
        </w:rPr>
        <w:t>9</w:t>
      </w:r>
      <w:r w:rsidR="00A66609" w:rsidRPr="006074AE">
        <w:rPr>
          <w:sz w:val="23"/>
          <w:szCs w:val="23"/>
        </w:rPr>
        <w:t>.4. Договора</w:t>
      </w:r>
      <w:r w:rsidRPr="006074AE">
        <w:rPr>
          <w:sz w:val="23"/>
          <w:szCs w:val="23"/>
        </w:rPr>
        <w:t>, Подрядчик обязуется возместить Заказчику все понесенные убытки.</w:t>
      </w:r>
      <w:bookmarkEnd w:id="41"/>
    </w:p>
    <w:p w14:paraId="189BBC33" w14:textId="77777777" w:rsidR="00035B12" w:rsidRPr="006074AE" w:rsidRDefault="00CF7F59" w:rsidP="00445FC3">
      <w:pPr>
        <w:ind w:firstLine="540"/>
        <w:jc w:val="both"/>
        <w:rPr>
          <w:sz w:val="23"/>
          <w:szCs w:val="23"/>
        </w:rPr>
      </w:pPr>
      <w:r w:rsidRPr="006074AE">
        <w:rPr>
          <w:sz w:val="23"/>
          <w:szCs w:val="23"/>
        </w:rPr>
        <w:t>15.</w:t>
      </w:r>
      <w:r w:rsidR="00A66609" w:rsidRPr="006074AE">
        <w:rPr>
          <w:sz w:val="23"/>
          <w:szCs w:val="23"/>
        </w:rPr>
        <w:t>2</w:t>
      </w:r>
      <w:r w:rsidR="006F3CAB" w:rsidRPr="006074AE">
        <w:rPr>
          <w:sz w:val="23"/>
          <w:szCs w:val="23"/>
        </w:rPr>
        <w:t>6</w:t>
      </w:r>
      <w:r w:rsidRPr="006074AE">
        <w:rPr>
          <w:sz w:val="23"/>
          <w:szCs w:val="23"/>
        </w:rPr>
        <w:t>.</w:t>
      </w:r>
      <w:r w:rsidR="003C0753" w:rsidRPr="006074AE">
        <w:rPr>
          <w:sz w:val="23"/>
          <w:szCs w:val="23"/>
        </w:rPr>
        <w:t xml:space="preserve"> </w:t>
      </w:r>
      <w:r w:rsidR="007D36DF" w:rsidRPr="006074AE">
        <w:rPr>
          <w:sz w:val="23"/>
          <w:szCs w:val="23"/>
        </w:rPr>
        <w:t>Заказчик имеет право удержать сумму неустойки, штрафа</w:t>
      </w:r>
      <w:r w:rsidR="004623BC" w:rsidRPr="006074AE">
        <w:rPr>
          <w:sz w:val="23"/>
          <w:szCs w:val="23"/>
        </w:rPr>
        <w:t>, убытков</w:t>
      </w:r>
      <w:r w:rsidR="007D36DF" w:rsidRPr="006074AE">
        <w:rPr>
          <w:sz w:val="23"/>
          <w:szCs w:val="23"/>
        </w:rPr>
        <w:t xml:space="preserve"> из подлежащей оплате</w:t>
      </w:r>
      <w:r w:rsidR="00AE04CE" w:rsidRPr="006074AE">
        <w:rPr>
          <w:sz w:val="23"/>
          <w:szCs w:val="23"/>
        </w:rPr>
        <w:t xml:space="preserve"> </w:t>
      </w:r>
      <w:r w:rsidR="007D3C53" w:rsidRPr="006074AE">
        <w:rPr>
          <w:sz w:val="23"/>
          <w:szCs w:val="23"/>
        </w:rPr>
        <w:t xml:space="preserve">стоимости работ, предварительно </w:t>
      </w:r>
      <w:r w:rsidR="00AE04CE" w:rsidRPr="006074AE">
        <w:rPr>
          <w:sz w:val="23"/>
          <w:szCs w:val="23"/>
        </w:rPr>
        <w:t>письменно уведомив Подрядчика</w:t>
      </w:r>
      <w:r w:rsidR="004F090E" w:rsidRPr="006074AE">
        <w:rPr>
          <w:sz w:val="23"/>
          <w:szCs w:val="23"/>
        </w:rPr>
        <w:t xml:space="preserve"> либо потребовать оплаты суммы неустойки, штрафа, пени, убытков. </w:t>
      </w:r>
      <w:r w:rsidR="00030CB9" w:rsidRPr="006074AE">
        <w:rPr>
          <w:sz w:val="23"/>
          <w:szCs w:val="23"/>
        </w:rPr>
        <w:t>Если иной срок не предусмотрен Договором, с</w:t>
      </w:r>
      <w:r w:rsidR="004F090E" w:rsidRPr="006074AE">
        <w:rPr>
          <w:sz w:val="23"/>
          <w:szCs w:val="23"/>
        </w:rPr>
        <w:t>уммы неусто</w:t>
      </w:r>
      <w:r w:rsidR="00030CB9" w:rsidRPr="006074AE">
        <w:rPr>
          <w:sz w:val="23"/>
          <w:szCs w:val="23"/>
        </w:rPr>
        <w:t>е</w:t>
      </w:r>
      <w:r w:rsidR="004F090E" w:rsidRPr="006074AE">
        <w:rPr>
          <w:sz w:val="23"/>
          <w:szCs w:val="23"/>
        </w:rPr>
        <w:t>к, штраф</w:t>
      </w:r>
      <w:r w:rsidR="00030CB9" w:rsidRPr="006074AE">
        <w:rPr>
          <w:sz w:val="23"/>
          <w:szCs w:val="23"/>
        </w:rPr>
        <w:t>ов</w:t>
      </w:r>
      <w:r w:rsidR="004F090E" w:rsidRPr="006074AE">
        <w:rPr>
          <w:sz w:val="23"/>
          <w:szCs w:val="23"/>
        </w:rPr>
        <w:t>, пени, убытков должны быть оплачены Подрядчиком в течение 10 (</w:t>
      </w:r>
      <w:r w:rsidR="00DB2D08" w:rsidRPr="006074AE">
        <w:rPr>
          <w:sz w:val="23"/>
          <w:szCs w:val="23"/>
        </w:rPr>
        <w:t>Д</w:t>
      </w:r>
      <w:r w:rsidR="004F090E" w:rsidRPr="006074AE">
        <w:rPr>
          <w:sz w:val="23"/>
          <w:szCs w:val="23"/>
        </w:rPr>
        <w:t xml:space="preserve">есяти) </w:t>
      </w:r>
      <w:r w:rsidR="00DB2D08" w:rsidRPr="006074AE">
        <w:rPr>
          <w:sz w:val="23"/>
          <w:szCs w:val="23"/>
        </w:rPr>
        <w:t xml:space="preserve">календарных </w:t>
      </w:r>
      <w:r w:rsidR="004F090E" w:rsidRPr="006074AE">
        <w:rPr>
          <w:sz w:val="23"/>
          <w:szCs w:val="23"/>
        </w:rPr>
        <w:t>дней с даты получения письменного требования Заказчика</w:t>
      </w:r>
      <w:r w:rsidR="006A78C7" w:rsidRPr="006074AE">
        <w:rPr>
          <w:sz w:val="23"/>
          <w:szCs w:val="23"/>
        </w:rPr>
        <w:t xml:space="preserve">, если Заказчик не воспользовался своим правом на удержание сумм неустойки, штрафа, убытков из стоимости Работ. </w:t>
      </w:r>
    </w:p>
    <w:p w14:paraId="298FC02E" w14:textId="77777777" w:rsidR="00035B12" w:rsidRPr="006074AE" w:rsidRDefault="00A66609" w:rsidP="00445FC3">
      <w:pPr>
        <w:ind w:firstLine="540"/>
        <w:jc w:val="both"/>
        <w:rPr>
          <w:sz w:val="23"/>
          <w:szCs w:val="23"/>
        </w:rPr>
      </w:pPr>
      <w:r w:rsidRPr="006074AE">
        <w:rPr>
          <w:sz w:val="23"/>
          <w:szCs w:val="23"/>
        </w:rPr>
        <w:t>15.2</w:t>
      </w:r>
      <w:r w:rsidR="006F3CAB" w:rsidRPr="006074AE">
        <w:rPr>
          <w:sz w:val="23"/>
          <w:szCs w:val="23"/>
        </w:rPr>
        <w:t>7</w:t>
      </w:r>
      <w:r w:rsidRPr="006074AE">
        <w:rPr>
          <w:sz w:val="23"/>
          <w:szCs w:val="23"/>
        </w:rPr>
        <w:t xml:space="preserve">. </w:t>
      </w:r>
      <w:r w:rsidR="00035B12" w:rsidRPr="006074AE">
        <w:rPr>
          <w:sz w:val="23"/>
          <w:szCs w:val="23"/>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ACC5B6A" w14:textId="732617CE" w:rsidR="00E063AC" w:rsidRPr="006074AE" w:rsidRDefault="00FD56CF"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15.28. </w:t>
      </w:r>
      <w:r w:rsidR="007A3D36" w:rsidRPr="006074AE">
        <w:rPr>
          <w:sz w:val="23"/>
          <w:szCs w:val="23"/>
        </w:rPr>
        <w:t xml:space="preserve">В случае неисполнения Подрядчиком </w:t>
      </w:r>
      <w:r w:rsidR="00917A75" w:rsidRPr="006074AE">
        <w:rPr>
          <w:sz w:val="23"/>
          <w:szCs w:val="23"/>
        </w:rPr>
        <w:t>мероприятий по предотвращению распространения инфекци</w:t>
      </w:r>
      <w:r w:rsidR="00AF709D" w:rsidRPr="006074AE">
        <w:rPr>
          <w:sz w:val="23"/>
          <w:szCs w:val="23"/>
        </w:rPr>
        <w:t>й</w:t>
      </w:r>
      <w:r w:rsidR="00917A75" w:rsidRPr="006074AE">
        <w:rPr>
          <w:sz w:val="23"/>
          <w:szCs w:val="23"/>
        </w:rPr>
        <w:t xml:space="preserve"> (</w:t>
      </w:r>
      <w:r w:rsidR="00E063AC" w:rsidRPr="006074AE">
        <w:rPr>
          <w:sz w:val="23"/>
          <w:szCs w:val="23"/>
        </w:rPr>
        <w:t>п</w:t>
      </w:r>
      <w:r w:rsidR="002F5518" w:rsidRPr="006074AE">
        <w:rPr>
          <w:sz w:val="23"/>
          <w:szCs w:val="23"/>
        </w:rPr>
        <w:t>.</w:t>
      </w:r>
      <w:r w:rsidR="00E063AC" w:rsidRPr="006074AE">
        <w:rPr>
          <w:sz w:val="23"/>
          <w:szCs w:val="23"/>
        </w:rPr>
        <w:t xml:space="preserve"> </w:t>
      </w:r>
      <w:r w:rsidR="008F23B3" w:rsidRPr="006074AE">
        <w:rPr>
          <w:sz w:val="23"/>
          <w:szCs w:val="23"/>
        </w:rPr>
        <w:t>5.39.</w:t>
      </w:r>
      <w:r w:rsidR="00E063AC" w:rsidRPr="006074AE">
        <w:rPr>
          <w:sz w:val="23"/>
          <w:szCs w:val="23"/>
        </w:rPr>
        <w:t>1 Договора</w:t>
      </w:r>
      <w:r w:rsidR="00917A75" w:rsidRPr="006074AE">
        <w:rPr>
          <w:sz w:val="23"/>
          <w:szCs w:val="23"/>
        </w:rPr>
        <w:t>)</w:t>
      </w:r>
      <w:r w:rsidR="00E063AC" w:rsidRPr="006074AE">
        <w:rPr>
          <w:sz w:val="23"/>
          <w:szCs w:val="23"/>
        </w:rPr>
        <w:t xml:space="preserve"> Заказчик вправе:</w:t>
      </w:r>
    </w:p>
    <w:p w14:paraId="5CDB958C" w14:textId="77777777" w:rsidR="00CB3D90" w:rsidRPr="006074AE" w:rsidRDefault="00E063AC"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 отказать в допуске </w:t>
      </w:r>
      <w:r w:rsidR="00917A75" w:rsidRPr="006074AE">
        <w:rPr>
          <w:sz w:val="23"/>
          <w:szCs w:val="23"/>
        </w:rPr>
        <w:t>на Строительную площадку работнику(</w:t>
      </w:r>
      <w:proofErr w:type="spellStart"/>
      <w:r w:rsidR="00917A75" w:rsidRPr="006074AE">
        <w:rPr>
          <w:sz w:val="23"/>
          <w:szCs w:val="23"/>
        </w:rPr>
        <w:t>ам</w:t>
      </w:r>
      <w:proofErr w:type="spellEnd"/>
      <w:r w:rsidR="00917A75" w:rsidRPr="006074AE">
        <w:rPr>
          <w:sz w:val="23"/>
          <w:szCs w:val="23"/>
        </w:rPr>
        <w:t xml:space="preserve">) Подрядчика (Субподрядчика) либо </w:t>
      </w:r>
      <w:r w:rsidRPr="006074AE">
        <w:rPr>
          <w:sz w:val="23"/>
          <w:szCs w:val="23"/>
        </w:rPr>
        <w:t>отстранить от Работ</w:t>
      </w:r>
      <w:r w:rsidR="00CB3D90" w:rsidRPr="006074AE">
        <w:rPr>
          <w:sz w:val="23"/>
          <w:szCs w:val="23"/>
        </w:rPr>
        <w:t>ы</w:t>
      </w:r>
      <w:r w:rsidRPr="006074AE">
        <w:rPr>
          <w:sz w:val="23"/>
          <w:szCs w:val="23"/>
        </w:rPr>
        <w:t xml:space="preserve"> </w:t>
      </w:r>
      <w:r w:rsidR="00917A75" w:rsidRPr="006074AE">
        <w:rPr>
          <w:sz w:val="23"/>
          <w:szCs w:val="23"/>
        </w:rPr>
        <w:t xml:space="preserve">и удалить с территории Строительной площадки </w:t>
      </w:r>
      <w:r w:rsidRPr="006074AE">
        <w:rPr>
          <w:sz w:val="23"/>
          <w:szCs w:val="23"/>
        </w:rPr>
        <w:t>работника</w:t>
      </w:r>
      <w:r w:rsidR="00917A75" w:rsidRPr="006074AE">
        <w:rPr>
          <w:sz w:val="23"/>
          <w:szCs w:val="23"/>
        </w:rPr>
        <w:t xml:space="preserve"> (</w:t>
      </w:r>
      <w:proofErr w:type="spellStart"/>
      <w:r w:rsidR="00917A75" w:rsidRPr="006074AE">
        <w:rPr>
          <w:sz w:val="23"/>
          <w:szCs w:val="23"/>
        </w:rPr>
        <w:t>ов</w:t>
      </w:r>
      <w:proofErr w:type="spellEnd"/>
      <w:r w:rsidR="00917A75" w:rsidRPr="006074AE">
        <w:rPr>
          <w:sz w:val="23"/>
          <w:szCs w:val="23"/>
        </w:rPr>
        <w:t>)</w:t>
      </w:r>
      <w:r w:rsidRPr="006074AE">
        <w:rPr>
          <w:sz w:val="23"/>
          <w:szCs w:val="23"/>
        </w:rPr>
        <w:t xml:space="preserve"> Подрядчика (Субподрядчика)</w:t>
      </w:r>
      <w:r w:rsidR="00102D94" w:rsidRPr="006074AE">
        <w:rPr>
          <w:sz w:val="23"/>
          <w:szCs w:val="23"/>
        </w:rPr>
        <w:t>;</w:t>
      </w:r>
    </w:p>
    <w:p w14:paraId="6F0503DB" w14:textId="77777777" w:rsidR="00102D94" w:rsidRPr="006074AE" w:rsidRDefault="00102D94"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приостановить исполнение Договора (выполнение Работ);</w:t>
      </w:r>
    </w:p>
    <w:p w14:paraId="2E71ED42" w14:textId="77777777" w:rsidR="00CB3D90" w:rsidRPr="006074AE" w:rsidRDefault="00CB3D90"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потребовать уплаты</w:t>
      </w:r>
      <w:r w:rsidR="00E063AC" w:rsidRPr="006074AE">
        <w:rPr>
          <w:sz w:val="23"/>
          <w:szCs w:val="23"/>
        </w:rPr>
        <w:t xml:space="preserve"> штраф</w:t>
      </w:r>
      <w:r w:rsidRPr="006074AE">
        <w:rPr>
          <w:sz w:val="23"/>
          <w:szCs w:val="23"/>
        </w:rPr>
        <w:t xml:space="preserve">а в размере 1 % </w:t>
      </w:r>
      <w:r w:rsidR="00030CB9" w:rsidRPr="006074AE">
        <w:rPr>
          <w:sz w:val="23"/>
          <w:szCs w:val="23"/>
        </w:rPr>
        <w:t xml:space="preserve">(Одного процента) </w:t>
      </w:r>
      <w:r w:rsidRPr="006074AE">
        <w:rPr>
          <w:sz w:val="23"/>
          <w:szCs w:val="23"/>
        </w:rPr>
        <w:t>от цены Договора.</w:t>
      </w:r>
    </w:p>
    <w:p w14:paraId="63A7CAD3" w14:textId="176C3612" w:rsidR="00CB3D90" w:rsidRPr="006074AE" w:rsidRDefault="00CB3D90" w:rsidP="00CB3D90">
      <w:pPr>
        <w:ind w:firstLine="567"/>
        <w:jc w:val="both"/>
        <w:rPr>
          <w:sz w:val="23"/>
          <w:szCs w:val="23"/>
        </w:rPr>
      </w:pPr>
      <w:r w:rsidRPr="006074AE">
        <w:rPr>
          <w:sz w:val="23"/>
          <w:szCs w:val="23"/>
        </w:rPr>
        <w:t xml:space="preserve">15.29. </w:t>
      </w:r>
      <w:r w:rsidR="00E063AC" w:rsidRPr="006074AE">
        <w:rPr>
          <w:sz w:val="23"/>
          <w:szCs w:val="23"/>
        </w:rPr>
        <w:t>В случае приостановления по решению Заказчика или уполномоченных органов, должностных лиц исполнения Договора (приостановления выполнения Работ) вследствие нарушений Подрядчиком (работниками Подрядчика</w:t>
      </w:r>
      <w:r w:rsidR="00030CB9" w:rsidRPr="006074AE">
        <w:rPr>
          <w:sz w:val="23"/>
          <w:szCs w:val="23"/>
        </w:rPr>
        <w:t>/</w:t>
      </w:r>
      <w:r w:rsidR="00E063AC" w:rsidRPr="006074AE">
        <w:rPr>
          <w:sz w:val="23"/>
          <w:szCs w:val="23"/>
        </w:rPr>
        <w:t xml:space="preserve">Субподрядчика) положений </w:t>
      </w:r>
      <w:r w:rsidR="002F5518" w:rsidRPr="006074AE">
        <w:rPr>
          <w:sz w:val="23"/>
          <w:szCs w:val="23"/>
        </w:rPr>
        <w:t xml:space="preserve">п. </w:t>
      </w:r>
      <w:r w:rsidR="008F23B3" w:rsidRPr="006074AE">
        <w:rPr>
          <w:sz w:val="23"/>
          <w:szCs w:val="23"/>
        </w:rPr>
        <w:t>5.39.</w:t>
      </w:r>
      <w:r w:rsidR="00E063AC" w:rsidRPr="006074AE">
        <w:rPr>
          <w:sz w:val="23"/>
          <w:szCs w:val="23"/>
        </w:rPr>
        <w:t>1. Договора, Подрядчик обязан незамедлительно устранять выявленные нарушения. При этом любые расходы на устранение нарушений, расходы, связанные с простоем техники, оборудования, персонала и т.п. Заказчика, Подрядчика</w:t>
      </w:r>
      <w:r w:rsidR="00030CB9" w:rsidRPr="006074AE">
        <w:rPr>
          <w:sz w:val="23"/>
          <w:szCs w:val="23"/>
        </w:rPr>
        <w:t>/</w:t>
      </w:r>
      <w:r w:rsidR="00E063AC" w:rsidRPr="006074AE">
        <w:rPr>
          <w:sz w:val="23"/>
          <w:szCs w:val="23"/>
        </w:rPr>
        <w:t xml:space="preserve">Субподрядчика и любых иных третьих лиц несет Подрядчик. </w:t>
      </w:r>
    </w:p>
    <w:bookmarkEnd w:id="40"/>
    <w:p w14:paraId="371CF64A" w14:textId="77777777" w:rsidR="00CB3D90" w:rsidRPr="006074AE" w:rsidRDefault="00CB3D90" w:rsidP="00CB3D90">
      <w:pPr>
        <w:ind w:firstLine="567"/>
        <w:jc w:val="both"/>
        <w:rPr>
          <w:sz w:val="23"/>
          <w:szCs w:val="23"/>
        </w:rPr>
      </w:pPr>
      <w:r w:rsidRPr="006074AE">
        <w:rPr>
          <w:sz w:val="23"/>
          <w:szCs w:val="23"/>
        </w:rPr>
        <w:t xml:space="preserve">Подрядчик в сроки и порядке, предусмотренным требованием Заказчика, обязан возместить Заказчику убытки, связанные с таким приостановлением исполнения Договора (выполнения Работ). Убытки Подрядчика, возникшие в результате приостановления исполнения Договора (выполнения Работ), возмещению не подлежат. </w:t>
      </w:r>
    </w:p>
    <w:p w14:paraId="6D215577" w14:textId="77777777" w:rsidR="007A3D36" w:rsidRPr="006074AE" w:rsidRDefault="007A3D36" w:rsidP="00445FC3">
      <w:pPr>
        <w:ind w:firstLine="540"/>
        <w:jc w:val="both"/>
        <w:rPr>
          <w:sz w:val="23"/>
          <w:szCs w:val="23"/>
        </w:rPr>
      </w:pPr>
    </w:p>
    <w:p w14:paraId="32D8953E" w14:textId="77777777" w:rsidR="005C1AC5" w:rsidRPr="006074AE" w:rsidRDefault="005C1AC5" w:rsidP="00445FC3">
      <w:pPr>
        <w:ind w:firstLine="540"/>
        <w:jc w:val="center"/>
        <w:rPr>
          <w:b/>
          <w:caps/>
          <w:sz w:val="23"/>
          <w:szCs w:val="23"/>
        </w:rPr>
      </w:pPr>
      <w:r w:rsidRPr="006074AE">
        <w:rPr>
          <w:b/>
          <w:sz w:val="23"/>
          <w:szCs w:val="23"/>
        </w:rPr>
        <w:t xml:space="preserve">16. </w:t>
      </w:r>
      <w:r w:rsidRPr="006074AE">
        <w:rPr>
          <w:b/>
          <w:caps/>
          <w:sz w:val="23"/>
          <w:szCs w:val="23"/>
        </w:rPr>
        <w:t>Действие Договора</w:t>
      </w:r>
    </w:p>
    <w:p w14:paraId="39E22B4A" w14:textId="77777777" w:rsidR="005C1AC5" w:rsidRPr="006074AE" w:rsidRDefault="005C1AC5" w:rsidP="00445FC3">
      <w:pPr>
        <w:ind w:firstLine="540"/>
        <w:jc w:val="both"/>
        <w:rPr>
          <w:sz w:val="23"/>
          <w:szCs w:val="23"/>
        </w:rPr>
      </w:pPr>
      <w:bookmarkStart w:id="42" w:name="_Hlk45617739"/>
      <w:r w:rsidRPr="006074AE">
        <w:rPr>
          <w:sz w:val="23"/>
          <w:szCs w:val="23"/>
        </w:rPr>
        <w:t>16.1. Настоящий Договор считается заключенным с момента его подписания и действует до исполнения Сторонами всех обязательств по нему.</w:t>
      </w:r>
      <w:r w:rsidR="005C497E" w:rsidRPr="006074AE">
        <w:rPr>
          <w:sz w:val="23"/>
          <w:szCs w:val="23"/>
        </w:rPr>
        <w:t xml:space="preserve"> Моменту подписания настоящего Договора соответствует календарная дата, указанная в правом верхнем углу первой страницы Договора. </w:t>
      </w:r>
    </w:p>
    <w:p w14:paraId="34A37F77" w14:textId="77777777" w:rsidR="009C4B96" w:rsidRPr="006074AE" w:rsidRDefault="009C4B96" w:rsidP="00445FC3">
      <w:pPr>
        <w:ind w:firstLine="540"/>
        <w:jc w:val="both"/>
        <w:rPr>
          <w:sz w:val="23"/>
          <w:szCs w:val="23"/>
        </w:rPr>
      </w:pPr>
      <w:r w:rsidRPr="006074AE">
        <w:rPr>
          <w:sz w:val="23"/>
          <w:szCs w:val="23"/>
          <w:highlight w:val="green"/>
        </w:rPr>
        <w:t>Или</w:t>
      </w:r>
    </w:p>
    <w:p w14:paraId="7F5DB9F0" w14:textId="77777777" w:rsidR="009C4B96" w:rsidRPr="006074AE" w:rsidRDefault="009C4B96" w:rsidP="00445FC3">
      <w:pPr>
        <w:ind w:firstLine="540"/>
        <w:jc w:val="both"/>
        <w:rPr>
          <w:sz w:val="23"/>
          <w:szCs w:val="23"/>
        </w:rPr>
      </w:pPr>
      <w:r w:rsidRPr="006074AE">
        <w:rPr>
          <w:sz w:val="23"/>
          <w:szCs w:val="23"/>
        </w:rPr>
        <w:t>16.1. Настоящий Договор считается заключенным с момента его подписания и действует до исполнения Сторонами всех обязательств по нему. Моменту подписания настоящего Договора соответствует календарная дата, указанная в правом верхнем углу первой страницы Договора. Стороны пришли к соглашению применять настоящ</w:t>
      </w:r>
      <w:r w:rsidR="00DF7DEA" w:rsidRPr="006074AE">
        <w:rPr>
          <w:sz w:val="23"/>
          <w:szCs w:val="23"/>
        </w:rPr>
        <w:t>ий</w:t>
      </w:r>
      <w:r w:rsidRPr="006074AE">
        <w:rPr>
          <w:sz w:val="23"/>
          <w:szCs w:val="23"/>
        </w:rPr>
        <w:t xml:space="preserve"> Договор </w:t>
      </w:r>
      <w:r w:rsidR="00DF7DEA" w:rsidRPr="006074AE">
        <w:rPr>
          <w:sz w:val="23"/>
          <w:szCs w:val="23"/>
        </w:rPr>
        <w:t>к</w:t>
      </w:r>
      <w:r w:rsidRPr="006074AE">
        <w:rPr>
          <w:sz w:val="23"/>
          <w:szCs w:val="23"/>
        </w:rPr>
        <w:t xml:space="preserve"> отношения</w:t>
      </w:r>
      <w:r w:rsidR="00DF7DEA" w:rsidRPr="006074AE">
        <w:rPr>
          <w:sz w:val="23"/>
          <w:szCs w:val="23"/>
        </w:rPr>
        <w:t>м</w:t>
      </w:r>
      <w:r w:rsidRPr="006074AE">
        <w:rPr>
          <w:sz w:val="23"/>
          <w:szCs w:val="23"/>
        </w:rPr>
        <w:t xml:space="preserve"> Сторон, возникши</w:t>
      </w:r>
      <w:r w:rsidR="00DF7DEA" w:rsidRPr="006074AE">
        <w:rPr>
          <w:sz w:val="23"/>
          <w:szCs w:val="23"/>
        </w:rPr>
        <w:t>м</w:t>
      </w:r>
      <w:r w:rsidRPr="006074AE">
        <w:rPr>
          <w:sz w:val="23"/>
          <w:szCs w:val="23"/>
        </w:rPr>
        <w:t xml:space="preserve"> с «___» _________ 20__ г.</w:t>
      </w:r>
    </w:p>
    <w:p w14:paraId="49B337DB" w14:textId="77777777" w:rsidR="005C1AC5" w:rsidRPr="006074AE" w:rsidRDefault="005C1AC5" w:rsidP="00445FC3">
      <w:pPr>
        <w:ind w:firstLine="540"/>
        <w:jc w:val="both"/>
        <w:rPr>
          <w:sz w:val="23"/>
          <w:szCs w:val="23"/>
        </w:rPr>
      </w:pPr>
      <w:r w:rsidRPr="006074AE">
        <w:rPr>
          <w:sz w:val="23"/>
          <w:szCs w:val="23"/>
        </w:rPr>
        <w:t>16.2. Заказчик вправе</w:t>
      </w:r>
      <w:r w:rsidR="009D27B5" w:rsidRPr="006074AE">
        <w:rPr>
          <w:sz w:val="23"/>
          <w:szCs w:val="23"/>
        </w:rPr>
        <w:t xml:space="preserve"> </w:t>
      </w:r>
      <w:r w:rsidRPr="006074AE">
        <w:rPr>
          <w:sz w:val="23"/>
          <w:szCs w:val="23"/>
        </w:rPr>
        <w:t>в одностороннем порядке отказаться от дальнейшего исполнения настоящего Договора</w:t>
      </w:r>
      <w:r w:rsidR="00342C78" w:rsidRPr="006074AE">
        <w:rPr>
          <w:sz w:val="23"/>
          <w:szCs w:val="23"/>
        </w:rPr>
        <w:t xml:space="preserve"> </w:t>
      </w:r>
      <w:r w:rsidR="002C5E30" w:rsidRPr="006074AE">
        <w:rPr>
          <w:sz w:val="23"/>
          <w:szCs w:val="23"/>
        </w:rPr>
        <w:t xml:space="preserve">полностью или в части </w:t>
      </w:r>
      <w:r w:rsidR="00342C78" w:rsidRPr="006074AE">
        <w:rPr>
          <w:sz w:val="23"/>
          <w:szCs w:val="23"/>
        </w:rPr>
        <w:t xml:space="preserve">(расторгнуть </w:t>
      </w:r>
      <w:r w:rsidR="00244845" w:rsidRPr="006074AE">
        <w:rPr>
          <w:sz w:val="23"/>
          <w:szCs w:val="23"/>
        </w:rPr>
        <w:t>Д</w:t>
      </w:r>
      <w:r w:rsidR="00342C78" w:rsidRPr="006074AE">
        <w:rPr>
          <w:sz w:val="23"/>
          <w:szCs w:val="23"/>
        </w:rPr>
        <w:t>оговор)</w:t>
      </w:r>
      <w:r w:rsidR="009D27B5" w:rsidRPr="006074AE">
        <w:rPr>
          <w:sz w:val="23"/>
          <w:szCs w:val="23"/>
        </w:rPr>
        <w:t xml:space="preserve"> без обращения в суд</w:t>
      </w:r>
      <w:r w:rsidRPr="006074AE">
        <w:rPr>
          <w:sz w:val="23"/>
          <w:szCs w:val="23"/>
        </w:rPr>
        <w:t xml:space="preserve"> </w:t>
      </w:r>
      <w:r w:rsidR="006A78C7" w:rsidRPr="006074AE">
        <w:rPr>
          <w:sz w:val="23"/>
          <w:szCs w:val="23"/>
        </w:rPr>
        <w:t xml:space="preserve">и без </w:t>
      </w:r>
      <w:r w:rsidR="006A78C7" w:rsidRPr="006074AE">
        <w:rPr>
          <w:sz w:val="23"/>
          <w:szCs w:val="23"/>
        </w:rPr>
        <w:lastRenderedPageBreak/>
        <w:t xml:space="preserve">возмещения Подрядчику убытков, связанных с отказом от </w:t>
      </w:r>
      <w:r w:rsidR="00244845" w:rsidRPr="006074AE">
        <w:rPr>
          <w:sz w:val="23"/>
          <w:szCs w:val="23"/>
        </w:rPr>
        <w:t>Договора</w:t>
      </w:r>
      <w:r w:rsidR="006A78C7" w:rsidRPr="006074AE">
        <w:rPr>
          <w:sz w:val="23"/>
          <w:szCs w:val="23"/>
        </w:rPr>
        <w:t xml:space="preserve">, </w:t>
      </w:r>
      <w:r w:rsidRPr="006074AE">
        <w:rPr>
          <w:sz w:val="23"/>
          <w:szCs w:val="23"/>
        </w:rPr>
        <w:t xml:space="preserve">в следующих случаях, предварительно письменно уведомив Подрядчика: </w:t>
      </w:r>
    </w:p>
    <w:p w14:paraId="7B729636" w14:textId="77777777" w:rsidR="005C1AC5" w:rsidRPr="006074AE" w:rsidRDefault="00DE75CA" w:rsidP="00445FC3">
      <w:pPr>
        <w:ind w:firstLine="540"/>
        <w:jc w:val="both"/>
        <w:rPr>
          <w:sz w:val="23"/>
          <w:szCs w:val="23"/>
        </w:rPr>
      </w:pPr>
      <w:r w:rsidRPr="006074AE">
        <w:rPr>
          <w:sz w:val="23"/>
          <w:szCs w:val="23"/>
        </w:rPr>
        <w:t xml:space="preserve">- </w:t>
      </w:r>
      <w:r w:rsidR="00316860" w:rsidRPr="006074AE">
        <w:rPr>
          <w:sz w:val="23"/>
          <w:szCs w:val="23"/>
        </w:rPr>
        <w:t xml:space="preserve">отзыва/выявления отсутствия лицензии Подрядчика, окончания срока ее действия, отсутствия права Подрядчика выполнять </w:t>
      </w:r>
      <w:r w:rsidR="00244845" w:rsidRPr="006074AE">
        <w:rPr>
          <w:sz w:val="23"/>
          <w:szCs w:val="23"/>
        </w:rPr>
        <w:t>Работы</w:t>
      </w:r>
      <w:r w:rsidR="00316860" w:rsidRPr="006074AE">
        <w:rPr>
          <w:sz w:val="23"/>
          <w:szCs w:val="23"/>
        </w:rPr>
        <w:t>, изменение условий членства либо прекращение членства Подрядчика в саморегулируемой организации</w:t>
      </w:r>
      <w:r w:rsidR="00750B5D" w:rsidRPr="006074AE">
        <w:rPr>
          <w:sz w:val="23"/>
          <w:szCs w:val="23"/>
        </w:rPr>
        <w:t>;</w:t>
      </w:r>
    </w:p>
    <w:p w14:paraId="75F984A8"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06328BB" w14:textId="77777777" w:rsidR="00750B5D" w:rsidRPr="006074AE" w:rsidRDefault="00DE75CA" w:rsidP="00445FC3">
      <w:pPr>
        <w:ind w:firstLine="540"/>
        <w:jc w:val="both"/>
        <w:rPr>
          <w:sz w:val="23"/>
          <w:szCs w:val="23"/>
        </w:rPr>
      </w:pPr>
      <w:r w:rsidRPr="006074AE">
        <w:rPr>
          <w:sz w:val="23"/>
          <w:szCs w:val="23"/>
        </w:rPr>
        <w:t xml:space="preserve">- </w:t>
      </w:r>
      <w:r w:rsidR="00750B5D" w:rsidRPr="006074AE">
        <w:rPr>
          <w:sz w:val="23"/>
          <w:szCs w:val="23"/>
        </w:rPr>
        <w:t>невозврата суммы аванса</w:t>
      </w:r>
      <w:r w:rsidR="00E87F3B" w:rsidRPr="006074AE">
        <w:rPr>
          <w:sz w:val="23"/>
          <w:szCs w:val="23"/>
        </w:rPr>
        <w:t xml:space="preserve">, когда возврат аванса (полностью или частично) предусмотрен </w:t>
      </w:r>
      <w:r w:rsidR="004829B2" w:rsidRPr="006074AE">
        <w:rPr>
          <w:sz w:val="23"/>
          <w:szCs w:val="23"/>
        </w:rPr>
        <w:t>Д</w:t>
      </w:r>
      <w:r w:rsidR="00E87F3B" w:rsidRPr="006074AE">
        <w:rPr>
          <w:sz w:val="23"/>
          <w:szCs w:val="23"/>
        </w:rPr>
        <w:t>оговором</w:t>
      </w:r>
      <w:r w:rsidR="00257C11" w:rsidRPr="006074AE">
        <w:rPr>
          <w:sz w:val="23"/>
          <w:szCs w:val="23"/>
        </w:rPr>
        <w:t>;</w:t>
      </w:r>
    </w:p>
    <w:p w14:paraId="771E3F9C"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 xml:space="preserve">консервации или временного прекращения Работ более </w:t>
      </w:r>
      <w:r w:rsidR="002A3F50" w:rsidRPr="006074AE">
        <w:rPr>
          <w:sz w:val="23"/>
          <w:szCs w:val="23"/>
        </w:rPr>
        <w:t>20 (Двадцати) календарных дней</w:t>
      </w:r>
      <w:r w:rsidR="005C1AC5" w:rsidRPr="006074AE">
        <w:rPr>
          <w:sz w:val="23"/>
          <w:szCs w:val="23"/>
        </w:rPr>
        <w:t>;</w:t>
      </w:r>
    </w:p>
    <w:p w14:paraId="5E7B2DEC" w14:textId="77777777" w:rsidR="005C1AC5" w:rsidRPr="006074AE" w:rsidRDefault="00DE75CA" w:rsidP="00445FC3">
      <w:pPr>
        <w:ind w:firstLine="540"/>
        <w:jc w:val="both"/>
        <w:rPr>
          <w:sz w:val="23"/>
          <w:szCs w:val="23"/>
        </w:rPr>
      </w:pPr>
      <w:r w:rsidRPr="006074AE">
        <w:rPr>
          <w:sz w:val="23"/>
          <w:szCs w:val="23"/>
        </w:rPr>
        <w:t xml:space="preserve">- </w:t>
      </w:r>
      <w:r w:rsidR="002B4594" w:rsidRPr="006074AE">
        <w:rPr>
          <w:sz w:val="23"/>
          <w:szCs w:val="23"/>
        </w:rPr>
        <w:t xml:space="preserve">просрочки выполнения </w:t>
      </w:r>
      <w:r w:rsidR="00D95D3C" w:rsidRPr="006074AE">
        <w:rPr>
          <w:sz w:val="23"/>
          <w:szCs w:val="23"/>
        </w:rPr>
        <w:t>Р</w:t>
      </w:r>
      <w:r w:rsidR="002B4594" w:rsidRPr="006074AE">
        <w:rPr>
          <w:sz w:val="23"/>
          <w:szCs w:val="23"/>
        </w:rPr>
        <w:t>абот (нарушения сроков начала</w:t>
      </w:r>
      <w:r w:rsidR="001F3150" w:rsidRPr="006074AE">
        <w:rPr>
          <w:sz w:val="23"/>
          <w:szCs w:val="23"/>
        </w:rPr>
        <w:t xml:space="preserve">, </w:t>
      </w:r>
      <w:r w:rsidR="002B4594" w:rsidRPr="006074AE">
        <w:rPr>
          <w:sz w:val="23"/>
          <w:szCs w:val="23"/>
        </w:rPr>
        <w:t xml:space="preserve">окончания </w:t>
      </w:r>
      <w:r w:rsidR="00D95D3C" w:rsidRPr="006074AE">
        <w:rPr>
          <w:sz w:val="23"/>
          <w:szCs w:val="23"/>
        </w:rPr>
        <w:t>Р</w:t>
      </w:r>
      <w:r w:rsidR="002B4594" w:rsidRPr="006074AE">
        <w:rPr>
          <w:sz w:val="23"/>
          <w:szCs w:val="23"/>
        </w:rPr>
        <w:t xml:space="preserve">абот, промежуточных сроков) более чем на </w:t>
      </w:r>
      <w:r w:rsidR="00253F70" w:rsidRPr="006074AE">
        <w:rPr>
          <w:sz w:val="23"/>
          <w:szCs w:val="23"/>
        </w:rPr>
        <w:t>1</w:t>
      </w:r>
      <w:r w:rsidR="002B4594" w:rsidRPr="006074AE">
        <w:rPr>
          <w:sz w:val="23"/>
          <w:szCs w:val="23"/>
        </w:rPr>
        <w:t>0 (</w:t>
      </w:r>
      <w:r w:rsidR="00253F70" w:rsidRPr="006074AE">
        <w:rPr>
          <w:sz w:val="23"/>
          <w:szCs w:val="23"/>
        </w:rPr>
        <w:t>Десять</w:t>
      </w:r>
      <w:r w:rsidR="002B4594" w:rsidRPr="006074AE">
        <w:rPr>
          <w:sz w:val="23"/>
          <w:szCs w:val="23"/>
        </w:rPr>
        <w:t>) календарных дней;</w:t>
      </w:r>
    </w:p>
    <w:p w14:paraId="369D8E54"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 xml:space="preserve">несоблюдения Подрядчиком требований к качеству Работ, если исправление соответствующих некачественно выполненных Работ влечет задержку </w:t>
      </w:r>
      <w:r w:rsidR="009A1527" w:rsidRPr="006074AE">
        <w:rPr>
          <w:sz w:val="23"/>
          <w:szCs w:val="23"/>
        </w:rPr>
        <w:t>д</w:t>
      </w:r>
      <w:r w:rsidR="005C1AC5" w:rsidRPr="006074AE">
        <w:rPr>
          <w:sz w:val="23"/>
          <w:szCs w:val="23"/>
        </w:rPr>
        <w:t xml:space="preserve">аты окончания Работ более чем на </w:t>
      </w:r>
      <w:r w:rsidR="001F3150" w:rsidRPr="006074AE">
        <w:rPr>
          <w:sz w:val="23"/>
          <w:szCs w:val="23"/>
        </w:rPr>
        <w:t xml:space="preserve">15 </w:t>
      </w:r>
      <w:r w:rsidR="00E37B4F" w:rsidRPr="006074AE">
        <w:rPr>
          <w:sz w:val="23"/>
          <w:szCs w:val="23"/>
        </w:rPr>
        <w:t xml:space="preserve">(Пятнадцать) </w:t>
      </w:r>
      <w:r w:rsidR="00ED186E" w:rsidRPr="006074AE">
        <w:rPr>
          <w:sz w:val="23"/>
          <w:szCs w:val="23"/>
        </w:rPr>
        <w:t xml:space="preserve">календарных </w:t>
      </w:r>
      <w:r w:rsidR="00B70FB8" w:rsidRPr="006074AE">
        <w:rPr>
          <w:sz w:val="23"/>
          <w:szCs w:val="23"/>
        </w:rPr>
        <w:t xml:space="preserve">дней; </w:t>
      </w:r>
    </w:p>
    <w:p w14:paraId="5569ECF4"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если Подрядчик полностью или частично не предоставляет документы, необходимые для оплаты Работ</w:t>
      </w:r>
      <w:r w:rsidR="009A1527" w:rsidRPr="006074AE">
        <w:rPr>
          <w:sz w:val="23"/>
          <w:szCs w:val="23"/>
        </w:rPr>
        <w:t>,</w:t>
      </w:r>
      <w:r w:rsidR="002A3F50" w:rsidRPr="006074AE">
        <w:rPr>
          <w:sz w:val="23"/>
          <w:szCs w:val="23"/>
        </w:rPr>
        <w:t xml:space="preserve"> свыше 5 (Пяти) календарных дней;</w:t>
      </w:r>
    </w:p>
    <w:p w14:paraId="5BB42E92"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привлечения Подрядчиком иностранных рабочих в нарушение требований миграционного законодательства;</w:t>
      </w:r>
    </w:p>
    <w:p w14:paraId="2A6B8064"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9293EA3"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w:t>
      </w:r>
      <w:r w:rsidR="00D359B2" w:rsidRPr="006074AE">
        <w:rPr>
          <w:sz w:val="23"/>
          <w:szCs w:val="23"/>
        </w:rPr>
        <w:t>Д</w:t>
      </w:r>
      <w:r w:rsidR="002A3F50" w:rsidRPr="006074AE">
        <w:rPr>
          <w:sz w:val="23"/>
          <w:szCs w:val="23"/>
        </w:rPr>
        <w:t>есяти) календарных дней;</w:t>
      </w:r>
    </w:p>
    <w:p w14:paraId="3E54E9E7" w14:textId="77777777" w:rsidR="002A3F50" w:rsidRPr="006074AE" w:rsidRDefault="00DE75CA" w:rsidP="00445FC3">
      <w:pPr>
        <w:ind w:firstLine="540"/>
        <w:jc w:val="both"/>
        <w:rPr>
          <w:sz w:val="23"/>
          <w:szCs w:val="23"/>
        </w:rPr>
      </w:pPr>
      <w:r w:rsidRPr="006074AE">
        <w:rPr>
          <w:sz w:val="23"/>
          <w:szCs w:val="23"/>
        </w:rPr>
        <w:t xml:space="preserve">- </w:t>
      </w:r>
      <w:r w:rsidR="00FD00A9" w:rsidRPr="006074AE">
        <w:rPr>
          <w:sz w:val="23"/>
          <w:szCs w:val="23"/>
        </w:rPr>
        <w:t xml:space="preserve">систематических (допущенных более </w:t>
      </w:r>
      <w:r w:rsidR="00F062D9" w:rsidRPr="006074AE">
        <w:rPr>
          <w:sz w:val="23"/>
          <w:szCs w:val="23"/>
        </w:rPr>
        <w:t xml:space="preserve">двух </w:t>
      </w:r>
      <w:r w:rsidR="00FD00A9" w:rsidRPr="006074AE">
        <w:rPr>
          <w:sz w:val="23"/>
          <w:szCs w:val="23"/>
        </w:rPr>
        <w:t>раз)</w:t>
      </w:r>
      <w:r w:rsidR="003A23FE" w:rsidRPr="006074AE">
        <w:rPr>
          <w:sz w:val="23"/>
          <w:szCs w:val="23"/>
        </w:rPr>
        <w:t xml:space="preserve"> грубых (нарушения, которые повлекли либо могли повлечь причинение вреда жизни, здоровью людей, имуществу Заказчика)</w:t>
      </w:r>
      <w:r w:rsidR="00FD00A9" w:rsidRPr="006074AE">
        <w:rPr>
          <w:sz w:val="23"/>
          <w:szCs w:val="23"/>
        </w:rPr>
        <w:t xml:space="preserve"> нарушениях Подрядчиком требований охраны труда, окружающей среды, промышленной безопасности</w:t>
      </w:r>
      <w:r w:rsidR="002A3F50" w:rsidRPr="006074AE">
        <w:rPr>
          <w:sz w:val="23"/>
          <w:szCs w:val="23"/>
        </w:rPr>
        <w:t xml:space="preserve"> и экологии и/или нарушения требований </w:t>
      </w:r>
      <w:proofErr w:type="spellStart"/>
      <w:r w:rsidR="002A3F50" w:rsidRPr="006074AE">
        <w:rPr>
          <w:sz w:val="23"/>
          <w:szCs w:val="23"/>
        </w:rPr>
        <w:t>внутриобъектового</w:t>
      </w:r>
      <w:proofErr w:type="spellEnd"/>
      <w:r w:rsidR="002A3F50" w:rsidRPr="006074AE">
        <w:rPr>
          <w:sz w:val="23"/>
          <w:szCs w:val="23"/>
        </w:rPr>
        <w:t xml:space="preserve"> режима на Объекте</w:t>
      </w:r>
      <w:r w:rsidR="00FD00A9" w:rsidRPr="006074AE">
        <w:rPr>
          <w:sz w:val="23"/>
          <w:szCs w:val="23"/>
        </w:rPr>
        <w:t>, безопасности производства Работ;</w:t>
      </w:r>
    </w:p>
    <w:p w14:paraId="5A9E11F7" w14:textId="77777777" w:rsidR="00FD00A9"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уступки прав по Договору без письменного согласия Заказчика;</w:t>
      </w:r>
      <w:r w:rsidR="00FD00A9" w:rsidRPr="006074AE">
        <w:rPr>
          <w:sz w:val="23"/>
          <w:szCs w:val="23"/>
        </w:rPr>
        <w:t xml:space="preserve"> </w:t>
      </w:r>
    </w:p>
    <w:p w14:paraId="7D2422C5"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в других случаях, пр</w:t>
      </w:r>
      <w:r w:rsidRPr="006074AE">
        <w:rPr>
          <w:sz w:val="23"/>
          <w:szCs w:val="23"/>
        </w:rPr>
        <w:t>едусмотренных</w:t>
      </w:r>
      <w:r w:rsidR="005C1AC5" w:rsidRPr="006074AE">
        <w:rPr>
          <w:sz w:val="23"/>
          <w:szCs w:val="23"/>
        </w:rPr>
        <w:t xml:space="preserve"> </w:t>
      </w:r>
      <w:r w:rsidR="00A645D6" w:rsidRPr="006074AE">
        <w:rPr>
          <w:sz w:val="23"/>
          <w:szCs w:val="23"/>
        </w:rPr>
        <w:t xml:space="preserve">настоящим Договором и </w:t>
      </w:r>
      <w:r w:rsidR="005C1AC5" w:rsidRPr="006074AE">
        <w:rPr>
          <w:sz w:val="23"/>
          <w:szCs w:val="23"/>
        </w:rPr>
        <w:t>действующим законодательством РФ.</w:t>
      </w:r>
    </w:p>
    <w:p w14:paraId="6E56CAF0" w14:textId="77777777" w:rsidR="00316860" w:rsidRPr="006074AE" w:rsidRDefault="00316860" w:rsidP="00445FC3">
      <w:pPr>
        <w:ind w:firstLine="540"/>
        <w:jc w:val="both"/>
        <w:rPr>
          <w:sz w:val="23"/>
          <w:szCs w:val="23"/>
        </w:rPr>
      </w:pPr>
      <w:r w:rsidRPr="006074AE">
        <w:rPr>
          <w:sz w:val="23"/>
          <w:szCs w:val="23"/>
        </w:rPr>
        <w:t>16.2.1. Для целей установления действительного фактического объёма работ, выполненного Подрядчиком до момента расторжения Договора, Стороны установили следующий обязательный порядок фиксации таких объёмов работ: Подрядчик обязан согласовать и подписать с Заказчиком не позднее 10 (Десят</w:t>
      </w:r>
      <w:r w:rsidR="004829B2" w:rsidRPr="006074AE">
        <w:rPr>
          <w:sz w:val="23"/>
          <w:szCs w:val="23"/>
        </w:rPr>
        <w:t>и</w:t>
      </w:r>
      <w:r w:rsidRPr="006074AE">
        <w:rPr>
          <w:sz w:val="23"/>
          <w:szCs w:val="23"/>
        </w:rPr>
        <w:t>) рабочих дней с момента расторжения Договора (срок</w:t>
      </w:r>
      <w:r w:rsidR="009A1527" w:rsidRPr="006074AE">
        <w:rPr>
          <w:sz w:val="23"/>
          <w:szCs w:val="23"/>
        </w:rPr>
        <w:t xml:space="preserve"> может быть увеличен Заказчиком</w:t>
      </w:r>
      <w:r w:rsidRPr="006074AE">
        <w:rPr>
          <w:sz w:val="23"/>
          <w:szCs w:val="23"/>
        </w:rPr>
        <w:t xml:space="preserve"> в случае большого объёма смет и выполненных объёмов работ по Договору) Разделительную ведомость объёмов работ по Договору (</w:t>
      </w:r>
      <w:r w:rsidR="000666E7" w:rsidRPr="006074AE">
        <w:rPr>
          <w:sz w:val="23"/>
          <w:szCs w:val="23"/>
        </w:rPr>
        <w:t>форма</w:t>
      </w:r>
      <w:r w:rsidRPr="006074AE">
        <w:rPr>
          <w:sz w:val="23"/>
          <w:szCs w:val="23"/>
        </w:rPr>
        <w:t xml:space="preserve"> Разделительной </w:t>
      </w:r>
      <w:r w:rsidR="003A7AE3" w:rsidRPr="006074AE">
        <w:rPr>
          <w:sz w:val="23"/>
          <w:szCs w:val="23"/>
        </w:rPr>
        <w:t>в</w:t>
      </w:r>
      <w:r w:rsidRPr="006074AE">
        <w:rPr>
          <w:sz w:val="23"/>
          <w:szCs w:val="23"/>
        </w:rPr>
        <w:t>едомости – Приложение №</w:t>
      </w:r>
      <w:r w:rsidR="0066784A" w:rsidRPr="006074AE">
        <w:rPr>
          <w:sz w:val="23"/>
          <w:szCs w:val="23"/>
        </w:rPr>
        <w:t xml:space="preserve"> </w:t>
      </w:r>
      <w:r w:rsidR="00623D13" w:rsidRPr="006074AE">
        <w:rPr>
          <w:sz w:val="23"/>
          <w:szCs w:val="23"/>
        </w:rPr>
        <w:t xml:space="preserve">12 </w:t>
      </w:r>
      <w:r w:rsidRPr="006074AE">
        <w:rPr>
          <w:sz w:val="23"/>
          <w:szCs w:val="23"/>
        </w:rPr>
        <w:t>к Договору), фиксирующую к моменту расторжения Договора:</w:t>
      </w:r>
    </w:p>
    <w:p w14:paraId="12B43E45" w14:textId="77777777" w:rsidR="00316860" w:rsidRPr="006074AE" w:rsidRDefault="00316860" w:rsidP="00445FC3">
      <w:pPr>
        <w:ind w:firstLine="540"/>
        <w:jc w:val="both"/>
        <w:rPr>
          <w:sz w:val="23"/>
          <w:szCs w:val="23"/>
        </w:rPr>
      </w:pPr>
      <w:r w:rsidRPr="006074AE">
        <w:rPr>
          <w:sz w:val="23"/>
          <w:szCs w:val="23"/>
        </w:rPr>
        <w:t xml:space="preserve">- объём выполненных Подрядчиком и принятых Заказчиком </w:t>
      </w:r>
      <w:r w:rsidR="003A7AE3" w:rsidRPr="006074AE">
        <w:rPr>
          <w:sz w:val="23"/>
          <w:szCs w:val="23"/>
        </w:rPr>
        <w:t>Р</w:t>
      </w:r>
      <w:r w:rsidRPr="006074AE">
        <w:rPr>
          <w:sz w:val="23"/>
          <w:szCs w:val="23"/>
        </w:rPr>
        <w:t xml:space="preserve">абот; </w:t>
      </w:r>
    </w:p>
    <w:p w14:paraId="27C591E5" w14:textId="77777777" w:rsidR="00316860" w:rsidRPr="006074AE" w:rsidRDefault="00316860" w:rsidP="00445FC3">
      <w:pPr>
        <w:ind w:firstLine="540"/>
        <w:jc w:val="both"/>
        <w:rPr>
          <w:sz w:val="23"/>
          <w:szCs w:val="23"/>
        </w:rPr>
      </w:pPr>
      <w:r w:rsidRPr="006074AE">
        <w:rPr>
          <w:sz w:val="23"/>
          <w:szCs w:val="23"/>
        </w:rPr>
        <w:t xml:space="preserve">- объём выполненных Подрядчиком и не предъявленных Заказчику </w:t>
      </w:r>
      <w:r w:rsidR="003A7AE3" w:rsidRPr="006074AE">
        <w:rPr>
          <w:sz w:val="23"/>
          <w:szCs w:val="23"/>
        </w:rPr>
        <w:t>Р</w:t>
      </w:r>
      <w:r w:rsidRPr="006074AE">
        <w:rPr>
          <w:sz w:val="23"/>
          <w:szCs w:val="23"/>
        </w:rPr>
        <w:t xml:space="preserve">абот; </w:t>
      </w:r>
    </w:p>
    <w:p w14:paraId="617AB3D7" w14:textId="77777777" w:rsidR="00316860" w:rsidRPr="006074AE" w:rsidRDefault="00316860" w:rsidP="00445FC3">
      <w:pPr>
        <w:ind w:firstLine="540"/>
        <w:jc w:val="both"/>
        <w:rPr>
          <w:sz w:val="23"/>
          <w:szCs w:val="23"/>
        </w:rPr>
      </w:pPr>
      <w:r w:rsidRPr="006074AE">
        <w:rPr>
          <w:sz w:val="23"/>
          <w:szCs w:val="23"/>
        </w:rPr>
        <w:t xml:space="preserve">- дополнительные объёмы </w:t>
      </w:r>
      <w:r w:rsidR="003A7AE3" w:rsidRPr="006074AE">
        <w:rPr>
          <w:sz w:val="23"/>
          <w:szCs w:val="23"/>
        </w:rPr>
        <w:t>Р</w:t>
      </w:r>
      <w:r w:rsidRPr="006074AE">
        <w:rPr>
          <w:sz w:val="23"/>
          <w:szCs w:val="23"/>
        </w:rPr>
        <w:t>абот, не предусмотренные Договором;</w:t>
      </w:r>
    </w:p>
    <w:p w14:paraId="3B521B0B" w14:textId="77777777" w:rsidR="00316860" w:rsidRPr="006074AE" w:rsidRDefault="00316860" w:rsidP="00445FC3">
      <w:pPr>
        <w:ind w:firstLine="540"/>
        <w:jc w:val="both"/>
        <w:rPr>
          <w:sz w:val="23"/>
          <w:szCs w:val="23"/>
        </w:rPr>
      </w:pPr>
      <w:r w:rsidRPr="006074AE">
        <w:rPr>
          <w:sz w:val="23"/>
          <w:szCs w:val="23"/>
        </w:rPr>
        <w:t xml:space="preserve">- объём невыполненных Подрядчиком </w:t>
      </w:r>
      <w:r w:rsidR="003A7AE3" w:rsidRPr="006074AE">
        <w:rPr>
          <w:sz w:val="23"/>
          <w:szCs w:val="23"/>
        </w:rPr>
        <w:t>Р</w:t>
      </w:r>
      <w:r w:rsidRPr="006074AE">
        <w:rPr>
          <w:sz w:val="23"/>
          <w:szCs w:val="23"/>
        </w:rPr>
        <w:t>абот.</w:t>
      </w:r>
    </w:p>
    <w:p w14:paraId="57E449F7" w14:textId="77777777" w:rsidR="00ED21B2" w:rsidRPr="006074AE" w:rsidRDefault="00316860" w:rsidP="00445FC3">
      <w:pPr>
        <w:ind w:firstLine="540"/>
        <w:jc w:val="both"/>
        <w:rPr>
          <w:strike/>
          <w:sz w:val="23"/>
          <w:szCs w:val="23"/>
        </w:rPr>
      </w:pPr>
      <w:r w:rsidRPr="006074AE">
        <w:rPr>
          <w:sz w:val="23"/>
          <w:szCs w:val="23"/>
        </w:rPr>
        <w:t>Подрядчик на основании согласованной и подписанной Сторонами Разделительной ведо</w:t>
      </w:r>
      <w:r w:rsidR="009A1527" w:rsidRPr="006074AE">
        <w:rPr>
          <w:sz w:val="23"/>
          <w:szCs w:val="23"/>
        </w:rPr>
        <w:t>мости объёмов работ по Договору</w:t>
      </w:r>
      <w:r w:rsidRPr="006074AE">
        <w:rPr>
          <w:sz w:val="23"/>
          <w:szCs w:val="23"/>
        </w:rPr>
        <w:t xml:space="preserve"> обязан не позднее </w:t>
      </w:r>
      <w:r w:rsidR="00DE75CA" w:rsidRPr="006074AE">
        <w:rPr>
          <w:sz w:val="23"/>
          <w:szCs w:val="23"/>
        </w:rPr>
        <w:t xml:space="preserve">10 (Десяти) </w:t>
      </w:r>
      <w:r w:rsidRPr="006074AE">
        <w:rPr>
          <w:sz w:val="23"/>
          <w:szCs w:val="23"/>
        </w:rPr>
        <w:t>календарных дней с момента подпис</w:t>
      </w:r>
      <w:r w:rsidR="004829B2" w:rsidRPr="006074AE">
        <w:rPr>
          <w:sz w:val="23"/>
          <w:szCs w:val="23"/>
        </w:rPr>
        <w:t xml:space="preserve">ания такой Ведомости Сторонами </w:t>
      </w:r>
      <w:r w:rsidRPr="006074AE">
        <w:rPr>
          <w:sz w:val="23"/>
          <w:szCs w:val="23"/>
        </w:rPr>
        <w:t>сдать выполненные, но не предъявленные к приёмке Заказчиком Работы</w:t>
      </w:r>
      <w:r w:rsidR="00ED21B2" w:rsidRPr="006074AE">
        <w:rPr>
          <w:sz w:val="23"/>
          <w:szCs w:val="23"/>
        </w:rPr>
        <w:t>.</w:t>
      </w:r>
      <w:r w:rsidRPr="006074AE">
        <w:rPr>
          <w:sz w:val="23"/>
          <w:szCs w:val="23"/>
        </w:rPr>
        <w:t xml:space="preserve"> </w:t>
      </w:r>
    </w:p>
    <w:p w14:paraId="6BF661D1" w14:textId="77777777" w:rsidR="00316860" w:rsidRPr="006074AE" w:rsidRDefault="00316860" w:rsidP="00445FC3">
      <w:pPr>
        <w:ind w:firstLine="540"/>
        <w:jc w:val="both"/>
        <w:rPr>
          <w:sz w:val="23"/>
          <w:szCs w:val="23"/>
        </w:rPr>
      </w:pPr>
      <w:r w:rsidRPr="006074AE">
        <w:rPr>
          <w:sz w:val="23"/>
          <w:szCs w:val="23"/>
        </w:rPr>
        <w:t xml:space="preserve">При отказе или уклонении Подрядчика от согласования и подписания Разделительной ведомости объёмов работ с Заказчиком и отсутствии у Заказчика предоставленной Подрядчиком и принятой Заказчиком без замечаний </w:t>
      </w:r>
      <w:r w:rsidR="004829B2" w:rsidRPr="006074AE">
        <w:rPr>
          <w:sz w:val="23"/>
          <w:szCs w:val="23"/>
        </w:rPr>
        <w:t>И</w:t>
      </w:r>
      <w:r w:rsidRPr="006074AE">
        <w:rPr>
          <w:sz w:val="23"/>
          <w:szCs w:val="23"/>
        </w:rPr>
        <w:t>сполнительной документации на выполненные объёмы работ, в связи с отсутствующей у Заказчика фактической информации об объёмах выполненных Подрядчиком работ, Заказчик вправе не принимать и не оплачивать Подрядчику работы, выполненные Подрядчиком до момента расторжения Договора.</w:t>
      </w:r>
    </w:p>
    <w:p w14:paraId="66138E01" w14:textId="77777777" w:rsidR="002A3F50" w:rsidRPr="006074AE" w:rsidRDefault="002A3F50" w:rsidP="00445FC3">
      <w:pPr>
        <w:ind w:firstLine="540"/>
        <w:jc w:val="both"/>
        <w:rPr>
          <w:sz w:val="23"/>
          <w:szCs w:val="23"/>
        </w:rPr>
      </w:pPr>
      <w:r w:rsidRPr="006074AE">
        <w:rPr>
          <w:sz w:val="23"/>
          <w:szCs w:val="23"/>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173B989A" w14:textId="77777777" w:rsidR="002A3F50" w:rsidRPr="006074AE" w:rsidRDefault="002A3F50" w:rsidP="00445FC3">
      <w:pPr>
        <w:ind w:firstLine="540"/>
        <w:jc w:val="both"/>
        <w:rPr>
          <w:sz w:val="23"/>
          <w:szCs w:val="23"/>
        </w:rPr>
      </w:pPr>
      <w:r w:rsidRPr="006074AE">
        <w:rPr>
          <w:sz w:val="23"/>
          <w:szCs w:val="23"/>
        </w:rPr>
        <w:lastRenderedPageBreak/>
        <w:t>16.2.2. 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r w:rsidR="004829B2" w:rsidRPr="006074AE">
        <w:rPr>
          <w:sz w:val="23"/>
          <w:szCs w:val="23"/>
        </w:rPr>
        <w:t>.</w:t>
      </w:r>
    </w:p>
    <w:p w14:paraId="645A166C" w14:textId="77777777" w:rsidR="00316860" w:rsidRPr="006074AE" w:rsidRDefault="00316860" w:rsidP="00445FC3">
      <w:pPr>
        <w:ind w:firstLine="540"/>
        <w:jc w:val="both"/>
        <w:rPr>
          <w:sz w:val="23"/>
          <w:szCs w:val="23"/>
        </w:rPr>
      </w:pPr>
      <w:r w:rsidRPr="006074AE">
        <w:rPr>
          <w:sz w:val="23"/>
          <w:szCs w:val="23"/>
        </w:rPr>
        <w:t>16.2.</w:t>
      </w:r>
      <w:r w:rsidR="002A3F50" w:rsidRPr="006074AE">
        <w:rPr>
          <w:sz w:val="23"/>
          <w:szCs w:val="23"/>
        </w:rPr>
        <w:t>3</w:t>
      </w:r>
      <w:r w:rsidRPr="006074AE">
        <w:rPr>
          <w:sz w:val="23"/>
          <w:szCs w:val="23"/>
        </w:rPr>
        <w:t>. При одностороннем отказе Заказчика от исполнения Договора (как полностью, так и в части), Подрядчик в числе прочих обязательств, обусловленных расторжением Договора</w:t>
      </w:r>
      <w:r w:rsidR="00C67182" w:rsidRPr="006074AE">
        <w:rPr>
          <w:sz w:val="23"/>
          <w:szCs w:val="23"/>
        </w:rPr>
        <w:t>,</w:t>
      </w:r>
      <w:r w:rsidRPr="006074AE">
        <w:rPr>
          <w:sz w:val="23"/>
          <w:szCs w:val="23"/>
        </w:rPr>
        <w:t xml:space="preserve"> обязуется:</w:t>
      </w:r>
    </w:p>
    <w:p w14:paraId="6F1B1C33" w14:textId="77777777" w:rsidR="00316860" w:rsidRPr="006074AE" w:rsidRDefault="00316860" w:rsidP="00445FC3">
      <w:pPr>
        <w:ind w:firstLine="540"/>
        <w:jc w:val="both"/>
        <w:rPr>
          <w:i/>
          <w:sz w:val="23"/>
          <w:szCs w:val="23"/>
        </w:rPr>
      </w:pPr>
      <w:r w:rsidRPr="006074AE">
        <w:rPr>
          <w:i/>
          <w:sz w:val="23"/>
          <w:szCs w:val="23"/>
        </w:rPr>
        <w:t xml:space="preserve">- </w:t>
      </w:r>
      <w:r w:rsidRPr="006074AE">
        <w:rPr>
          <w:sz w:val="23"/>
          <w:szCs w:val="23"/>
        </w:rPr>
        <w:t>возвратить аванс, не погашенный выполненными Подрядчиком и принятыми Заказчиком работами</w:t>
      </w:r>
      <w:r w:rsidR="009A1527" w:rsidRPr="006074AE">
        <w:rPr>
          <w:sz w:val="23"/>
          <w:szCs w:val="23"/>
        </w:rPr>
        <w:t>;</w:t>
      </w:r>
      <w:r w:rsidRPr="006074AE">
        <w:rPr>
          <w:i/>
          <w:sz w:val="23"/>
          <w:szCs w:val="23"/>
        </w:rPr>
        <w:t xml:space="preserve"> </w:t>
      </w:r>
    </w:p>
    <w:p w14:paraId="7E15D11A" w14:textId="2895C0B6" w:rsidR="00316860" w:rsidRPr="006074AE" w:rsidRDefault="00316860" w:rsidP="00445FC3">
      <w:pPr>
        <w:ind w:firstLine="540"/>
        <w:jc w:val="both"/>
        <w:rPr>
          <w:sz w:val="23"/>
          <w:szCs w:val="23"/>
        </w:rPr>
      </w:pPr>
      <w:r w:rsidRPr="006074AE">
        <w:rPr>
          <w:sz w:val="23"/>
          <w:szCs w:val="23"/>
        </w:rPr>
        <w:t>- освободить и передать Заказчику Строительную площадку</w:t>
      </w:r>
      <w:r w:rsidR="006209EC" w:rsidRPr="006074AE">
        <w:rPr>
          <w:sz w:val="23"/>
          <w:szCs w:val="23"/>
        </w:rPr>
        <w:t xml:space="preserve">, включая разборку возведенных Подрядчиком </w:t>
      </w:r>
      <w:r w:rsidR="00EA4784" w:rsidRPr="006074AE">
        <w:rPr>
          <w:sz w:val="23"/>
          <w:szCs w:val="23"/>
        </w:rPr>
        <w:t>В</w:t>
      </w:r>
      <w:r w:rsidR="006209EC" w:rsidRPr="006074AE">
        <w:rPr>
          <w:sz w:val="23"/>
          <w:szCs w:val="23"/>
        </w:rPr>
        <w:t>ременных зданий и сооружений</w:t>
      </w:r>
      <w:r w:rsidRPr="006074AE">
        <w:rPr>
          <w:sz w:val="23"/>
          <w:szCs w:val="23"/>
        </w:rPr>
        <w:t xml:space="preserve">; </w:t>
      </w:r>
    </w:p>
    <w:p w14:paraId="2603C6F6" w14:textId="77777777" w:rsidR="00316860" w:rsidRPr="006074AE" w:rsidRDefault="00316860" w:rsidP="00445FC3">
      <w:pPr>
        <w:ind w:firstLine="540"/>
        <w:jc w:val="both"/>
        <w:rPr>
          <w:sz w:val="23"/>
          <w:szCs w:val="23"/>
        </w:rPr>
      </w:pPr>
      <w:r w:rsidRPr="006074AE">
        <w:rPr>
          <w:sz w:val="23"/>
          <w:szCs w:val="23"/>
        </w:rPr>
        <w:t xml:space="preserve">- вывезти мусор с площадки и прилегающих территорий; </w:t>
      </w:r>
    </w:p>
    <w:p w14:paraId="79F49039" w14:textId="77777777" w:rsidR="00316860" w:rsidRPr="006074AE" w:rsidRDefault="00316860" w:rsidP="00445FC3">
      <w:pPr>
        <w:ind w:firstLine="540"/>
        <w:jc w:val="both"/>
        <w:rPr>
          <w:sz w:val="23"/>
          <w:szCs w:val="23"/>
        </w:rPr>
      </w:pPr>
      <w:r w:rsidRPr="006074AE">
        <w:rPr>
          <w:sz w:val="23"/>
          <w:szCs w:val="23"/>
        </w:rPr>
        <w:t xml:space="preserve">- возвратить </w:t>
      </w:r>
      <w:r w:rsidR="004829B2" w:rsidRPr="006074AE">
        <w:rPr>
          <w:sz w:val="23"/>
          <w:szCs w:val="23"/>
        </w:rPr>
        <w:t>Д</w:t>
      </w:r>
      <w:r w:rsidRPr="006074AE">
        <w:rPr>
          <w:sz w:val="23"/>
          <w:szCs w:val="23"/>
        </w:rPr>
        <w:t>авальческие материалы</w:t>
      </w:r>
      <w:r w:rsidR="00244845" w:rsidRPr="006074AE">
        <w:rPr>
          <w:sz w:val="23"/>
          <w:szCs w:val="23"/>
        </w:rPr>
        <w:t xml:space="preserve"> и оборудование Заказчика</w:t>
      </w:r>
      <w:r w:rsidRPr="006074AE">
        <w:rPr>
          <w:sz w:val="23"/>
          <w:szCs w:val="23"/>
        </w:rPr>
        <w:t xml:space="preserve">, переданные Заказчиком для производства работ, но не предъявленные Подрядчиком к приёмке Заказчику в составе выполненных </w:t>
      </w:r>
      <w:r w:rsidR="004829B2" w:rsidRPr="006074AE">
        <w:rPr>
          <w:sz w:val="23"/>
          <w:szCs w:val="23"/>
        </w:rPr>
        <w:t>Р</w:t>
      </w:r>
      <w:r w:rsidRPr="006074AE">
        <w:rPr>
          <w:sz w:val="23"/>
          <w:szCs w:val="23"/>
        </w:rPr>
        <w:t>абот.</w:t>
      </w:r>
    </w:p>
    <w:p w14:paraId="364DD823" w14:textId="77777777" w:rsidR="005C1AC5" w:rsidRPr="006074AE" w:rsidRDefault="005C1AC5" w:rsidP="00445FC3">
      <w:pPr>
        <w:ind w:firstLine="540"/>
        <w:jc w:val="both"/>
        <w:rPr>
          <w:sz w:val="23"/>
          <w:szCs w:val="23"/>
        </w:rPr>
      </w:pPr>
      <w:r w:rsidRPr="006074AE">
        <w:rPr>
          <w:sz w:val="23"/>
          <w:szCs w:val="23"/>
        </w:rPr>
        <w:t xml:space="preserve">16.3. Подрядчик вправе в одностороннем порядке отказаться от дальнейшего исполнения Договора </w:t>
      </w:r>
      <w:r w:rsidR="00342C78" w:rsidRPr="006074AE">
        <w:rPr>
          <w:sz w:val="23"/>
          <w:szCs w:val="23"/>
        </w:rPr>
        <w:t xml:space="preserve">(расторгнуть </w:t>
      </w:r>
      <w:r w:rsidR="00244845" w:rsidRPr="006074AE">
        <w:rPr>
          <w:sz w:val="23"/>
          <w:szCs w:val="23"/>
        </w:rPr>
        <w:t>Договор</w:t>
      </w:r>
      <w:r w:rsidR="00342C78" w:rsidRPr="006074AE">
        <w:rPr>
          <w:sz w:val="23"/>
          <w:szCs w:val="23"/>
        </w:rPr>
        <w:t xml:space="preserve">) </w:t>
      </w:r>
      <w:r w:rsidR="00B04A41" w:rsidRPr="006074AE">
        <w:rPr>
          <w:sz w:val="23"/>
          <w:szCs w:val="23"/>
        </w:rPr>
        <w:t xml:space="preserve">без обращения в суд </w:t>
      </w:r>
      <w:r w:rsidRPr="006074AE">
        <w:rPr>
          <w:sz w:val="23"/>
          <w:szCs w:val="23"/>
        </w:rPr>
        <w:t>в следующих случаях, предварительно письменно уведомив Заказчика:</w:t>
      </w:r>
    </w:p>
    <w:p w14:paraId="63699340" w14:textId="77777777" w:rsidR="002627B0" w:rsidRPr="006074AE" w:rsidRDefault="00DE75CA" w:rsidP="00445FC3">
      <w:pPr>
        <w:ind w:firstLine="540"/>
        <w:jc w:val="both"/>
        <w:rPr>
          <w:sz w:val="23"/>
          <w:szCs w:val="23"/>
        </w:rPr>
      </w:pPr>
      <w:r w:rsidRPr="006074AE">
        <w:rPr>
          <w:sz w:val="23"/>
          <w:szCs w:val="23"/>
        </w:rPr>
        <w:t xml:space="preserve">- </w:t>
      </w:r>
      <w:r w:rsidR="002627B0" w:rsidRPr="006074AE">
        <w:rPr>
          <w:sz w:val="23"/>
          <w:szCs w:val="23"/>
        </w:rPr>
        <w:t xml:space="preserve">в случае приостановления Заказчиком Работ по причинам, не зависящим от Подрядчика, более чем на </w:t>
      </w:r>
      <w:r w:rsidRPr="006074AE">
        <w:rPr>
          <w:sz w:val="23"/>
          <w:szCs w:val="23"/>
        </w:rPr>
        <w:t>6 (Шесть) месяцев</w:t>
      </w:r>
      <w:r w:rsidR="002627B0" w:rsidRPr="006074AE">
        <w:rPr>
          <w:sz w:val="23"/>
          <w:szCs w:val="23"/>
        </w:rPr>
        <w:t>;</w:t>
      </w:r>
    </w:p>
    <w:p w14:paraId="6442E49A" w14:textId="77777777" w:rsidR="002627B0" w:rsidRPr="006074AE" w:rsidRDefault="00DE75CA" w:rsidP="00445FC3">
      <w:pPr>
        <w:ind w:firstLine="540"/>
        <w:jc w:val="both"/>
        <w:rPr>
          <w:sz w:val="23"/>
          <w:szCs w:val="23"/>
        </w:rPr>
      </w:pPr>
      <w:r w:rsidRPr="006074AE">
        <w:rPr>
          <w:sz w:val="23"/>
          <w:szCs w:val="23"/>
        </w:rPr>
        <w:t xml:space="preserve">- </w:t>
      </w:r>
      <w:r w:rsidR="002627B0" w:rsidRPr="006074AE">
        <w:rPr>
          <w:sz w:val="23"/>
          <w:szCs w:val="23"/>
        </w:rPr>
        <w:t xml:space="preserve">в иных случаях, предусмотренных законодательством РФ и Договором. </w:t>
      </w:r>
    </w:p>
    <w:p w14:paraId="7548C66D" w14:textId="77777777" w:rsidR="0009308D" w:rsidRPr="006074AE" w:rsidRDefault="005C1AC5" w:rsidP="00445FC3">
      <w:pPr>
        <w:ind w:firstLine="540"/>
        <w:jc w:val="both"/>
        <w:rPr>
          <w:sz w:val="23"/>
          <w:szCs w:val="23"/>
        </w:rPr>
      </w:pPr>
      <w:r w:rsidRPr="006074AE">
        <w:rPr>
          <w:sz w:val="23"/>
          <w:szCs w:val="23"/>
        </w:rPr>
        <w:t>16.4.</w:t>
      </w:r>
      <w:r w:rsidR="002C410E" w:rsidRPr="006074AE">
        <w:rPr>
          <w:sz w:val="23"/>
          <w:szCs w:val="23"/>
        </w:rPr>
        <w:t xml:space="preserve"> </w:t>
      </w:r>
      <w:bookmarkStart w:id="43" w:name="_Ref496713263"/>
      <w:r w:rsidR="0009308D" w:rsidRPr="006074AE">
        <w:rPr>
          <w:sz w:val="23"/>
          <w:szCs w:val="23"/>
        </w:rPr>
        <w:t>Заказчик имеет право в любое время досрочно</w:t>
      </w:r>
      <w:r w:rsidR="00F61E32" w:rsidRPr="006074AE">
        <w:rPr>
          <w:sz w:val="23"/>
          <w:szCs w:val="23"/>
        </w:rPr>
        <w:t xml:space="preserve"> отказаться от исполнения Договора полностью или в части</w:t>
      </w:r>
      <w:r w:rsidR="0009308D" w:rsidRPr="006074AE">
        <w:rPr>
          <w:sz w:val="23"/>
          <w:szCs w:val="23"/>
        </w:rPr>
        <w:t xml:space="preserve"> </w:t>
      </w:r>
      <w:r w:rsidR="00F61E32" w:rsidRPr="006074AE">
        <w:rPr>
          <w:sz w:val="23"/>
          <w:szCs w:val="23"/>
        </w:rPr>
        <w:t>(</w:t>
      </w:r>
      <w:r w:rsidR="0009308D" w:rsidRPr="006074AE">
        <w:rPr>
          <w:sz w:val="23"/>
          <w:szCs w:val="23"/>
        </w:rPr>
        <w:t>расторгнуть Договор</w:t>
      </w:r>
      <w:r w:rsidR="00F61E32" w:rsidRPr="006074AE">
        <w:rPr>
          <w:sz w:val="23"/>
          <w:szCs w:val="23"/>
        </w:rPr>
        <w:t>)</w:t>
      </w:r>
      <w:r w:rsidR="0009308D" w:rsidRPr="006074AE">
        <w:rPr>
          <w:sz w:val="23"/>
          <w:szCs w:val="23"/>
        </w:rPr>
        <w:t xml:space="preserve"> в одностороннем внесудебном порядке по собственной инициативе.</w:t>
      </w:r>
      <w:bookmarkEnd w:id="43"/>
      <w:r w:rsidR="0009308D" w:rsidRPr="006074AE">
        <w:rPr>
          <w:sz w:val="23"/>
          <w:szCs w:val="23"/>
        </w:rPr>
        <w:t xml:space="preserve"> </w:t>
      </w:r>
    </w:p>
    <w:p w14:paraId="03F145AD" w14:textId="77777777" w:rsidR="005C1AC5" w:rsidRPr="006074AE" w:rsidRDefault="002C410E" w:rsidP="00445FC3">
      <w:pPr>
        <w:ind w:firstLine="540"/>
        <w:jc w:val="both"/>
        <w:rPr>
          <w:sz w:val="23"/>
          <w:szCs w:val="23"/>
        </w:rPr>
      </w:pPr>
      <w:r w:rsidRPr="006074AE">
        <w:rPr>
          <w:sz w:val="23"/>
          <w:szCs w:val="23"/>
        </w:rPr>
        <w:t>16.5.</w:t>
      </w:r>
      <w:r w:rsidR="005C1AC5" w:rsidRPr="006074AE">
        <w:rPr>
          <w:sz w:val="23"/>
          <w:szCs w:val="23"/>
        </w:rPr>
        <w:t xml:space="preserve"> С момента получения соответствующего уведомления Договор считается расторгнутым, если более поздний срок расторжения не указан в уведомлении.</w:t>
      </w:r>
      <w:r w:rsidR="0009308D" w:rsidRPr="006074AE">
        <w:rPr>
          <w:sz w:val="23"/>
          <w:szCs w:val="23"/>
        </w:rPr>
        <w:t xml:space="preserve"> Уведомление об отказе от исполнения Договора должно быть направлено по адресу (адресам), указанным в настоящем Договоре. </w:t>
      </w:r>
    </w:p>
    <w:p w14:paraId="5A0ABDE9" w14:textId="77777777" w:rsidR="002C410E" w:rsidRPr="006074AE" w:rsidRDefault="002C410E" w:rsidP="00445FC3">
      <w:pPr>
        <w:ind w:firstLine="540"/>
        <w:jc w:val="both"/>
        <w:rPr>
          <w:sz w:val="23"/>
          <w:szCs w:val="23"/>
        </w:rPr>
      </w:pPr>
      <w:r w:rsidRPr="006074AE">
        <w:rPr>
          <w:sz w:val="23"/>
          <w:szCs w:val="23"/>
        </w:rPr>
        <w:t>В случае неполучения уведомления об отказе от исполнения Договора в виду отсутствия Стороны по адресу</w:t>
      </w:r>
      <w:r w:rsidR="006936BF" w:rsidRPr="006074AE">
        <w:rPr>
          <w:sz w:val="23"/>
          <w:szCs w:val="23"/>
        </w:rPr>
        <w:t>,</w:t>
      </w:r>
      <w:r w:rsidRPr="006074AE">
        <w:rPr>
          <w:sz w:val="23"/>
          <w:szCs w:val="23"/>
        </w:rPr>
        <w:t xml:space="preserve"> указанному в Договоре, истечения срока хранения отправления, </w:t>
      </w:r>
      <w:r w:rsidR="009A1527" w:rsidRPr="006074AE">
        <w:rPr>
          <w:sz w:val="23"/>
          <w:szCs w:val="23"/>
        </w:rPr>
        <w:t>Д</w:t>
      </w:r>
      <w:r w:rsidRPr="006074AE">
        <w:rPr>
          <w:sz w:val="23"/>
          <w:szCs w:val="23"/>
        </w:rPr>
        <w:t xml:space="preserve">оговор </w:t>
      </w:r>
      <w:r w:rsidR="00A10BA2" w:rsidRPr="006074AE">
        <w:rPr>
          <w:sz w:val="23"/>
          <w:szCs w:val="23"/>
        </w:rPr>
        <w:t xml:space="preserve">будет </w:t>
      </w:r>
      <w:r w:rsidRPr="006074AE">
        <w:rPr>
          <w:sz w:val="23"/>
          <w:szCs w:val="23"/>
        </w:rPr>
        <w:t>считат</w:t>
      </w:r>
      <w:r w:rsidR="00A10BA2" w:rsidRPr="006074AE">
        <w:rPr>
          <w:sz w:val="23"/>
          <w:szCs w:val="23"/>
        </w:rPr>
        <w:t>ь</w:t>
      </w:r>
      <w:r w:rsidR="002D770B" w:rsidRPr="006074AE">
        <w:rPr>
          <w:sz w:val="23"/>
          <w:szCs w:val="23"/>
        </w:rPr>
        <w:t xml:space="preserve">ся расторгнутым, а все связанные с этим последствия наступившими, </w:t>
      </w:r>
      <w:r w:rsidRPr="006074AE">
        <w:rPr>
          <w:sz w:val="23"/>
          <w:szCs w:val="23"/>
        </w:rPr>
        <w:t xml:space="preserve">по истечении 10 </w:t>
      </w:r>
      <w:r w:rsidR="00DB2D08" w:rsidRPr="006074AE">
        <w:rPr>
          <w:sz w:val="23"/>
          <w:szCs w:val="23"/>
        </w:rPr>
        <w:t xml:space="preserve">(Десяти) календарных </w:t>
      </w:r>
      <w:r w:rsidRPr="006074AE">
        <w:rPr>
          <w:sz w:val="23"/>
          <w:szCs w:val="23"/>
        </w:rPr>
        <w:t xml:space="preserve">дней с момента отправления уведомления.  </w:t>
      </w:r>
    </w:p>
    <w:p w14:paraId="69247918" w14:textId="78E5FBF0" w:rsidR="002E4B42" w:rsidRPr="006074AE" w:rsidRDefault="000B76BF" w:rsidP="00445FC3">
      <w:pPr>
        <w:ind w:firstLine="540"/>
        <w:jc w:val="both"/>
        <w:rPr>
          <w:sz w:val="23"/>
          <w:szCs w:val="23"/>
        </w:rPr>
      </w:pPr>
      <w:r w:rsidRPr="006074AE">
        <w:rPr>
          <w:sz w:val="23"/>
          <w:szCs w:val="23"/>
        </w:rPr>
        <w:t xml:space="preserve">16.6. </w:t>
      </w:r>
      <w:r w:rsidR="00611119" w:rsidRPr="006074AE">
        <w:rPr>
          <w:sz w:val="23"/>
          <w:szCs w:val="23"/>
        </w:rPr>
        <w:t xml:space="preserve">При расторжении, изменении Договора в судебном порядке по основаниям, предусмотренным законодательством РФ, требование о расторжении Договора может быть заявлено в суд после получения отказа другой </w:t>
      </w:r>
      <w:r w:rsidR="004829B2" w:rsidRPr="006074AE">
        <w:rPr>
          <w:sz w:val="23"/>
          <w:szCs w:val="23"/>
        </w:rPr>
        <w:t>С</w:t>
      </w:r>
      <w:r w:rsidR="00611119" w:rsidRPr="006074AE">
        <w:rPr>
          <w:sz w:val="23"/>
          <w:szCs w:val="23"/>
        </w:rPr>
        <w:t xml:space="preserve">тороны </w:t>
      </w:r>
      <w:r w:rsidR="006936BF" w:rsidRPr="006074AE">
        <w:rPr>
          <w:sz w:val="23"/>
          <w:szCs w:val="23"/>
        </w:rPr>
        <w:t>Д</w:t>
      </w:r>
      <w:r w:rsidR="00611119" w:rsidRPr="006074AE">
        <w:rPr>
          <w:sz w:val="23"/>
          <w:szCs w:val="23"/>
        </w:rPr>
        <w:t>оговора от</w:t>
      </w:r>
      <w:r w:rsidR="00316860" w:rsidRPr="006074AE">
        <w:rPr>
          <w:sz w:val="23"/>
          <w:szCs w:val="23"/>
        </w:rPr>
        <w:t xml:space="preserve"> </w:t>
      </w:r>
      <w:r w:rsidR="00611119" w:rsidRPr="006074AE">
        <w:rPr>
          <w:sz w:val="23"/>
          <w:szCs w:val="23"/>
        </w:rPr>
        <w:t>предложения расторгнуть или изменить Договор</w:t>
      </w:r>
      <w:r w:rsidR="00DE75CA" w:rsidRPr="006074AE">
        <w:rPr>
          <w:sz w:val="23"/>
          <w:szCs w:val="23"/>
        </w:rPr>
        <w:t>.</w:t>
      </w:r>
    </w:p>
    <w:bookmarkEnd w:id="42"/>
    <w:p w14:paraId="37468BAD" w14:textId="77777777" w:rsidR="00477553" w:rsidRPr="006074AE" w:rsidRDefault="00477553" w:rsidP="00445FC3">
      <w:pPr>
        <w:ind w:firstLine="540"/>
        <w:jc w:val="center"/>
        <w:rPr>
          <w:b/>
          <w:caps/>
          <w:sz w:val="23"/>
          <w:szCs w:val="23"/>
        </w:rPr>
      </w:pPr>
    </w:p>
    <w:p w14:paraId="2AA6B6A9" w14:textId="2E94D6B5" w:rsidR="00650F1E" w:rsidRPr="006074AE" w:rsidRDefault="006D2033" w:rsidP="009A373E">
      <w:pPr>
        <w:widowControl w:val="0"/>
        <w:autoSpaceDE w:val="0"/>
        <w:autoSpaceDN w:val="0"/>
        <w:adjustRightInd w:val="0"/>
        <w:jc w:val="center"/>
        <w:rPr>
          <w:b/>
          <w:sz w:val="23"/>
          <w:szCs w:val="23"/>
        </w:rPr>
      </w:pPr>
      <w:bookmarkStart w:id="44" w:name="_Hlk45617780"/>
      <w:r w:rsidRPr="006074AE">
        <w:rPr>
          <w:b/>
          <w:sz w:val="23"/>
          <w:szCs w:val="23"/>
        </w:rPr>
        <w:t xml:space="preserve">17. </w:t>
      </w:r>
      <w:r w:rsidR="00650F1E" w:rsidRPr="006074AE">
        <w:rPr>
          <w:b/>
          <w:sz w:val="23"/>
          <w:szCs w:val="23"/>
        </w:rPr>
        <w:t>ОБЕСПЕЧЕНИЕ ИСПОЛНЕНИЯ ОБЯЗАТЕЛЬСТВ ПО ДОГОВОРУ</w:t>
      </w:r>
    </w:p>
    <w:p w14:paraId="58BA2AA3" w14:textId="68717B46" w:rsidR="00650F1E" w:rsidRPr="006074AE" w:rsidRDefault="00650F1E" w:rsidP="00445FC3">
      <w:pPr>
        <w:ind w:firstLine="540"/>
        <w:jc w:val="both"/>
        <w:rPr>
          <w:sz w:val="23"/>
          <w:szCs w:val="23"/>
        </w:rPr>
      </w:pPr>
      <w:r w:rsidRPr="006074AE">
        <w:rPr>
          <w:sz w:val="23"/>
          <w:szCs w:val="23"/>
        </w:rPr>
        <w:t xml:space="preserve">17.1. Обеспечением исполнения обязательств </w:t>
      </w:r>
      <w:r w:rsidR="00802AF2" w:rsidRPr="006074AE">
        <w:rPr>
          <w:sz w:val="23"/>
          <w:szCs w:val="23"/>
        </w:rPr>
        <w:t>Подрядчика по возврату аванса</w:t>
      </w:r>
      <w:r w:rsidR="009A1527" w:rsidRPr="006074AE">
        <w:rPr>
          <w:sz w:val="23"/>
          <w:szCs w:val="23"/>
        </w:rPr>
        <w:t xml:space="preserve"> согласно п</w:t>
      </w:r>
      <w:r w:rsidR="002F5518" w:rsidRPr="006074AE">
        <w:rPr>
          <w:sz w:val="23"/>
          <w:szCs w:val="23"/>
        </w:rPr>
        <w:t>.</w:t>
      </w:r>
      <w:r w:rsidR="009A1527" w:rsidRPr="006074AE">
        <w:rPr>
          <w:sz w:val="23"/>
          <w:szCs w:val="23"/>
        </w:rPr>
        <w:t xml:space="preserve"> 4.5 Договора</w:t>
      </w:r>
      <w:r w:rsidR="00802AF2" w:rsidRPr="006074AE">
        <w:rPr>
          <w:sz w:val="23"/>
          <w:szCs w:val="23"/>
        </w:rPr>
        <w:t xml:space="preserve"> или гарантийных обязательств </w:t>
      </w:r>
      <w:r w:rsidR="009A1527" w:rsidRPr="006074AE">
        <w:rPr>
          <w:sz w:val="23"/>
          <w:szCs w:val="23"/>
        </w:rPr>
        <w:t>согласно п. 4.8.</w:t>
      </w:r>
      <w:r w:rsidR="00B7368B" w:rsidRPr="006074AE">
        <w:rPr>
          <w:sz w:val="23"/>
          <w:szCs w:val="23"/>
        </w:rPr>
        <w:t>2</w:t>
      </w:r>
      <w:r w:rsidR="009A1527" w:rsidRPr="006074AE">
        <w:rPr>
          <w:sz w:val="23"/>
          <w:szCs w:val="23"/>
        </w:rPr>
        <w:t xml:space="preserve"> Договора </w:t>
      </w:r>
      <w:r w:rsidRPr="006074AE">
        <w:rPr>
          <w:sz w:val="23"/>
          <w:szCs w:val="23"/>
        </w:rPr>
        <w:t xml:space="preserve">по настоящему Договору являются Банковские гарантии, удовлетворяющие требованиям, предусмотренными </w:t>
      </w:r>
      <w:r w:rsidR="00802AF2" w:rsidRPr="006074AE">
        <w:rPr>
          <w:sz w:val="23"/>
          <w:szCs w:val="23"/>
        </w:rPr>
        <w:t xml:space="preserve">настоящим </w:t>
      </w:r>
      <w:r w:rsidRPr="006074AE">
        <w:rPr>
          <w:sz w:val="23"/>
          <w:szCs w:val="23"/>
        </w:rPr>
        <w:t>разделом.</w:t>
      </w:r>
    </w:p>
    <w:p w14:paraId="7902A6B9" w14:textId="77777777" w:rsidR="00650F1E" w:rsidRPr="006074AE" w:rsidRDefault="00802AF2" w:rsidP="00445FC3">
      <w:pPr>
        <w:ind w:firstLine="540"/>
        <w:jc w:val="both"/>
        <w:rPr>
          <w:sz w:val="23"/>
          <w:szCs w:val="23"/>
        </w:rPr>
      </w:pPr>
      <w:r w:rsidRPr="006074AE">
        <w:rPr>
          <w:sz w:val="23"/>
          <w:szCs w:val="23"/>
        </w:rPr>
        <w:t xml:space="preserve">17.2. </w:t>
      </w:r>
      <w:r w:rsidR="00650F1E" w:rsidRPr="006074AE">
        <w:rPr>
          <w:sz w:val="23"/>
          <w:szCs w:val="23"/>
        </w:rPr>
        <w:t xml:space="preserve">Финансовые средства обеспечения исполнения обязательств по настоящему Договору подлежат выплате Заказчику в качестве компенсации в случае неисполнения и/или ненадлежащего исполнения </w:t>
      </w:r>
      <w:r w:rsidRPr="006074AE">
        <w:rPr>
          <w:sz w:val="23"/>
          <w:szCs w:val="23"/>
        </w:rPr>
        <w:t>Подрядчиком</w:t>
      </w:r>
      <w:r w:rsidR="00650F1E" w:rsidRPr="006074AE">
        <w:rPr>
          <w:sz w:val="23"/>
          <w:szCs w:val="23"/>
        </w:rPr>
        <w:t xml:space="preserve"> обязательств </w:t>
      </w:r>
      <w:r w:rsidRPr="006074AE">
        <w:rPr>
          <w:sz w:val="23"/>
          <w:szCs w:val="23"/>
        </w:rPr>
        <w:t>по возврату аванса или гарантийных обязательств</w:t>
      </w:r>
      <w:r w:rsidR="00650F1E" w:rsidRPr="006074AE">
        <w:rPr>
          <w:sz w:val="23"/>
          <w:szCs w:val="23"/>
        </w:rPr>
        <w:t>.</w:t>
      </w:r>
    </w:p>
    <w:p w14:paraId="75C2FC8B" w14:textId="77777777" w:rsidR="00021D92" w:rsidRPr="006074AE" w:rsidRDefault="00802AF2" w:rsidP="00445FC3">
      <w:pPr>
        <w:ind w:firstLine="540"/>
        <w:jc w:val="both"/>
        <w:rPr>
          <w:sz w:val="23"/>
          <w:szCs w:val="23"/>
        </w:rPr>
      </w:pPr>
      <w:r w:rsidRPr="006074AE">
        <w:rPr>
          <w:sz w:val="23"/>
          <w:szCs w:val="23"/>
        </w:rPr>
        <w:t xml:space="preserve">17.3. </w:t>
      </w:r>
      <w:r w:rsidR="00650F1E" w:rsidRPr="006074AE">
        <w:rPr>
          <w:sz w:val="23"/>
          <w:szCs w:val="23"/>
        </w:rPr>
        <w:t xml:space="preserve">Для перечисления </w:t>
      </w:r>
      <w:r w:rsidRPr="006074AE">
        <w:rPr>
          <w:sz w:val="23"/>
          <w:szCs w:val="23"/>
        </w:rPr>
        <w:t>Подрядчику</w:t>
      </w:r>
      <w:r w:rsidR="00650F1E" w:rsidRPr="006074AE">
        <w:rPr>
          <w:sz w:val="23"/>
          <w:szCs w:val="23"/>
        </w:rPr>
        <w:t xml:space="preserve"> аванса согласно п.</w:t>
      </w:r>
      <w:r w:rsidR="00B05C05"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w:t>
      </w:r>
      <w:r w:rsidR="00650F1E" w:rsidRPr="006074AE">
        <w:rPr>
          <w:sz w:val="23"/>
          <w:szCs w:val="23"/>
        </w:rPr>
        <w:t xml:space="preserve">, </w:t>
      </w:r>
      <w:r w:rsidRPr="006074AE">
        <w:rPr>
          <w:sz w:val="23"/>
          <w:szCs w:val="23"/>
        </w:rPr>
        <w:t>Подрядчик</w:t>
      </w:r>
      <w:r w:rsidR="00650F1E" w:rsidRPr="006074AE">
        <w:rPr>
          <w:sz w:val="23"/>
          <w:szCs w:val="23"/>
        </w:rPr>
        <w:t xml:space="preserve"> обязан предоставить Заказчику безотзывную и безусловную </w:t>
      </w:r>
      <w:r w:rsidR="00650F1E" w:rsidRPr="006074AE">
        <w:rPr>
          <w:bCs/>
          <w:sz w:val="23"/>
          <w:szCs w:val="23"/>
        </w:rPr>
        <w:t>Банковскую гарантию на сумму аванса</w:t>
      </w:r>
      <w:r w:rsidR="00650F1E" w:rsidRPr="006074AE">
        <w:rPr>
          <w:sz w:val="23"/>
          <w:szCs w:val="23"/>
        </w:rPr>
        <w:t xml:space="preserve">, обеспечивающую обязательство </w:t>
      </w:r>
      <w:r w:rsidRPr="006074AE">
        <w:rPr>
          <w:sz w:val="23"/>
          <w:szCs w:val="23"/>
        </w:rPr>
        <w:t>Подрядчика</w:t>
      </w:r>
      <w:r w:rsidR="00650F1E" w:rsidRPr="006074AE">
        <w:rPr>
          <w:sz w:val="23"/>
          <w:szCs w:val="23"/>
        </w:rPr>
        <w:t xml:space="preserve"> по возврату авансового платежа.</w:t>
      </w:r>
    </w:p>
    <w:p w14:paraId="545F4BB8" w14:textId="649311F5" w:rsidR="00021D92" w:rsidRPr="006074AE" w:rsidRDefault="00021D92" w:rsidP="00445FC3">
      <w:pPr>
        <w:ind w:firstLine="540"/>
        <w:jc w:val="both"/>
        <w:rPr>
          <w:sz w:val="23"/>
          <w:szCs w:val="23"/>
        </w:rPr>
      </w:pPr>
      <w:r w:rsidRPr="006074AE">
        <w:rPr>
          <w:sz w:val="23"/>
          <w:szCs w:val="23"/>
        </w:rPr>
        <w:t xml:space="preserve">17.4. </w:t>
      </w:r>
      <w:r w:rsidR="00B05C05" w:rsidRPr="006074AE">
        <w:rPr>
          <w:sz w:val="23"/>
          <w:szCs w:val="23"/>
        </w:rPr>
        <w:t>Банковская гарантия</w:t>
      </w:r>
      <w:r w:rsidRPr="006074AE">
        <w:rPr>
          <w:sz w:val="23"/>
          <w:szCs w:val="23"/>
        </w:rPr>
        <w:t xml:space="preserve"> возврата аванса, предусмотренного в п.</w:t>
      </w:r>
      <w:r w:rsidR="00B05C05"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 должна быть предоставлена Подрядчиком в течение </w:t>
      </w:r>
      <w:r w:rsidR="00E55E11" w:rsidRPr="006074AE">
        <w:rPr>
          <w:sz w:val="23"/>
          <w:szCs w:val="23"/>
        </w:rPr>
        <w:t>15</w:t>
      </w:r>
      <w:r w:rsidRPr="006074AE">
        <w:rPr>
          <w:sz w:val="23"/>
          <w:szCs w:val="23"/>
        </w:rPr>
        <w:t xml:space="preserve"> (</w:t>
      </w:r>
      <w:r w:rsidR="00E55E11" w:rsidRPr="006074AE">
        <w:rPr>
          <w:sz w:val="23"/>
          <w:szCs w:val="23"/>
        </w:rPr>
        <w:t>Пятнадцати</w:t>
      </w:r>
      <w:r w:rsidRPr="006074AE">
        <w:rPr>
          <w:sz w:val="23"/>
          <w:szCs w:val="23"/>
        </w:rPr>
        <w:t>) календарных дней с даты заключения настоящего Договора. Если Подрядчик не предоставит Заказчику Банковскую гарантию возврата аванса в соответствии с настоящим пунктом Договора и/или не будет подтверждена подлинность предоставленной Банковской гарантии возврата аванса в соответствии с п.</w:t>
      </w:r>
      <w:r w:rsidR="00B05C05" w:rsidRPr="006074AE">
        <w:rPr>
          <w:sz w:val="23"/>
          <w:szCs w:val="23"/>
        </w:rPr>
        <w:t xml:space="preserve"> </w:t>
      </w:r>
      <w:r w:rsidRPr="006074AE">
        <w:rPr>
          <w:sz w:val="23"/>
          <w:szCs w:val="23"/>
        </w:rPr>
        <w:t>17.11 Договора, аванс, предусмотренный в п.</w:t>
      </w:r>
      <w:r w:rsidR="00DB5EB9"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 не выплачивается, а все обязательства Подрядчика по выполнению Работ по Договору сохраняются в силе. </w:t>
      </w:r>
    </w:p>
    <w:p w14:paraId="66E8A8FC" w14:textId="35D181BF" w:rsidR="00650F1E" w:rsidRPr="006074AE" w:rsidRDefault="00802AF2" w:rsidP="00445FC3">
      <w:pPr>
        <w:ind w:firstLine="540"/>
        <w:jc w:val="both"/>
        <w:rPr>
          <w:sz w:val="23"/>
          <w:szCs w:val="23"/>
        </w:rPr>
      </w:pPr>
      <w:r w:rsidRPr="006074AE">
        <w:rPr>
          <w:sz w:val="23"/>
          <w:szCs w:val="23"/>
        </w:rPr>
        <w:t>17.</w:t>
      </w:r>
      <w:r w:rsidR="00021D92" w:rsidRPr="006074AE">
        <w:rPr>
          <w:sz w:val="23"/>
          <w:szCs w:val="23"/>
        </w:rPr>
        <w:t>5</w:t>
      </w:r>
      <w:r w:rsidRPr="006074AE">
        <w:rPr>
          <w:sz w:val="23"/>
          <w:szCs w:val="23"/>
        </w:rPr>
        <w:t xml:space="preserve">. </w:t>
      </w:r>
      <w:r w:rsidR="00650F1E" w:rsidRPr="006074AE">
        <w:rPr>
          <w:sz w:val="23"/>
          <w:szCs w:val="23"/>
        </w:rPr>
        <w:t xml:space="preserve">В целях обеспечения обязательств </w:t>
      </w:r>
      <w:r w:rsidRPr="006074AE">
        <w:rPr>
          <w:sz w:val="23"/>
          <w:szCs w:val="23"/>
        </w:rPr>
        <w:t>Подрядчика по Договору</w:t>
      </w:r>
      <w:r w:rsidR="006B2448" w:rsidRPr="006074AE">
        <w:rPr>
          <w:sz w:val="23"/>
          <w:szCs w:val="23"/>
        </w:rPr>
        <w:t xml:space="preserve"> </w:t>
      </w:r>
      <w:r w:rsidR="00DE6E02" w:rsidRPr="006074AE">
        <w:rPr>
          <w:sz w:val="23"/>
          <w:szCs w:val="23"/>
        </w:rPr>
        <w:t xml:space="preserve">в гарантийный </w:t>
      </w:r>
      <w:r w:rsidR="00A62B76" w:rsidRPr="006074AE">
        <w:rPr>
          <w:sz w:val="23"/>
          <w:szCs w:val="23"/>
        </w:rPr>
        <w:t xml:space="preserve">срок </w:t>
      </w:r>
      <w:r w:rsidR="00DE6E02" w:rsidRPr="006074AE">
        <w:rPr>
          <w:sz w:val="23"/>
          <w:szCs w:val="23"/>
        </w:rPr>
        <w:t>согласно п. 4.</w:t>
      </w:r>
      <w:r w:rsidR="00DB5EB9" w:rsidRPr="006074AE">
        <w:rPr>
          <w:sz w:val="23"/>
          <w:szCs w:val="23"/>
        </w:rPr>
        <w:t>8.</w:t>
      </w:r>
      <w:r w:rsidR="00345053" w:rsidRPr="006074AE">
        <w:rPr>
          <w:sz w:val="23"/>
          <w:szCs w:val="23"/>
        </w:rPr>
        <w:t>2</w:t>
      </w:r>
      <w:r w:rsidR="00DB5EB9" w:rsidRPr="006074AE">
        <w:rPr>
          <w:sz w:val="23"/>
          <w:szCs w:val="23"/>
        </w:rPr>
        <w:t xml:space="preserve"> </w:t>
      </w:r>
      <w:r w:rsidR="00DE6E02" w:rsidRPr="006074AE">
        <w:rPr>
          <w:sz w:val="23"/>
          <w:szCs w:val="23"/>
        </w:rPr>
        <w:t xml:space="preserve">Договора </w:t>
      </w:r>
      <w:r w:rsidRPr="006074AE">
        <w:rPr>
          <w:sz w:val="23"/>
          <w:szCs w:val="23"/>
        </w:rPr>
        <w:t>Подрядчик</w:t>
      </w:r>
      <w:r w:rsidR="00650F1E" w:rsidRPr="006074AE">
        <w:rPr>
          <w:sz w:val="23"/>
          <w:szCs w:val="23"/>
        </w:rPr>
        <w:t xml:space="preserve"> предоставляет Заказчику безотзывную </w:t>
      </w:r>
      <w:r w:rsidR="00650F1E" w:rsidRPr="006074AE">
        <w:rPr>
          <w:bCs/>
          <w:sz w:val="23"/>
          <w:szCs w:val="23"/>
        </w:rPr>
        <w:t>Банковскую гарантию на исполнение обязательств по Договору</w:t>
      </w:r>
      <w:r w:rsidR="00DE6E02" w:rsidRPr="006074AE">
        <w:rPr>
          <w:bCs/>
          <w:sz w:val="23"/>
          <w:szCs w:val="23"/>
        </w:rPr>
        <w:t xml:space="preserve"> в гарантийный </w:t>
      </w:r>
      <w:r w:rsidR="00A62B76" w:rsidRPr="006074AE">
        <w:rPr>
          <w:bCs/>
          <w:sz w:val="23"/>
          <w:szCs w:val="23"/>
        </w:rPr>
        <w:t>срок</w:t>
      </w:r>
      <w:r w:rsidR="00A62B76" w:rsidRPr="006074AE">
        <w:rPr>
          <w:sz w:val="23"/>
          <w:szCs w:val="23"/>
        </w:rPr>
        <w:t xml:space="preserve"> </w:t>
      </w:r>
      <w:r w:rsidR="00650F1E" w:rsidRPr="006074AE">
        <w:rPr>
          <w:sz w:val="23"/>
          <w:szCs w:val="23"/>
        </w:rPr>
        <w:t xml:space="preserve">на сумму </w:t>
      </w:r>
      <w:r w:rsidR="00345053" w:rsidRPr="006074AE">
        <w:rPr>
          <w:sz w:val="23"/>
          <w:szCs w:val="23"/>
        </w:rPr>
        <w:t>10</w:t>
      </w:r>
      <w:r w:rsidR="00B05C05" w:rsidRPr="006074AE">
        <w:rPr>
          <w:sz w:val="23"/>
          <w:szCs w:val="23"/>
        </w:rPr>
        <w:t xml:space="preserve"> </w:t>
      </w:r>
      <w:r w:rsidR="00DC2843" w:rsidRPr="006074AE">
        <w:rPr>
          <w:sz w:val="23"/>
          <w:szCs w:val="23"/>
        </w:rPr>
        <w:t>% (Д</w:t>
      </w:r>
      <w:r w:rsidR="00650F1E" w:rsidRPr="006074AE">
        <w:rPr>
          <w:sz w:val="23"/>
          <w:szCs w:val="23"/>
        </w:rPr>
        <w:t>есять процентов) от Цены Работ по настоящему Договору</w:t>
      </w:r>
      <w:r w:rsidR="00B05C05" w:rsidRPr="006074AE">
        <w:rPr>
          <w:sz w:val="23"/>
          <w:szCs w:val="23"/>
        </w:rPr>
        <w:t>.</w:t>
      </w:r>
    </w:p>
    <w:p w14:paraId="06A7AEE8" w14:textId="77777777" w:rsidR="00B05C05" w:rsidRPr="006074AE" w:rsidRDefault="00F64D01" w:rsidP="00B05C05">
      <w:pPr>
        <w:ind w:firstLine="540"/>
        <w:jc w:val="both"/>
        <w:rPr>
          <w:sz w:val="23"/>
          <w:szCs w:val="23"/>
        </w:rPr>
      </w:pPr>
      <w:r w:rsidRPr="006074AE">
        <w:rPr>
          <w:sz w:val="23"/>
          <w:szCs w:val="23"/>
        </w:rPr>
        <w:lastRenderedPageBreak/>
        <w:t>17.</w:t>
      </w:r>
      <w:r w:rsidR="00021D92" w:rsidRPr="006074AE">
        <w:rPr>
          <w:sz w:val="23"/>
          <w:szCs w:val="23"/>
        </w:rPr>
        <w:t>6</w:t>
      </w:r>
      <w:r w:rsidRPr="006074AE">
        <w:rPr>
          <w:sz w:val="23"/>
          <w:szCs w:val="23"/>
        </w:rPr>
        <w:t xml:space="preserve">. </w:t>
      </w:r>
      <w:r w:rsidR="00B05C05" w:rsidRPr="006074AE">
        <w:rPr>
          <w:sz w:val="23"/>
          <w:szCs w:val="23"/>
        </w:rPr>
        <w:t xml:space="preserve">Банк (гарант), предоставляющий гарантию, должен удовлетворять следующим требованиям: </w:t>
      </w:r>
    </w:p>
    <w:p w14:paraId="69EDA836" w14:textId="77777777" w:rsidR="00B05C05" w:rsidRPr="006074AE" w:rsidRDefault="000402BF" w:rsidP="00B05C05">
      <w:pPr>
        <w:ind w:firstLine="540"/>
        <w:jc w:val="both"/>
        <w:rPr>
          <w:sz w:val="23"/>
          <w:szCs w:val="23"/>
        </w:rPr>
      </w:pPr>
      <w:r w:rsidRPr="006074AE">
        <w:rPr>
          <w:sz w:val="23"/>
          <w:szCs w:val="23"/>
        </w:rPr>
        <w:t xml:space="preserve">1. </w:t>
      </w:r>
      <w:r w:rsidR="00B05C05" w:rsidRPr="006074AE">
        <w:rPr>
          <w:sz w:val="23"/>
          <w:szCs w:val="23"/>
        </w:rPr>
        <w:t>наличие лицензии на осуществление банковских операций;</w:t>
      </w:r>
    </w:p>
    <w:p w14:paraId="5D5B06B8" w14:textId="77777777" w:rsidR="00B05C05" w:rsidRPr="006074AE" w:rsidRDefault="000402BF" w:rsidP="00B05C05">
      <w:pPr>
        <w:ind w:firstLine="540"/>
        <w:jc w:val="both"/>
        <w:rPr>
          <w:sz w:val="23"/>
          <w:szCs w:val="23"/>
        </w:rPr>
      </w:pPr>
      <w:r w:rsidRPr="006074AE">
        <w:rPr>
          <w:sz w:val="23"/>
          <w:szCs w:val="23"/>
        </w:rPr>
        <w:t xml:space="preserve">2. </w:t>
      </w:r>
      <w:r w:rsidR="00B05C05" w:rsidRPr="006074AE">
        <w:rPr>
          <w:sz w:val="23"/>
          <w:szCs w:val="23"/>
        </w:rPr>
        <w:t>ведение банковской деятельности не менее пяти лет;</w:t>
      </w:r>
    </w:p>
    <w:p w14:paraId="081D984A" w14:textId="77777777" w:rsidR="00B05C05" w:rsidRPr="006074AE" w:rsidRDefault="000402BF" w:rsidP="00B05C05">
      <w:pPr>
        <w:ind w:firstLine="540"/>
        <w:jc w:val="both"/>
        <w:rPr>
          <w:sz w:val="23"/>
          <w:szCs w:val="23"/>
        </w:rPr>
      </w:pPr>
      <w:r w:rsidRPr="006074AE">
        <w:rPr>
          <w:sz w:val="23"/>
          <w:szCs w:val="23"/>
        </w:rPr>
        <w:t xml:space="preserve">3. </w:t>
      </w:r>
      <w:r w:rsidR="00B05C05" w:rsidRPr="006074AE">
        <w:rPr>
          <w:sz w:val="23"/>
          <w:szCs w:val="23"/>
        </w:rPr>
        <w:t xml:space="preserve">собственные средства (капитал) в размере не менее </w:t>
      </w:r>
      <w:r w:rsidR="00F61E32" w:rsidRPr="006074AE">
        <w:rPr>
          <w:sz w:val="23"/>
          <w:szCs w:val="23"/>
        </w:rPr>
        <w:t>300</w:t>
      </w:r>
      <w:r w:rsidR="00B05C05" w:rsidRPr="006074AE">
        <w:rPr>
          <w:sz w:val="23"/>
          <w:szCs w:val="23"/>
        </w:rPr>
        <w:t xml:space="preserve"> </w:t>
      </w:r>
      <w:r w:rsidR="00030CB9" w:rsidRPr="006074AE">
        <w:rPr>
          <w:sz w:val="23"/>
          <w:szCs w:val="23"/>
        </w:rPr>
        <w:t>(</w:t>
      </w:r>
      <w:r w:rsidR="00F61E32" w:rsidRPr="006074AE">
        <w:rPr>
          <w:sz w:val="23"/>
          <w:szCs w:val="23"/>
        </w:rPr>
        <w:t>Т</w:t>
      </w:r>
      <w:r w:rsidR="000666E7" w:rsidRPr="006074AE">
        <w:rPr>
          <w:sz w:val="23"/>
          <w:szCs w:val="23"/>
        </w:rPr>
        <w:t>рё</w:t>
      </w:r>
      <w:r w:rsidR="00F61E32" w:rsidRPr="006074AE">
        <w:rPr>
          <w:sz w:val="23"/>
          <w:szCs w:val="23"/>
        </w:rPr>
        <w:t>хсот</w:t>
      </w:r>
      <w:r w:rsidR="00030CB9" w:rsidRPr="006074AE">
        <w:rPr>
          <w:sz w:val="23"/>
          <w:szCs w:val="23"/>
        </w:rPr>
        <w:t xml:space="preserve">) </w:t>
      </w:r>
      <w:r w:rsidR="00F61E32" w:rsidRPr="006074AE">
        <w:rPr>
          <w:sz w:val="23"/>
          <w:szCs w:val="23"/>
        </w:rPr>
        <w:t>миллионов</w:t>
      </w:r>
      <w:r w:rsidR="00B05C05" w:rsidRPr="006074AE">
        <w:rPr>
          <w:sz w:val="23"/>
          <w:szCs w:val="23"/>
        </w:rPr>
        <w:t xml:space="preserve"> рублей</w:t>
      </w:r>
      <w:r w:rsidR="00F61E32" w:rsidRPr="006074AE">
        <w:rPr>
          <w:sz w:val="23"/>
          <w:szCs w:val="23"/>
        </w:rPr>
        <w:t>, рассчитываемых по методике Центрального Банка Российской Федерации, по состоянию на последнюю отчетную дату</w:t>
      </w:r>
      <w:r w:rsidR="00B05C05" w:rsidRPr="006074AE">
        <w:rPr>
          <w:sz w:val="23"/>
          <w:szCs w:val="23"/>
        </w:rPr>
        <w:t>;</w:t>
      </w:r>
    </w:p>
    <w:p w14:paraId="72680162" w14:textId="77777777" w:rsidR="00B05C05" w:rsidRPr="006074AE" w:rsidRDefault="000402BF" w:rsidP="00B05C05">
      <w:pPr>
        <w:ind w:firstLine="540"/>
        <w:jc w:val="both"/>
        <w:rPr>
          <w:sz w:val="23"/>
          <w:szCs w:val="23"/>
        </w:rPr>
      </w:pPr>
      <w:r w:rsidRPr="006074AE">
        <w:rPr>
          <w:sz w:val="23"/>
          <w:szCs w:val="23"/>
        </w:rPr>
        <w:t xml:space="preserve">4. </w:t>
      </w:r>
      <w:r w:rsidR="00B05C05" w:rsidRPr="006074AE">
        <w:rPr>
          <w:sz w:val="23"/>
          <w:szCs w:val="23"/>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3 (</w:t>
      </w:r>
      <w:r w:rsidR="00030CB9" w:rsidRPr="006074AE">
        <w:rPr>
          <w:sz w:val="23"/>
          <w:szCs w:val="23"/>
        </w:rPr>
        <w:t>Т</w:t>
      </w:r>
      <w:r w:rsidR="00B05C05" w:rsidRPr="006074AE">
        <w:rPr>
          <w:sz w:val="23"/>
          <w:szCs w:val="23"/>
        </w:rPr>
        <w:t>рёх) календарных дней;</w:t>
      </w:r>
    </w:p>
    <w:p w14:paraId="1B09F6C7" w14:textId="77777777" w:rsidR="000402BF" w:rsidRPr="006074AE" w:rsidRDefault="000402BF" w:rsidP="00893E0A">
      <w:pPr>
        <w:ind w:firstLine="540"/>
        <w:jc w:val="both"/>
        <w:rPr>
          <w:sz w:val="23"/>
          <w:szCs w:val="23"/>
        </w:rPr>
      </w:pPr>
      <w:r w:rsidRPr="006074AE">
        <w:rPr>
          <w:sz w:val="23"/>
          <w:szCs w:val="23"/>
        </w:rPr>
        <w:t xml:space="preserve">5. </w:t>
      </w:r>
      <w:r w:rsidR="00B05C05" w:rsidRPr="006074AE">
        <w:rPr>
          <w:sz w:val="23"/>
          <w:szCs w:val="23"/>
        </w:rPr>
        <w:t>отсутствие требований Центрального Банка Российской Федерации о</w:t>
      </w:r>
      <w:r w:rsidRPr="006074AE">
        <w:rPr>
          <w:sz w:val="23"/>
          <w:szCs w:val="23"/>
        </w:rPr>
        <w:t xml:space="preserve"> мерах финансового оздоровления;</w:t>
      </w:r>
    </w:p>
    <w:p w14:paraId="684CF29A" w14:textId="77777777" w:rsidR="000402BF" w:rsidRPr="006074AE" w:rsidRDefault="000402BF" w:rsidP="00893E0A">
      <w:pPr>
        <w:ind w:firstLine="540"/>
        <w:jc w:val="both"/>
        <w:rPr>
          <w:sz w:val="23"/>
          <w:szCs w:val="23"/>
        </w:rPr>
      </w:pPr>
      <w:r w:rsidRPr="006074AE">
        <w:rPr>
          <w:sz w:val="23"/>
          <w:szCs w:val="23"/>
        </w:rPr>
        <w:t>6. участие в системе страхования вкладов;</w:t>
      </w:r>
    </w:p>
    <w:p w14:paraId="6B03F4A1" w14:textId="77777777" w:rsidR="00F4251D" w:rsidRPr="006074AE" w:rsidRDefault="000402BF" w:rsidP="00893E0A">
      <w:pPr>
        <w:ind w:firstLine="540"/>
        <w:jc w:val="both"/>
        <w:rPr>
          <w:sz w:val="23"/>
          <w:szCs w:val="23"/>
        </w:rPr>
      </w:pPr>
      <w:r w:rsidRPr="006074AE">
        <w:rPr>
          <w:sz w:val="23"/>
          <w:szCs w:val="23"/>
        </w:rPr>
        <w:t>7. иметь уровень оценки</w:t>
      </w:r>
      <w:r w:rsidR="00F61E32" w:rsidRPr="006074AE">
        <w:rPr>
          <w:sz w:val="23"/>
          <w:szCs w:val="23"/>
        </w:rPr>
        <w:t xml:space="preserve"> кредитного рейтинга</w:t>
      </w:r>
      <w:r w:rsidR="00F4251D" w:rsidRPr="006074AE">
        <w:rPr>
          <w:sz w:val="23"/>
          <w:szCs w:val="23"/>
        </w:rPr>
        <w:t>:</w:t>
      </w:r>
    </w:p>
    <w:p w14:paraId="11CCB9E7" w14:textId="77777777" w:rsidR="00F4251D" w:rsidRPr="006074AE" w:rsidRDefault="00F4251D" w:rsidP="00893E0A">
      <w:pPr>
        <w:ind w:firstLine="540"/>
        <w:jc w:val="both"/>
        <w:rPr>
          <w:sz w:val="23"/>
          <w:szCs w:val="23"/>
        </w:rPr>
      </w:pPr>
      <w:r w:rsidRPr="006074AE">
        <w:rPr>
          <w:sz w:val="23"/>
          <w:szCs w:val="23"/>
        </w:rPr>
        <w:t>-</w:t>
      </w:r>
      <w:r w:rsidR="000402BF" w:rsidRPr="006074AE">
        <w:rPr>
          <w:sz w:val="23"/>
          <w:szCs w:val="23"/>
        </w:rPr>
        <w:t xml:space="preserve"> не ниже</w:t>
      </w:r>
      <w:r w:rsidR="00F61E32" w:rsidRPr="006074AE">
        <w:rPr>
          <w:sz w:val="23"/>
          <w:szCs w:val="23"/>
        </w:rPr>
        <w:t xml:space="preserve"> </w:t>
      </w:r>
      <w:r w:rsidR="000402BF" w:rsidRPr="006074AE">
        <w:rPr>
          <w:sz w:val="23"/>
          <w:szCs w:val="23"/>
        </w:rPr>
        <w:t>«</w:t>
      </w:r>
      <w:r w:rsidR="000402BF" w:rsidRPr="006074AE">
        <w:rPr>
          <w:sz w:val="23"/>
          <w:szCs w:val="23"/>
          <w:lang w:val="en-US"/>
        </w:rPr>
        <w:t>B</w:t>
      </w:r>
      <w:r w:rsidR="00F61E32" w:rsidRPr="006074AE">
        <w:rPr>
          <w:sz w:val="23"/>
          <w:szCs w:val="23"/>
        </w:rPr>
        <w:t>ВВ</w:t>
      </w:r>
      <w:r w:rsidR="000402BF" w:rsidRPr="006074AE">
        <w:rPr>
          <w:sz w:val="23"/>
          <w:szCs w:val="23"/>
        </w:rPr>
        <w:t>»</w:t>
      </w:r>
      <w:r w:rsidR="00F61E32" w:rsidRPr="006074AE">
        <w:rPr>
          <w:sz w:val="23"/>
          <w:szCs w:val="23"/>
        </w:rPr>
        <w:t xml:space="preserve"> по национальной рейтинговой шкале для Российской Федерации кредитного</w:t>
      </w:r>
      <w:r w:rsidR="000402BF" w:rsidRPr="006074AE">
        <w:rPr>
          <w:sz w:val="23"/>
          <w:szCs w:val="23"/>
        </w:rPr>
        <w:t xml:space="preserve"> рейтингов</w:t>
      </w:r>
      <w:r w:rsidR="00F61E32" w:rsidRPr="006074AE">
        <w:rPr>
          <w:sz w:val="23"/>
          <w:szCs w:val="23"/>
        </w:rPr>
        <w:t>ого</w:t>
      </w:r>
      <w:r w:rsidR="000402BF" w:rsidRPr="006074AE">
        <w:rPr>
          <w:sz w:val="23"/>
          <w:szCs w:val="23"/>
        </w:rPr>
        <w:t xml:space="preserve"> агентств</w:t>
      </w:r>
      <w:r w:rsidR="00F61E32" w:rsidRPr="006074AE">
        <w:rPr>
          <w:sz w:val="23"/>
          <w:szCs w:val="23"/>
        </w:rPr>
        <w:t>а Аналитическое Кредитное Рейтинговое Агентство (Акционерное общество) (АКРА (</w:t>
      </w:r>
      <w:hyperlink r:id="rId10" w:history="1">
        <w:r w:rsidR="00F61E32" w:rsidRPr="006074AE">
          <w:rPr>
            <w:rStyle w:val="aff2"/>
            <w:sz w:val="23"/>
            <w:szCs w:val="23"/>
          </w:rPr>
          <w:t>http://www.</w:t>
        </w:r>
        <w:r w:rsidR="00F61E32" w:rsidRPr="006074AE">
          <w:rPr>
            <w:rStyle w:val="aff2"/>
            <w:sz w:val="23"/>
            <w:szCs w:val="23"/>
            <w:lang w:val="en-US"/>
          </w:rPr>
          <w:t>acra</w:t>
        </w:r>
        <w:r w:rsidR="00F61E32" w:rsidRPr="006074AE">
          <w:rPr>
            <w:rStyle w:val="aff2"/>
            <w:sz w:val="23"/>
            <w:szCs w:val="23"/>
          </w:rPr>
          <w:t>-ratings.</w:t>
        </w:r>
        <w:r w:rsidR="00F61E32" w:rsidRPr="006074AE">
          <w:rPr>
            <w:rStyle w:val="aff2"/>
            <w:sz w:val="23"/>
            <w:szCs w:val="23"/>
            <w:lang w:val="en-US"/>
          </w:rPr>
          <w:t>ru</w:t>
        </w:r>
        <w:r w:rsidR="00F61E32" w:rsidRPr="006074AE">
          <w:rPr>
            <w:rStyle w:val="aff2"/>
            <w:sz w:val="23"/>
            <w:szCs w:val="23"/>
          </w:rPr>
          <w:t>/)</w:t>
        </w:r>
      </w:hyperlink>
      <w:r w:rsidR="00F61E32" w:rsidRPr="006074AE">
        <w:rPr>
          <w:sz w:val="23"/>
          <w:szCs w:val="23"/>
        </w:rPr>
        <w:t>)</w:t>
      </w:r>
      <w:r w:rsidRPr="006074AE">
        <w:rPr>
          <w:sz w:val="23"/>
          <w:szCs w:val="23"/>
        </w:rPr>
        <w:t>,</w:t>
      </w:r>
      <w:r w:rsidR="00F61E32" w:rsidRPr="006074AE">
        <w:rPr>
          <w:sz w:val="23"/>
          <w:szCs w:val="23"/>
        </w:rPr>
        <w:t xml:space="preserve"> и/или кредитного рейтинга на ниже уровня «</w:t>
      </w:r>
      <w:proofErr w:type="spellStart"/>
      <w:r w:rsidR="00F61E32" w:rsidRPr="006074AE">
        <w:rPr>
          <w:sz w:val="23"/>
          <w:szCs w:val="23"/>
          <w:lang w:val="en-US"/>
        </w:rPr>
        <w:t>ru</w:t>
      </w:r>
      <w:proofErr w:type="spellEnd"/>
      <w:r w:rsidR="00F61E32" w:rsidRPr="006074AE">
        <w:rPr>
          <w:sz w:val="23"/>
          <w:szCs w:val="23"/>
        </w:rPr>
        <w:t xml:space="preserve">ВВВ» по </w:t>
      </w:r>
      <w:r w:rsidRPr="006074AE">
        <w:rPr>
          <w:sz w:val="23"/>
          <w:szCs w:val="23"/>
        </w:rPr>
        <w:t>национальной рейтинговой шкале для Российской Федерации кредитного рейтингового агентства АО Рейтинговое агентство «Эксперт РА» (</w:t>
      </w:r>
      <w:hyperlink r:id="rId11" w:history="1">
        <w:r w:rsidRPr="006074AE">
          <w:rPr>
            <w:rStyle w:val="aff2"/>
            <w:sz w:val="23"/>
            <w:szCs w:val="23"/>
          </w:rPr>
          <w:t>http://www.</w:t>
        </w:r>
        <w:r w:rsidRPr="006074AE">
          <w:rPr>
            <w:rStyle w:val="aff2"/>
            <w:sz w:val="23"/>
            <w:szCs w:val="23"/>
            <w:lang w:val="en-US"/>
          </w:rPr>
          <w:t>raexpert</w:t>
        </w:r>
        <w:r w:rsidRPr="006074AE">
          <w:rPr>
            <w:rStyle w:val="aff2"/>
            <w:sz w:val="23"/>
            <w:szCs w:val="23"/>
          </w:rPr>
          <w:t>.</w:t>
        </w:r>
        <w:r w:rsidRPr="006074AE">
          <w:rPr>
            <w:rStyle w:val="aff2"/>
            <w:sz w:val="23"/>
            <w:szCs w:val="23"/>
            <w:lang w:val="en-US"/>
          </w:rPr>
          <w:t>ru</w:t>
        </w:r>
        <w:r w:rsidRPr="006074AE">
          <w:rPr>
            <w:rStyle w:val="aff2"/>
            <w:sz w:val="23"/>
            <w:szCs w:val="23"/>
          </w:rPr>
          <w:t>/</w:t>
        </w:r>
        <w:proofErr w:type="spellStart"/>
        <w:r w:rsidRPr="006074AE">
          <w:rPr>
            <w:rStyle w:val="aff2"/>
            <w:sz w:val="23"/>
            <w:szCs w:val="23"/>
          </w:rPr>
          <w:t>ratings</w:t>
        </w:r>
        <w:proofErr w:type="spellEnd"/>
        <w:r w:rsidRPr="006074AE">
          <w:rPr>
            <w:rStyle w:val="aff2"/>
            <w:sz w:val="23"/>
            <w:szCs w:val="23"/>
          </w:rPr>
          <w:t>/)</w:t>
        </w:r>
      </w:hyperlink>
      <w:r w:rsidRPr="006074AE">
        <w:rPr>
          <w:sz w:val="23"/>
          <w:szCs w:val="23"/>
        </w:rPr>
        <w:t xml:space="preserve">, </w:t>
      </w:r>
      <w:r w:rsidR="000402BF" w:rsidRPr="006074AE">
        <w:rPr>
          <w:sz w:val="23"/>
          <w:szCs w:val="23"/>
        </w:rPr>
        <w:t xml:space="preserve">или </w:t>
      </w:r>
    </w:p>
    <w:p w14:paraId="76049EAB" w14:textId="77777777" w:rsidR="000402BF" w:rsidRPr="006074AE" w:rsidRDefault="00F4251D" w:rsidP="00893E0A">
      <w:pPr>
        <w:ind w:firstLine="540"/>
        <w:jc w:val="both"/>
        <w:rPr>
          <w:sz w:val="23"/>
          <w:szCs w:val="23"/>
        </w:rPr>
      </w:pPr>
      <w:r w:rsidRPr="006074AE">
        <w:rPr>
          <w:sz w:val="23"/>
          <w:szCs w:val="23"/>
        </w:rPr>
        <w:t xml:space="preserve">- </w:t>
      </w:r>
      <w:r w:rsidR="000402BF" w:rsidRPr="006074AE">
        <w:rPr>
          <w:sz w:val="23"/>
          <w:szCs w:val="23"/>
        </w:rPr>
        <w:t xml:space="preserve">входить в список ТОП-50 по показателю Активы нетто </w:t>
      </w:r>
      <w:r w:rsidRPr="006074AE">
        <w:rPr>
          <w:sz w:val="23"/>
          <w:szCs w:val="23"/>
        </w:rPr>
        <w:t>(</w:t>
      </w:r>
      <w:hyperlink r:id="rId12" w:history="1">
        <w:r w:rsidRPr="006074AE">
          <w:rPr>
            <w:rStyle w:val="aff2"/>
            <w:sz w:val="23"/>
            <w:szCs w:val="23"/>
          </w:rPr>
          <w:t>http://www.</w:t>
        </w:r>
        <w:proofErr w:type="spellStart"/>
        <w:r w:rsidRPr="006074AE">
          <w:rPr>
            <w:rStyle w:val="aff2"/>
            <w:sz w:val="23"/>
            <w:szCs w:val="23"/>
            <w:lang w:val="en-US"/>
          </w:rPr>
          <w:t>banki</w:t>
        </w:r>
        <w:proofErr w:type="spellEnd"/>
        <w:r w:rsidRPr="006074AE">
          <w:rPr>
            <w:rStyle w:val="aff2"/>
            <w:sz w:val="23"/>
            <w:szCs w:val="23"/>
          </w:rPr>
          <w:t>.</w:t>
        </w:r>
        <w:proofErr w:type="spellStart"/>
        <w:r w:rsidRPr="006074AE">
          <w:rPr>
            <w:rStyle w:val="aff2"/>
            <w:sz w:val="23"/>
            <w:szCs w:val="23"/>
            <w:lang w:val="en-US"/>
          </w:rPr>
          <w:t>ru</w:t>
        </w:r>
        <w:proofErr w:type="spellEnd"/>
        <w:r w:rsidRPr="006074AE">
          <w:rPr>
            <w:rStyle w:val="aff2"/>
            <w:sz w:val="23"/>
            <w:szCs w:val="23"/>
          </w:rPr>
          <w:t>/</w:t>
        </w:r>
        <w:r w:rsidRPr="006074AE">
          <w:rPr>
            <w:rStyle w:val="aff2"/>
            <w:sz w:val="23"/>
            <w:szCs w:val="23"/>
            <w:lang w:val="en-US"/>
          </w:rPr>
          <w:t>banks</w:t>
        </w:r>
        <w:r w:rsidRPr="006074AE">
          <w:rPr>
            <w:rStyle w:val="aff2"/>
            <w:sz w:val="23"/>
            <w:szCs w:val="23"/>
          </w:rPr>
          <w:t>/</w:t>
        </w:r>
        <w:proofErr w:type="spellStart"/>
        <w:r w:rsidRPr="006074AE">
          <w:rPr>
            <w:rStyle w:val="aff2"/>
            <w:sz w:val="23"/>
            <w:szCs w:val="23"/>
          </w:rPr>
          <w:t>ratings</w:t>
        </w:r>
        <w:proofErr w:type="spellEnd"/>
        <w:r w:rsidRPr="006074AE">
          <w:rPr>
            <w:rStyle w:val="aff2"/>
            <w:sz w:val="23"/>
            <w:szCs w:val="23"/>
          </w:rPr>
          <w:t>/</w:t>
        </w:r>
      </w:hyperlink>
      <w:r w:rsidRPr="006074AE">
        <w:rPr>
          <w:sz w:val="23"/>
          <w:szCs w:val="23"/>
        </w:rPr>
        <w:t>) по состоянию не позднее 1 (Одного) месяца на дату выдачи Банковской гарантии</w:t>
      </w:r>
      <w:r w:rsidR="000402BF" w:rsidRPr="006074AE">
        <w:rPr>
          <w:sz w:val="23"/>
          <w:szCs w:val="23"/>
        </w:rPr>
        <w:t>.</w:t>
      </w:r>
    </w:p>
    <w:p w14:paraId="2A47F877" w14:textId="77777777" w:rsidR="00E640B5" w:rsidRPr="006074AE" w:rsidRDefault="00E640B5" w:rsidP="00445FC3">
      <w:pPr>
        <w:ind w:firstLine="540"/>
        <w:jc w:val="both"/>
        <w:rPr>
          <w:sz w:val="23"/>
          <w:szCs w:val="23"/>
        </w:rPr>
      </w:pPr>
      <w:r w:rsidRPr="006074AE">
        <w:rPr>
          <w:sz w:val="23"/>
          <w:szCs w:val="23"/>
        </w:rPr>
        <w:t xml:space="preserve">17.6.1. Банковские гарантий ПАО Сбербанк не рассматриваются и не принимаются. </w:t>
      </w:r>
    </w:p>
    <w:p w14:paraId="2613A7E7" w14:textId="77777777" w:rsidR="00650F1E" w:rsidRPr="006074AE" w:rsidRDefault="00F64D01" w:rsidP="00445FC3">
      <w:pPr>
        <w:ind w:firstLine="540"/>
        <w:jc w:val="both"/>
        <w:rPr>
          <w:sz w:val="23"/>
          <w:szCs w:val="23"/>
        </w:rPr>
      </w:pPr>
      <w:r w:rsidRPr="006074AE">
        <w:rPr>
          <w:sz w:val="23"/>
          <w:szCs w:val="23"/>
        </w:rPr>
        <w:t>17.</w:t>
      </w:r>
      <w:r w:rsidR="00021D92" w:rsidRPr="006074AE">
        <w:rPr>
          <w:sz w:val="23"/>
          <w:szCs w:val="23"/>
        </w:rPr>
        <w:t>7</w:t>
      </w:r>
      <w:r w:rsidRPr="006074AE">
        <w:rPr>
          <w:sz w:val="23"/>
          <w:szCs w:val="23"/>
        </w:rPr>
        <w:t xml:space="preserve">. </w:t>
      </w:r>
      <w:r w:rsidR="00650F1E" w:rsidRPr="006074AE">
        <w:rPr>
          <w:sz w:val="23"/>
          <w:szCs w:val="23"/>
        </w:rPr>
        <w:t>Формы Банковских гарантий, а также кандидатура банка-гаранта</w:t>
      </w:r>
      <w:r w:rsidR="00C67182" w:rsidRPr="006074AE">
        <w:rPr>
          <w:sz w:val="23"/>
          <w:szCs w:val="23"/>
        </w:rPr>
        <w:t>,</w:t>
      </w:r>
      <w:r w:rsidR="00650F1E" w:rsidRPr="006074AE">
        <w:rPr>
          <w:sz w:val="23"/>
          <w:szCs w:val="23"/>
        </w:rPr>
        <w:t xml:space="preserve"> </w:t>
      </w:r>
      <w:r w:rsidR="00B05C05" w:rsidRPr="006074AE">
        <w:rPr>
          <w:sz w:val="23"/>
          <w:szCs w:val="23"/>
        </w:rPr>
        <w:t xml:space="preserve">должны </w:t>
      </w:r>
      <w:r w:rsidR="00650F1E" w:rsidRPr="006074AE">
        <w:rPr>
          <w:sz w:val="23"/>
          <w:szCs w:val="23"/>
        </w:rPr>
        <w:t xml:space="preserve">быть предварительно </w:t>
      </w:r>
      <w:r w:rsidR="00B05C05" w:rsidRPr="006074AE">
        <w:rPr>
          <w:sz w:val="23"/>
          <w:szCs w:val="23"/>
        </w:rPr>
        <w:t xml:space="preserve">согласованы </w:t>
      </w:r>
      <w:r w:rsidR="00650F1E" w:rsidRPr="006074AE">
        <w:rPr>
          <w:sz w:val="23"/>
          <w:szCs w:val="23"/>
        </w:rPr>
        <w:t xml:space="preserve">с Заказчиком в письменной форме. Совместно с формами Банковских гарантий Заказчику должны быть переданы заверенные копии документов, подтверждающих полномочия лица, подписавшего </w:t>
      </w:r>
      <w:r w:rsidR="00B05C05" w:rsidRPr="006074AE">
        <w:rPr>
          <w:sz w:val="23"/>
          <w:szCs w:val="23"/>
        </w:rPr>
        <w:t xml:space="preserve">Банковскую </w:t>
      </w:r>
      <w:r w:rsidR="00650F1E" w:rsidRPr="006074AE">
        <w:rPr>
          <w:sz w:val="23"/>
          <w:szCs w:val="23"/>
        </w:rPr>
        <w:t>гарантию (в том числе доверенность, документ о назначении единоличного исполнительного органа, выписка из ЕГРЮЛ, устав).</w:t>
      </w:r>
    </w:p>
    <w:p w14:paraId="5B1D0502" w14:textId="77777777" w:rsidR="00650F1E" w:rsidRPr="006074AE" w:rsidRDefault="00F64D01" w:rsidP="00445FC3">
      <w:pPr>
        <w:ind w:firstLine="540"/>
        <w:jc w:val="both"/>
        <w:rPr>
          <w:sz w:val="23"/>
          <w:szCs w:val="23"/>
        </w:rPr>
      </w:pPr>
      <w:r w:rsidRPr="006074AE">
        <w:rPr>
          <w:sz w:val="23"/>
          <w:szCs w:val="23"/>
        </w:rPr>
        <w:t>17.</w:t>
      </w:r>
      <w:r w:rsidR="00021D92" w:rsidRPr="006074AE">
        <w:rPr>
          <w:sz w:val="23"/>
          <w:szCs w:val="23"/>
        </w:rPr>
        <w:t>8</w:t>
      </w:r>
      <w:r w:rsidRPr="006074AE">
        <w:rPr>
          <w:sz w:val="23"/>
          <w:szCs w:val="23"/>
        </w:rPr>
        <w:t xml:space="preserve">. </w:t>
      </w:r>
      <w:r w:rsidR="00650F1E" w:rsidRPr="006074AE">
        <w:rPr>
          <w:sz w:val="23"/>
          <w:szCs w:val="23"/>
        </w:rPr>
        <w:t xml:space="preserve">Предоставляемые </w:t>
      </w:r>
      <w:r w:rsidRPr="006074AE">
        <w:rPr>
          <w:sz w:val="23"/>
          <w:szCs w:val="23"/>
        </w:rPr>
        <w:t>Подрядчиком</w:t>
      </w:r>
      <w:r w:rsidR="00650F1E" w:rsidRPr="006074AE">
        <w:rPr>
          <w:sz w:val="23"/>
          <w:szCs w:val="23"/>
        </w:rPr>
        <w:t xml:space="preserve"> в соответствии с настоящим разделом Банковские гарантии должны отвечать следующим условиям:</w:t>
      </w:r>
    </w:p>
    <w:p w14:paraId="0356117F" w14:textId="77777777" w:rsidR="00650F1E" w:rsidRPr="006074AE" w:rsidRDefault="00F64D01" w:rsidP="00445FC3">
      <w:pPr>
        <w:ind w:firstLine="540"/>
        <w:jc w:val="both"/>
        <w:rPr>
          <w:sz w:val="23"/>
          <w:szCs w:val="23"/>
        </w:rPr>
      </w:pPr>
      <w:r w:rsidRPr="006074AE">
        <w:rPr>
          <w:sz w:val="23"/>
          <w:szCs w:val="23"/>
        </w:rPr>
        <w:t xml:space="preserve">- </w:t>
      </w:r>
      <w:r w:rsidR="00650F1E" w:rsidRPr="006074AE">
        <w:rPr>
          <w:sz w:val="23"/>
          <w:szCs w:val="23"/>
        </w:rPr>
        <w:t>Банковские гарантии должны быть безотзывными и безусловными;</w:t>
      </w:r>
    </w:p>
    <w:p w14:paraId="17E9DA9B"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с</w:t>
      </w:r>
      <w:r w:rsidR="00650F1E" w:rsidRPr="006074AE">
        <w:rPr>
          <w:sz w:val="23"/>
          <w:szCs w:val="23"/>
        </w:rPr>
        <w:t xml:space="preserve">уммы Банковских гарантий должны быть определены в российских рублях; </w:t>
      </w:r>
    </w:p>
    <w:p w14:paraId="017418E5"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о</w:t>
      </w:r>
      <w:r w:rsidR="00650F1E" w:rsidRPr="006074AE">
        <w:rPr>
          <w:sz w:val="23"/>
          <w:szCs w:val="23"/>
        </w:rPr>
        <w:t>кончание действия Банковских гарантий должн</w:t>
      </w:r>
      <w:r w:rsidR="00C67182" w:rsidRPr="006074AE">
        <w:rPr>
          <w:sz w:val="23"/>
          <w:szCs w:val="23"/>
        </w:rPr>
        <w:t>о</w:t>
      </w:r>
      <w:r w:rsidR="00650F1E" w:rsidRPr="006074AE">
        <w:rPr>
          <w:sz w:val="23"/>
          <w:szCs w:val="23"/>
        </w:rPr>
        <w:t xml:space="preserve"> быть определен</w:t>
      </w:r>
      <w:r w:rsidR="00C67182" w:rsidRPr="006074AE">
        <w:rPr>
          <w:sz w:val="23"/>
          <w:szCs w:val="23"/>
        </w:rPr>
        <w:t>о</w:t>
      </w:r>
      <w:r w:rsidR="00650F1E" w:rsidRPr="006074AE">
        <w:rPr>
          <w:sz w:val="23"/>
          <w:szCs w:val="23"/>
        </w:rPr>
        <w:t xml:space="preserve"> календарной датой и превышать не менее чем на </w:t>
      </w:r>
      <w:r w:rsidR="006B7F57" w:rsidRPr="006074AE">
        <w:rPr>
          <w:sz w:val="23"/>
          <w:szCs w:val="23"/>
        </w:rPr>
        <w:t>60 (Шестьдесят</w:t>
      </w:r>
      <w:r w:rsidR="00650F1E" w:rsidRPr="006074AE">
        <w:rPr>
          <w:sz w:val="23"/>
          <w:szCs w:val="23"/>
        </w:rPr>
        <w:t xml:space="preserve">) календарных дней дату окончания </w:t>
      </w:r>
      <w:r w:rsidR="00B7368B" w:rsidRPr="006074AE">
        <w:rPr>
          <w:sz w:val="23"/>
          <w:szCs w:val="23"/>
        </w:rPr>
        <w:t xml:space="preserve">Работ для Банковской гарантии возврата </w:t>
      </w:r>
      <w:r w:rsidRPr="006074AE">
        <w:rPr>
          <w:sz w:val="23"/>
          <w:szCs w:val="23"/>
        </w:rPr>
        <w:t xml:space="preserve">аванса/дату исполнения обязательств Подрядчика по Договору в гарантийный </w:t>
      </w:r>
      <w:r w:rsidR="00A62B76" w:rsidRPr="006074AE">
        <w:rPr>
          <w:sz w:val="23"/>
          <w:szCs w:val="23"/>
        </w:rPr>
        <w:t>срок</w:t>
      </w:r>
      <w:r w:rsidR="00B7368B" w:rsidRPr="006074AE">
        <w:rPr>
          <w:sz w:val="23"/>
          <w:szCs w:val="23"/>
        </w:rPr>
        <w:t xml:space="preserve"> для Банковской гарантии </w:t>
      </w:r>
      <w:r w:rsidR="00B7368B" w:rsidRPr="006074AE">
        <w:rPr>
          <w:bCs/>
          <w:sz w:val="23"/>
          <w:szCs w:val="23"/>
        </w:rPr>
        <w:t>на исполнение обязательств</w:t>
      </w:r>
      <w:r w:rsidRPr="006074AE">
        <w:rPr>
          <w:sz w:val="23"/>
          <w:szCs w:val="23"/>
        </w:rPr>
        <w:t>;</w:t>
      </w:r>
    </w:p>
    <w:p w14:paraId="5DEBBF96"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б</w:t>
      </w:r>
      <w:r w:rsidR="00650F1E" w:rsidRPr="006074AE">
        <w:rPr>
          <w:sz w:val="23"/>
          <w:szCs w:val="23"/>
        </w:rPr>
        <w:t xml:space="preserve">енефициаром Банковских гарантий должен быть указан Заказчик, принципалом – </w:t>
      </w:r>
      <w:r w:rsidRPr="006074AE">
        <w:rPr>
          <w:sz w:val="23"/>
          <w:szCs w:val="23"/>
        </w:rPr>
        <w:t>Подрядчик</w:t>
      </w:r>
      <w:r w:rsidR="00650F1E" w:rsidRPr="006074AE">
        <w:rPr>
          <w:sz w:val="23"/>
          <w:szCs w:val="23"/>
        </w:rPr>
        <w:t xml:space="preserve">; </w:t>
      </w:r>
    </w:p>
    <w:p w14:paraId="3821D8C0" w14:textId="77777777" w:rsidR="00650F1E" w:rsidRPr="006074AE" w:rsidRDefault="00F64D01" w:rsidP="00445FC3">
      <w:pPr>
        <w:ind w:firstLine="540"/>
        <w:jc w:val="both"/>
        <w:rPr>
          <w:sz w:val="23"/>
          <w:szCs w:val="23"/>
        </w:rPr>
      </w:pPr>
      <w:r w:rsidRPr="006074AE">
        <w:rPr>
          <w:sz w:val="23"/>
          <w:szCs w:val="23"/>
        </w:rPr>
        <w:t xml:space="preserve">- </w:t>
      </w:r>
      <w:r w:rsidR="00B05C05" w:rsidRPr="006074AE">
        <w:rPr>
          <w:sz w:val="23"/>
          <w:szCs w:val="23"/>
        </w:rPr>
        <w:t>Банковскими гарантиями</w:t>
      </w:r>
      <w:r w:rsidR="00650F1E" w:rsidRPr="006074AE">
        <w:rPr>
          <w:sz w:val="23"/>
          <w:szCs w:val="23"/>
        </w:rPr>
        <w:t xml:space="preserve"> </w:t>
      </w:r>
      <w:r w:rsidR="00B05C05" w:rsidRPr="006074AE">
        <w:rPr>
          <w:sz w:val="23"/>
          <w:szCs w:val="23"/>
        </w:rPr>
        <w:t xml:space="preserve">должны </w:t>
      </w:r>
      <w:r w:rsidR="00650F1E" w:rsidRPr="006074AE">
        <w:rPr>
          <w:sz w:val="23"/>
          <w:szCs w:val="23"/>
        </w:rPr>
        <w:t xml:space="preserve">быть предусмотрены безусловные права Заказчика на истребование суммы Банковских гарантий в случае неисполнения или ненадлежащего исполнения </w:t>
      </w:r>
      <w:r w:rsidRPr="006074AE">
        <w:rPr>
          <w:sz w:val="23"/>
          <w:szCs w:val="23"/>
        </w:rPr>
        <w:t>Подрядчиком</w:t>
      </w:r>
      <w:r w:rsidR="00650F1E" w:rsidRPr="006074AE">
        <w:rPr>
          <w:sz w:val="23"/>
          <w:szCs w:val="23"/>
        </w:rPr>
        <w:t xml:space="preserve"> своих обязательств п</w:t>
      </w:r>
      <w:r w:rsidR="00DC2843" w:rsidRPr="006074AE">
        <w:rPr>
          <w:sz w:val="23"/>
          <w:szCs w:val="23"/>
        </w:rPr>
        <w:t xml:space="preserve">о возврату авансового платежа </w:t>
      </w:r>
      <w:r w:rsidR="00650F1E" w:rsidRPr="006074AE">
        <w:rPr>
          <w:sz w:val="23"/>
          <w:szCs w:val="23"/>
        </w:rPr>
        <w:t>или исполнения обязательств по Договору</w:t>
      </w:r>
      <w:r w:rsidRPr="006074AE">
        <w:rPr>
          <w:sz w:val="23"/>
          <w:szCs w:val="23"/>
        </w:rPr>
        <w:t xml:space="preserve"> в гарантийный </w:t>
      </w:r>
      <w:r w:rsidR="00A62B76" w:rsidRPr="006074AE">
        <w:rPr>
          <w:sz w:val="23"/>
          <w:szCs w:val="23"/>
        </w:rPr>
        <w:t>срок</w:t>
      </w:r>
      <w:r w:rsidR="00650F1E" w:rsidRPr="006074AE">
        <w:rPr>
          <w:sz w:val="23"/>
          <w:szCs w:val="23"/>
        </w:rPr>
        <w:t>, согласно положениям настоящего Договора;</w:t>
      </w:r>
    </w:p>
    <w:p w14:paraId="05851B57" w14:textId="77777777" w:rsidR="00BB3EE8" w:rsidRPr="006074AE" w:rsidRDefault="00F64D01" w:rsidP="005F67A9">
      <w:pPr>
        <w:spacing w:after="4" w:line="259" w:lineRule="auto"/>
        <w:ind w:right="-23" w:firstLine="720"/>
        <w:jc w:val="both"/>
        <w:rPr>
          <w:sz w:val="23"/>
          <w:szCs w:val="23"/>
        </w:rPr>
      </w:pPr>
      <w:r w:rsidRPr="006074AE">
        <w:rPr>
          <w:sz w:val="23"/>
          <w:szCs w:val="23"/>
        </w:rPr>
        <w:t xml:space="preserve">- </w:t>
      </w:r>
      <w:r w:rsidR="00650F1E" w:rsidRPr="006074AE">
        <w:rPr>
          <w:sz w:val="23"/>
          <w:szCs w:val="23"/>
        </w:rPr>
        <w:t>Банковскими гарантиями должно быть предусмотрено, что гарант осуществляет платежи по Банковским гарантиям в пользу бенефициара</w:t>
      </w:r>
      <w:r w:rsidR="00796612" w:rsidRPr="006074AE">
        <w:rPr>
          <w:sz w:val="23"/>
          <w:szCs w:val="23"/>
        </w:rPr>
        <w:t xml:space="preserve"> в </w:t>
      </w:r>
      <w:r w:rsidR="00B7368B" w:rsidRPr="006074AE">
        <w:rPr>
          <w:sz w:val="23"/>
          <w:szCs w:val="23"/>
        </w:rPr>
        <w:t>течение</w:t>
      </w:r>
      <w:r w:rsidR="00796612" w:rsidRPr="006074AE">
        <w:rPr>
          <w:sz w:val="23"/>
          <w:szCs w:val="23"/>
        </w:rPr>
        <w:t xml:space="preserve"> 5 (Пяти) рабочих дней со дня получения требования о платеже. К требованию о платеже должны быть приложены </w:t>
      </w:r>
      <w:r w:rsidR="00BB3EE8" w:rsidRPr="006074AE">
        <w:rPr>
          <w:sz w:val="23"/>
          <w:szCs w:val="23"/>
        </w:rPr>
        <w:t xml:space="preserve">заверенные </w:t>
      </w:r>
      <w:r w:rsidR="00796612" w:rsidRPr="006074AE">
        <w:rPr>
          <w:sz w:val="23"/>
          <w:szCs w:val="23"/>
        </w:rPr>
        <w:t>бенефициаром</w:t>
      </w:r>
      <w:r w:rsidR="00BB3EE8" w:rsidRPr="006074AE">
        <w:rPr>
          <w:sz w:val="23"/>
          <w:szCs w:val="23"/>
        </w:rPr>
        <w:t xml:space="preserve"> копии документов, подтверждающих полномочия лица, подписавшего требование (в случае подписания требования лицом, не являющимся единоличным исполнительным органом </w:t>
      </w:r>
      <w:r w:rsidR="00796612" w:rsidRPr="006074AE">
        <w:rPr>
          <w:sz w:val="23"/>
          <w:szCs w:val="23"/>
        </w:rPr>
        <w:t>бенефициара</w:t>
      </w:r>
      <w:r w:rsidR="00BB3EE8" w:rsidRPr="006074AE">
        <w:rPr>
          <w:sz w:val="23"/>
          <w:szCs w:val="23"/>
        </w:rPr>
        <w:t>)</w:t>
      </w:r>
      <w:r w:rsidR="00796612" w:rsidRPr="006074AE">
        <w:rPr>
          <w:sz w:val="23"/>
          <w:szCs w:val="23"/>
        </w:rPr>
        <w:t>, предоставление иных документов не требуется</w:t>
      </w:r>
      <w:r w:rsidR="00BB3EE8" w:rsidRPr="006074AE">
        <w:rPr>
          <w:sz w:val="23"/>
          <w:szCs w:val="23"/>
        </w:rPr>
        <w:t>;</w:t>
      </w:r>
    </w:p>
    <w:p w14:paraId="5E76870F" w14:textId="77777777" w:rsidR="00BB3EE8" w:rsidRPr="006074AE" w:rsidRDefault="00BB3EE8" w:rsidP="00BB3EE8">
      <w:pPr>
        <w:ind w:firstLine="567"/>
        <w:jc w:val="both"/>
        <w:rPr>
          <w:sz w:val="23"/>
          <w:szCs w:val="23"/>
        </w:rPr>
      </w:pPr>
      <w:r w:rsidRPr="006074AE">
        <w:rPr>
          <w:spacing w:val="-1"/>
          <w:sz w:val="23"/>
          <w:szCs w:val="23"/>
        </w:rPr>
        <w:t xml:space="preserve">- содержать адрес </w:t>
      </w:r>
      <w:r w:rsidRPr="006074AE">
        <w:rPr>
          <w:sz w:val="23"/>
          <w:szCs w:val="23"/>
        </w:rPr>
        <w:t>б</w:t>
      </w:r>
      <w:r w:rsidRPr="006074AE">
        <w:rPr>
          <w:spacing w:val="-1"/>
          <w:sz w:val="23"/>
          <w:szCs w:val="23"/>
        </w:rPr>
        <w:t>анка-гаранта для направления требований бенефициаром;</w:t>
      </w:r>
    </w:p>
    <w:p w14:paraId="04283BF8" w14:textId="77777777" w:rsidR="00BB3EE8" w:rsidRPr="006074AE" w:rsidRDefault="00BB3EE8" w:rsidP="00BB3EE8">
      <w:pPr>
        <w:ind w:firstLine="567"/>
        <w:jc w:val="both"/>
        <w:rPr>
          <w:sz w:val="23"/>
          <w:szCs w:val="23"/>
          <w:lang w:val="x-none"/>
        </w:rPr>
      </w:pPr>
      <w:r w:rsidRPr="006074AE">
        <w:rPr>
          <w:sz w:val="23"/>
          <w:szCs w:val="23"/>
        </w:rPr>
        <w:t xml:space="preserve">- содержать условие о том, что требуемая бенефициаром сумма может быть менее суммы, на которую выдана </w:t>
      </w:r>
      <w:r w:rsidR="00DA7D06" w:rsidRPr="006074AE">
        <w:rPr>
          <w:sz w:val="23"/>
          <w:szCs w:val="23"/>
        </w:rPr>
        <w:t>Б</w:t>
      </w:r>
      <w:r w:rsidRPr="006074AE">
        <w:rPr>
          <w:sz w:val="23"/>
          <w:szCs w:val="23"/>
        </w:rPr>
        <w:t>анковская гарантия, при этом бенефициар сохраняет право истребовать оставшуюся сумму в установленном порядке в течение срока действия данной гарантии;</w:t>
      </w:r>
    </w:p>
    <w:p w14:paraId="169153B1" w14:textId="77777777" w:rsidR="00BB3EE8" w:rsidRPr="006074AE" w:rsidRDefault="00BB3EE8" w:rsidP="00BB3EE8">
      <w:pPr>
        <w:ind w:firstLine="567"/>
        <w:jc w:val="both"/>
        <w:rPr>
          <w:sz w:val="23"/>
          <w:szCs w:val="23"/>
        </w:rPr>
      </w:pPr>
      <w:r w:rsidRPr="006074AE">
        <w:rPr>
          <w:sz w:val="23"/>
          <w:szCs w:val="23"/>
        </w:rPr>
        <w:t xml:space="preserve">- содержать согласие банка-гаранта на неизменность его обязательств по </w:t>
      </w:r>
      <w:r w:rsidR="00DA7D06" w:rsidRPr="006074AE">
        <w:rPr>
          <w:sz w:val="23"/>
          <w:szCs w:val="23"/>
        </w:rPr>
        <w:t>Б</w:t>
      </w:r>
      <w:r w:rsidRPr="006074AE">
        <w:rPr>
          <w:sz w:val="23"/>
          <w:szCs w:val="23"/>
        </w:rPr>
        <w:t>анковской гарантии, независимо от внесения изменений и дополнений в настоящий Договор;</w:t>
      </w:r>
    </w:p>
    <w:p w14:paraId="6044626C" w14:textId="77777777" w:rsidR="00BB3EE8" w:rsidRPr="006074AE" w:rsidRDefault="00BB3EE8" w:rsidP="00BB3EE8">
      <w:pPr>
        <w:ind w:firstLine="567"/>
        <w:jc w:val="both"/>
        <w:rPr>
          <w:sz w:val="23"/>
          <w:szCs w:val="23"/>
        </w:rPr>
      </w:pPr>
      <w:r w:rsidRPr="006074AE">
        <w:rPr>
          <w:sz w:val="23"/>
          <w:szCs w:val="23"/>
        </w:rPr>
        <w:t xml:space="preserve">- </w:t>
      </w:r>
      <w:r w:rsidR="00DA7D06" w:rsidRPr="006074AE">
        <w:rPr>
          <w:sz w:val="23"/>
          <w:szCs w:val="23"/>
        </w:rPr>
        <w:t>Б</w:t>
      </w:r>
      <w:r w:rsidRPr="006074AE">
        <w:rPr>
          <w:sz w:val="23"/>
          <w:szCs w:val="23"/>
        </w:rPr>
        <w:t>анковская гарантия должна содержать условие о том, что в случае направления Заказчиком (бенефициаром) требования платежа в адрес банка-гаранта посредством организации связи (курьерской службой, почтой России и т.п.) датой его предъявления считается дата передачи Заказчиком (бенефициаром) требования платежа в организацию связи (в курьерскую службу, на почту России и т.п.);</w:t>
      </w:r>
    </w:p>
    <w:p w14:paraId="3A80C11F" w14:textId="77777777" w:rsidR="00BB3EE8" w:rsidRPr="006074AE" w:rsidRDefault="00BB3EE8" w:rsidP="00BB3EE8">
      <w:pPr>
        <w:ind w:firstLine="567"/>
        <w:jc w:val="both"/>
        <w:rPr>
          <w:sz w:val="23"/>
          <w:szCs w:val="23"/>
          <w:lang w:val="x-none"/>
        </w:rPr>
      </w:pPr>
      <w:r w:rsidRPr="006074AE">
        <w:rPr>
          <w:sz w:val="23"/>
          <w:szCs w:val="23"/>
        </w:rPr>
        <w:lastRenderedPageBreak/>
        <w:t xml:space="preserve">- содержать условие о том, что принадлежащее бенефициару по </w:t>
      </w:r>
      <w:r w:rsidR="00DA7D06" w:rsidRPr="006074AE">
        <w:rPr>
          <w:sz w:val="23"/>
          <w:szCs w:val="23"/>
        </w:rPr>
        <w:t>Б</w:t>
      </w:r>
      <w:r w:rsidRPr="006074AE">
        <w:rPr>
          <w:sz w:val="23"/>
          <w:szCs w:val="23"/>
        </w:rPr>
        <w:t xml:space="preserve">анковской гарантии право требования к гаранту может быть передано третьему лицу без согласия гаранта с одновременной уступкой бенефициаром своих прав и обязанностей по Договору; </w:t>
      </w:r>
    </w:p>
    <w:p w14:paraId="787D8DB6" w14:textId="77777777" w:rsidR="00650F1E" w:rsidRPr="006074AE" w:rsidRDefault="00F64D01" w:rsidP="00445FC3">
      <w:pPr>
        <w:ind w:firstLine="540"/>
        <w:jc w:val="both"/>
        <w:rPr>
          <w:sz w:val="23"/>
          <w:szCs w:val="23"/>
        </w:rPr>
      </w:pPr>
      <w:r w:rsidRPr="006074AE">
        <w:rPr>
          <w:sz w:val="23"/>
          <w:szCs w:val="23"/>
        </w:rPr>
        <w:t xml:space="preserve">- </w:t>
      </w:r>
      <w:r w:rsidR="00650F1E" w:rsidRPr="006074AE">
        <w:rPr>
          <w:sz w:val="23"/>
          <w:szCs w:val="23"/>
        </w:rPr>
        <w:t>Банковские гарантии не должны содержать условий или требований, противоречащих изложенному, или делающих изложенное неисполняемым.</w:t>
      </w:r>
    </w:p>
    <w:p w14:paraId="03B27BF4" w14:textId="77777777" w:rsidR="00DB5EB9" w:rsidRPr="006074AE" w:rsidRDefault="00F64D01" w:rsidP="00445FC3">
      <w:pPr>
        <w:ind w:firstLine="540"/>
        <w:jc w:val="both"/>
        <w:rPr>
          <w:sz w:val="23"/>
          <w:szCs w:val="23"/>
        </w:rPr>
      </w:pPr>
      <w:r w:rsidRPr="006074AE">
        <w:rPr>
          <w:sz w:val="23"/>
          <w:szCs w:val="23"/>
        </w:rPr>
        <w:t xml:space="preserve">17.9. </w:t>
      </w:r>
      <w:r w:rsidR="00650F1E" w:rsidRPr="006074AE">
        <w:rPr>
          <w:sz w:val="23"/>
          <w:szCs w:val="23"/>
        </w:rPr>
        <w:t xml:space="preserve">Если </w:t>
      </w:r>
      <w:r w:rsidR="00640D6E" w:rsidRPr="006074AE">
        <w:rPr>
          <w:sz w:val="23"/>
          <w:szCs w:val="23"/>
        </w:rPr>
        <w:t xml:space="preserve">Подрядчик </w:t>
      </w:r>
      <w:r w:rsidR="00650F1E" w:rsidRPr="006074AE">
        <w:rPr>
          <w:sz w:val="23"/>
          <w:szCs w:val="23"/>
        </w:rPr>
        <w:t xml:space="preserve">не предоставит Заказчику </w:t>
      </w:r>
      <w:r w:rsidR="00021D92" w:rsidRPr="006074AE">
        <w:rPr>
          <w:sz w:val="23"/>
          <w:szCs w:val="23"/>
        </w:rPr>
        <w:t>Банковскую гарантию исполнени</w:t>
      </w:r>
      <w:r w:rsidR="00030CB9" w:rsidRPr="006074AE">
        <w:rPr>
          <w:sz w:val="23"/>
          <w:szCs w:val="23"/>
        </w:rPr>
        <w:t>я</w:t>
      </w:r>
      <w:r w:rsidR="00021D92" w:rsidRPr="006074AE">
        <w:rPr>
          <w:sz w:val="23"/>
          <w:szCs w:val="23"/>
        </w:rPr>
        <w:t xml:space="preserve"> обязательств по Договору в гарантийный </w:t>
      </w:r>
      <w:r w:rsidR="00A62B76" w:rsidRPr="006074AE">
        <w:rPr>
          <w:sz w:val="23"/>
          <w:szCs w:val="23"/>
        </w:rPr>
        <w:t xml:space="preserve">срок </w:t>
      </w:r>
      <w:r w:rsidR="00650F1E" w:rsidRPr="006074AE">
        <w:rPr>
          <w:sz w:val="23"/>
          <w:szCs w:val="23"/>
        </w:rPr>
        <w:t xml:space="preserve">и/или не будет подтверждена подлинность предоставленной </w:t>
      </w:r>
      <w:r w:rsidR="00B05C05" w:rsidRPr="006074AE">
        <w:rPr>
          <w:sz w:val="23"/>
          <w:szCs w:val="23"/>
        </w:rPr>
        <w:t>Банковской гарантии</w:t>
      </w:r>
      <w:r w:rsidR="00650F1E" w:rsidRPr="006074AE">
        <w:rPr>
          <w:sz w:val="23"/>
          <w:szCs w:val="23"/>
        </w:rPr>
        <w:t xml:space="preserve"> в соответствии с п.</w:t>
      </w:r>
      <w:r w:rsidR="00B05C05" w:rsidRPr="006074AE">
        <w:rPr>
          <w:sz w:val="23"/>
          <w:szCs w:val="23"/>
        </w:rPr>
        <w:t xml:space="preserve"> </w:t>
      </w:r>
      <w:r w:rsidR="00650F1E" w:rsidRPr="006074AE">
        <w:rPr>
          <w:sz w:val="23"/>
          <w:szCs w:val="23"/>
        </w:rPr>
        <w:t>1</w:t>
      </w:r>
      <w:r w:rsidR="00640D6E" w:rsidRPr="006074AE">
        <w:rPr>
          <w:sz w:val="23"/>
          <w:szCs w:val="23"/>
        </w:rPr>
        <w:t>7</w:t>
      </w:r>
      <w:r w:rsidR="00650F1E" w:rsidRPr="006074AE">
        <w:rPr>
          <w:sz w:val="23"/>
          <w:szCs w:val="23"/>
        </w:rPr>
        <w:t>.1</w:t>
      </w:r>
      <w:r w:rsidR="00640D6E" w:rsidRPr="006074AE">
        <w:rPr>
          <w:sz w:val="23"/>
          <w:szCs w:val="23"/>
        </w:rPr>
        <w:t>1</w:t>
      </w:r>
      <w:r w:rsidR="00650F1E" w:rsidRPr="006074AE">
        <w:rPr>
          <w:sz w:val="23"/>
          <w:szCs w:val="23"/>
        </w:rPr>
        <w:t xml:space="preserve"> Договора, </w:t>
      </w:r>
      <w:r w:rsidR="00640D6E" w:rsidRPr="006074AE">
        <w:rPr>
          <w:sz w:val="23"/>
          <w:szCs w:val="23"/>
        </w:rPr>
        <w:t>то порядок возврата Гарантийного фонда определяется соответствующим порядком согласно п. 4.</w:t>
      </w:r>
      <w:r w:rsidR="00DB5EB9" w:rsidRPr="006074AE">
        <w:rPr>
          <w:sz w:val="23"/>
          <w:szCs w:val="23"/>
        </w:rPr>
        <w:t>8</w:t>
      </w:r>
      <w:r w:rsidR="00640D6E" w:rsidRPr="006074AE">
        <w:rPr>
          <w:sz w:val="23"/>
          <w:szCs w:val="23"/>
        </w:rPr>
        <w:t xml:space="preserve"> Договора</w:t>
      </w:r>
      <w:r w:rsidR="00DC2843" w:rsidRPr="006074AE">
        <w:rPr>
          <w:sz w:val="23"/>
          <w:szCs w:val="23"/>
        </w:rPr>
        <w:t>, установленным без учета обеспечения возврата.</w:t>
      </w:r>
    </w:p>
    <w:p w14:paraId="7149E46E" w14:textId="77777777" w:rsidR="00650F1E" w:rsidRPr="006074AE" w:rsidRDefault="00640D6E" w:rsidP="00445FC3">
      <w:pPr>
        <w:ind w:firstLine="540"/>
        <w:jc w:val="both"/>
        <w:rPr>
          <w:sz w:val="23"/>
          <w:szCs w:val="23"/>
        </w:rPr>
      </w:pPr>
      <w:r w:rsidRPr="006074AE">
        <w:rPr>
          <w:sz w:val="23"/>
          <w:szCs w:val="23"/>
        </w:rPr>
        <w:t xml:space="preserve">17.10. </w:t>
      </w:r>
      <w:r w:rsidR="00650F1E" w:rsidRPr="006074AE">
        <w:rPr>
          <w:sz w:val="23"/>
          <w:szCs w:val="23"/>
        </w:rPr>
        <w:t>В случае если за 45 (Сорок пять) календарных дней до истечения срока действия любой из Банковских гарантий, предусмотренных в п.</w:t>
      </w:r>
      <w:r w:rsidR="00B05C05" w:rsidRPr="006074AE">
        <w:rPr>
          <w:sz w:val="23"/>
          <w:szCs w:val="23"/>
        </w:rPr>
        <w:t xml:space="preserve"> </w:t>
      </w:r>
      <w:r w:rsidR="00650F1E" w:rsidRPr="006074AE">
        <w:rPr>
          <w:sz w:val="23"/>
          <w:szCs w:val="23"/>
        </w:rPr>
        <w:t>1</w:t>
      </w:r>
      <w:r w:rsidRPr="006074AE">
        <w:rPr>
          <w:sz w:val="23"/>
          <w:szCs w:val="23"/>
        </w:rPr>
        <w:t>7</w:t>
      </w:r>
      <w:r w:rsidR="00650F1E" w:rsidRPr="006074AE">
        <w:rPr>
          <w:sz w:val="23"/>
          <w:szCs w:val="23"/>
        </w:rPr>
        <w:t>.3 и п.</w:t>
      </w:r>
      <w:r w:rsidR="00B05C05" w:rsidRPr="006074AE">
        <w:rPr>
          <w:sz w:val="23"/>
          <w:szCs w:val="23"/>
        </w:rPr>
        <w:t xml:space="preserve"> </w:t>
      </w:r>
      <w:r w:rsidR="00650F1E" w:rsidRPr="006074AE">
        <w:rPr>
          <w:sz w:val="23"/>
          <w:szCs w:val="23"/>
        </w:rPr>
        <w:t>1</w:t>
      </w:r>
      <w:r w:rsidRPr="006074AE">
        <w:rPr>
          <w:sz w:val="23"/>
          <w:szCs w:val="23"/>
        </w:rPr>
        <w:t>7</w:t>
      </w:r>
      <w:r w:rsidR="00650F1E" w:rsidRPr="006074AE">
        <w:rPr>
          <w:sz w:val="23"/>
          <w:szCs w:val="23"/>
        </w:rPr>
        <w:t>.</w:t>
      </w:r>
      <w:r w:rsidR="00021D92" w:rsidRPr="006074AE">
        <w:rPr>
          <w:sz w:val="23"/>
          <w:szCs w:val="23"/>
        </w:rPr>
        <w:t>5</w:t>
      </w:r>
      <w:r w:rsidR="00650F1E" w:rsidRPr="006074AE">
        <w:rPr>
          <w:sz w:val="23"/>
          <w:szCs w:val="23"/>
        </w:rPr>
        <w:t xml:space="preserve"> Договора, </w:t>
      </w:r>
      <w:r w:rsidRPr="006074AE">
        <w:rPr>
          <w:sz w:val="23"/>
          <w:szCs w:val="23"/>
        </w:rPr>
        <w:t xml:space="preserve">аванс по Договору не будет погашен выполненными Подрядчиком и принятыми Заказчиком </w:t>
      </w:r>
      <w:r w:rsidR="00650F1E" w:rsidRPr="006074AE">
        <w:rPr>
          <w:sz w:val="23"/>
          <w:szCs w:val="23"/>
        </w:rPr>
        <w:t>Работ</w:t>
      </w:r>
      <w:r w:rsidRPr="006074AE">
        <w:rPr>
          <w:sz w:val="23"/>
          <w:szCs w:val="23"/>
        </w:rPr>
        <w:t xml:space="preserve">ами </w:t>
      </w:r>
      <w:r w:rsidR="00650F1E" w:rsidRPr="006074AE">
        <w:rPr>
          <w:sz w:val="23"/>
          <w:szCs w:val="23"/>
        </w:rPr>
        <w:t xml:space="preserve"> по Договору</w:t>
      </w:r>
      <w:r w:rsidRPr="006074AE">
        <w:rPr>
          <w:sz w:val="23"/>
          <w:szCs w:val="23"/>
        </w:rPr>
        <w:t xml:space="preserve"> или гарантийный срок будет продлен,</w:t>
      </w:r>
      <w:r w:rsidR="00650F1E" w:rsidRPr="006074AE">
        <w:rPr>
          <w:sz w:val="23"/>
          <w:szCs w:val="23"/>
        </w:rPr>
        <w:t xml:space="preserve"> </w:t>
      </w:r>
      <w:r w:rsidRPr="006074AE">
        <w:rPr>
          <w:sz w:val="23"/>
          <w:szCs w:val="23"/>
        </w:rPr>
        <w:t xml:space="preserve">Подрядчик </w:t>
      </w:r>
      <w:r w:rsidR="00650F1E" w:rsidRPr="006074AE">
        <w:rPr>
          <w:sz w:val="23"/>
          <w:szCs w:val="23"/>
        </w:rPr>
        <w:t xml:space="preserve">обязан за 30 (Тридцать) календарных дней до истечения срока действия указанных </w:t>
      </w:r>
      <w:r w:rsidR="00B05C05" w:rsidRPr="006074AE">
        <w:rPr>
          <w:sz w:val="23"/>
          <w:szCs w:val="23"/>
        </w:rPr>
        <w:t xml:space="preserve">Банковских </w:t>
      </w:r>
      <w:r w:rsidR="00650F1E" w:rsidRPr="006074AE">
        <w:rPr>
          <w:sz w:val="23"/>
          <w:szCs w:val="23"/>
        </w:rPr>
        <w:t xml:space="preserve">гарантий продлить срок их действия либо предоставить новые </w:t>
      </w:r>
      <w:r w:rsidR="00B05C05" w:rsidRPr="006074AE">
        <w:rPr>
          <w:sz w:val="23"/>
          <w:szCs w:val="23"/>
        </w:rPr>
        <w:t xml:space="preserve">Банковские </w:t>
      </w:r>
      <w:r w:rsidR="00650F1E" w:rsidRPr="006074AE">
        <w:rPr>
          <w:sz w:val="23"/>
          <w:szCs w:val="23"/>
        </w:rPr>
        <w:t>гарантии на срок</w:t>
      </w:r>
      <w:r w:rsidRPr="006074AE">
        <w:rPr>
          <w:sz w:val="23"/>
          <w:szCs w:val="23"/>
        </w:rPr>
        <w:t>, позволяющий исполнить обязательства, в обеспечение которых выданы Банковские гарантии.</w:t>
      </w:r>
    </w:p>
    <w:p w14:paraId="3ACD30EB" w14:textId="77777777" w:rsidR="00650F1E" w:rsidRPr="006074AE" w:rsidRDefault="00640D6E" w:rsidP="00445FC3">
      <w:pPr>
        <w:ind w:firstLine="540"/>
        <w:jc w:val="both"/>
        <w:rPr>
          <w:sz w:val="23"/>
          <w:szCs w:val="23"/>
        </w:rPr>
      </w:pPr>
      <w:r w:rsidRPr="006074AE">
        <w:rPr>
          <w:sz w:val="23"/>
          <w:szCs w:val="23"/>
        </w:rPr>
        <w:t xml:space="preserve">17.11. </w:t>
      </w:r>
      <w:r w:rsidR="00DB5EB9" w:rsidRPr="006074AE">
        <w:rPr>
          <w:sz w:val="23"/>
          <w:szCs w:val="23"/>
        </w:rPr>
        <w:t xml:space="preserve">Подрядчик </w:t>
      </w:r>
      <w:r w:rsidR="00650F1E" w:rsidRPr="006074AE">
        <w:rPr>
          <w:sz w:val="23"/>
          <w:szCs w:val="23"/>
        </w:rPr>
        <w:t xml:space="preserve">обязан в течение 5 (Пяти) рабочих дней с момента выдачи банком любой из Банковских гарантий подтвердить её подлинность путем обеспечения направления соответствующего уведомления </w:t>
      </w:r>
      <w:r w:rsidR="00F14E6D" w:rsidRPr="006074AE">
        <w:rPr>
          <w:sz w:val="23"/>
          <w:szCs w:val="23"/>
        </w:rPr>
        <w:t xml:space="preserve">банка-гаранта в адрес Заказчика в простой письменной форме с приложением заверенных копий документов, подтверждающих полномочия лица на подписание от лица банка-гаранта </w:t>
      </w:r>
      <w:r w:rsidR="00DA7D06" w:rsidRPr="006074AE">
        <w:rPr>
          <w:sz w:val="23"/>
          <w:szCs w:val="23"/>
        </w:rPr>
        <w:t>Б</w:t>
      </w:r>
      <w:r w:rsidR="00F14E6D" w:rsidRPr="006074AE">
        <w:rPr>
          <w:sz w:val="23"/>
          <w:szCs w:val="23"/>
        </w:rPr>
        <w:t>анковской гарантии (изменений/дополнений к гарантии)</w:t>
      </w:r>
      <w:r w:rsidR="00650F1E" w:rsidRPr="006074AE">
        <w:rPr>
          <w:sz w:val="23"/>
          <w:szCs w:val="23"/>
        </w:rPr>
        <w:t xml:space="preserve">. В случае не подтверждения подлинности Банковских гарантий в указанный выше срок, Заказчик вправе не производить перечисление </w:t>
      </w:r>
      <w:r w:rsidRPr="006074AE">
        <w:rPr>
          <w:sz w:val="23"/>
          <w:szCs w:val="23"/>
        </w:rPr>
        <w:t>авансового платежа</w:t>
      </w:r>
      <w:r w:rsidR="00650F1E" w:rsidRPr="006074AE">
        <w:rPr>
          <w:sz w:val="23"/>
          <w:szCs w:val="23"/>
        </w:rPr>
        <w:t xml:space="preserve"> по Договору</w:t>
      </w:r>
      <w:r w:rsidRPr="006074AE">
        <w:rPr>
          <w:sz w:val="23"/>
          <w:szCs w:val="23"/>
        </w:rPr>
        <w:t>/</w:t>
      </w:r>
      <w:r w:rsidR="00DC2843" w:rsidRPr="006074AE">
        <w:rPr>
          <w:sz w:val="23"/>
          <w:szCs w:val="23"/>
        </w:rPr>
        <w:t xml:space="preserve">не </w:t>
      </w:r>
      <w:r w:rsidRPr="006074AE">
        <w:rPr>
          <w:sz w:val="23"/>
          <w:szCs w:val="23"/>
        </w:rPr>
        <w:t>измен</w:t>
      </w:r>
      <w:r w:rsidR="00DC2843" w:rsidRPr="006074AE">
        <w:rPr>
          <w:sz w:val="23"/>
          <w:szCs w:val="23"/>
        </w:rPr>
        <w:t>я</w:t>
      </w:r>
      <w:r w:rsidRPr="006074AE">
        <w:rPr>
          <w:sz w:val="23"/>
          <w:szCs w:val="23"/>
        </w:rPr>
        <w:t>ть порядок возврата Гарантийного фонда</w:t>
      </w:r>
      <w:r w:rsidR="00650F1E" w:rsidRPr="006074AE">
        <w:rPr>
          <w:sz w:val="23"/>
          <w:szCs w:val="23"/>
        </w:rPr>
        <w:t>.</w:t>
      </w:r>
    </w:p>
    <w:p w14:paraId="6CDA8302" w14:textId="77777777" w:rsidR="00650F1E" w:rsidRPr="006074AE" w:rsidRDefault="00640D6E" w:rsidP="00445FC3">
      <w:pPr>
        <w:ind w:firstLine="540"/>
        <w:jc w:val="both"/>
        <w:rPr>
          <w:sz w:val="23"/>
          <w:szCs w:val="23"/>
        </w:rPr>
      </w:pPr>
      <w:r w:rsidRPr="006074AE">
        <w:rPr>
          <w:sz w:val="23"/>
          <w:szCs w:val="23"/>
        </w:rPr>
        <w:t>17.12.</w:t>
      </w:r>
      <w:r w:rsidR="00650F1E" w:rsidRPr="006074AE">
        <w:rPr>
          <w:sz w:val="23"/>
          <w:szCs w:val="23"/>
        </w:rPr>
        <w:t xml:space="preserve"> Если в ходе исполнения Договора Заказчику стало известно о существенном ухудшении финансового состояния и/или несостоятельности гаранта, аннулировании (отзыве) лицензии и других обстоятельствах, препятствующих гаранту в выполнении обязательств по Банковским гарантиям, то Заказчик вправе потребовать от </w:t>
      </w:r>
      <w:r w:rsidRPr="006074AE">
        <w:rPr>
          <w:sz w:val="23"/>
          <w:szCs w:val="23"/>
        </w:rPr>
        <w:t>Подрядчика</w:t>
      </w:r>
      <w:r w:rsidR="00650F1E" w:rsidRPr="006074AE">
        <w:rPr>
          <w:sz w:val="23"/>
          <w:szCs w:val="23"/>
        </w:rPr>
        <w:t xml:space="preserve"> замены Банковских гарантий в течение 5 (Пяти) рабочих дней с момента предъявления Заказчиком данного требования. Если </w:t>
      </w:r>
      <w:r w:rsidRPr="006074AE">
        <w:rPr>
          <w:sz w:val="23"/>
          <w:szCs w:val="23"/>
        </w:rPr>
        <w:t xml:space="preserve">Подрядчик </w:t>
      </w:r>
      <w:r w:rsidR="00650F1E" w:rsidRPr="006074AE">
        <w:rPr>
          <w:sz w:val="23"/>
          <w:szCs w:val="23"/>
        </w:rPr>
        <w:t xml:space="preserve">не выполняет указанное требование Заказчика, то Заказчик по своему усмотрению имеет право: требовать </w:t>
      </w:r>
      <w:r w:rsidRPr="006074AE">
        <w:rPr>
          <w:sz w:val="23"/>
          <w:szCs w:val="23"/>
        </w:rPr>
        <w:t xml:space="preserve">Подрядчика </w:t>
      </w:r>
      <w:r w:rsidR="00650F1E" w:rsidRPr="006074AE">
        <w:rPr>
          <w:sz w:val="23"/>
          <w:szCs w:val="23"/>
        </w:rPr>
        <w:t xml:space="preserve">выплаты всех сумм или их части по соответствующей Банковской гарантии и/или удерживать эти суммы, пока Заказчику не будут предоставлены новые Банковские гарантии согласно условиям настоящего Договора и/или приостановит выплату любых платежей </w:t>
      </w:r>
      <w:r w:rsidRPr="006074AE">
        <w:rPr>
          <w:sz w:val="23"/>
          <w:szCs w:val="23"/>
        </w:rPr>
        <w:t xml:space="preserve">Подрядчику </w:t>
      </w:r>
      <w:r w:rsidR="00650F1E" w:rsidRPr="006074AE">
        <w:rPr>
          <w:sz w:val="23"/>
          <w:szCs w:val="23"/>
        </w:rPr>
        <w:t>и/или расторгнуть настоящий Договор в одностороннем внесудебном порядке.</w:t>
      </w:r>
    </w:p>
    <w:p w14:paraId="15E0C330" w14:textId="77777777" w:rsidR="00650F1E" w:rsidRPr="006074AE" w:rsidRDefault="00640D6E" w:rsidP="00445FC3">
      <w:pPr>
        <w:ind w:firstLine="540"/>
        <w:jc w:val="both"/>
        <w:rPr>
          <w:sz w:val="23"/>
          <w:szCs w:val="23"/>
        </w:rPr>
      </w:pPr>
      <w:r w:rsidRPr="006074AE">
        <w:rPr>
          <w:sz w:val="23"/>
          <w:szCs w:val="23"/>
        </w:rPr>
        <w:t xml:space="preserve">17.13. </w:t>
      </w:r>
      <w:r w:rsidR="00650F1E" w:rsidRPr="006074AE">
        <w:rPr>
          <w:sz w:val="23"/>
          <w:szCs w:val="23"/>
        </w:rPr>
        <w:t xml:space="preserve">Размер ответственности гаранта по Банковской гарантии возврата аванса может быть уменьшен на сумму отработанного (зачтенного) аванса при получении гарантом соответствующего письменного уведомления Заказчика. </w:t>
      </w:r>
    </w:p>
    <w:p w14:paraId="6AACCBCC" w14:textId="77777777" w:rsidR="00650F1E" w:rsidRPr="006074AE" w:rsidRDefault="00640D6E" w:rsidP="00445FC3">
      <w:pPr>
        <w:ind w:firstLine="540"/>
        <w:jc w:val="both"/>
        <w:rPr>
          <w:sz w:val="23"/>
          <w:szCs w:val="23"/>
        </w:rPr>
      </w:pPr>
      <w:r w:rsidRPr="006074AE">
        <w:rPr>
          <w:sz w:val="23"/>
          <w:szCs w:val="23"/>
        </w:rPr>
        <w:t>17.14.</w:t>
      </w:r>
      <w:r w:rsidR="00650F1E" w:rsidRPr="006074AE">
        <w:rPr>
          <w:sz w:val="23"/>
          <w:szCs w:val="23"/>
        </w:rPr>
        <w:t xml:space="preserve"> Все расходы, связанные с получением и обслуживанием Банковских гарантий</w:t>
      </w:r>
      <w:r w:rsidR="00DA7D06" w:rsidRPr="006074AE">
        <w:rPr>
          <w:sz w:val="23"/>
          <w:szCs w:val="23"/>
        </w:rPr>
        <w:t>,</w:t>
      </w:r>
      <w:r w:rsidR="00650F1E" w:rsidRPr="006074AE">
        <w:rPr>
          <w:sz w:val="23"/>
          <w:szCs w:val="23"/>
        </w:rPr>
        <w:t xml:space="preserve"> </w:t>
      </w:r>
      <w:r w:rsidR="00DC2843" w:rsidRPr="006074AE">
        <w:rPr>
          <w:sz w:val="23"/>
          <w:szCs w:val="23"/>
        </w:rPr>
        <w:t>Подрядчик</w:t>
      </w:r>
      <w:r w:rsidR="00650F1E" w:rsidRPr="006074AE">
        <w:rPr>
          <w:sz w:val="23"/>
          <w:szCs w:val="23"/>
        </w:rPr>
        <w:t xml:space="preserve"> несет самостоятельно и за свой счёт.</w:t>
      </w:r>
    </w:p>
    <w:p w14:paraId="02133644" w14:textId="77777777" w:rsidR="00650F1E" w:rsidRPr="006074AE" w:rsidRDefault="00640D6E" w:rsidP="00445FC3">
      <w:pPr>
        <w:ind w:firstLine="540"/>
        <w:jc w:val="both"/>
        <w:rPr>
          <w:sz w:val="23"/>
          <w:szCs w:val="23"/>
        </w:rPr>
      </w:pPr>
      <w:r w:rsidRPr="006074AE">
        <w:rPr>
          <w:sz w:val="23"/>
          <w:szCs w:val="23"/>
        </w:rPr>
        <w:t xml:space="preserve">17.15. </w:t>
      </w:r>
      <w:r w:rsidR="00650F1E" w:rsidRPr="006074AE">
        <w:rPr>
          <w:sz w:val="23"/>
          <w:szCs w:val="23"/>
        </w:rPr>
        <w:t xml:space="preserve">При изменении Цены Работ, размера авансового платежа и/или сроков выполнения Работ </w:t>
      </w:r>
      <w:r w:rsidR="00DC2843" w:rsidRPr="006074AE">
        <w:rPr>
          <w:sz w:val="23"/>
          <w:szCs w:val="23"/>
        </w:rPr>
        <w:t xml:space="preserve">Подрядчик </w:t>
      </w:r>
      <w:r w:rsidR="00650F1E" w:rsidRPr="006074AE">
        <w:rPr>
          <w:sz w:val="23"/>
          <w:szCs w:val="23"/>
        </w:rPr>
        <w:t>в течение 20 (Двадцати) календарных дней с даты подписания Сторонами дополнительного соглашения к настоящему Договору предоставляет Заказчику новые Банковские гарантии, отвечающие требованиям, указанным в настоящем разделе.</w:t>
      </w:r>
    </w:p>
    <w:p w14:paraId="36158A6C" w14:textId="77777777" w:rsidR="00650F1E" w:rsidRPr="006074AE" w:rsidRDefault="00640D6E" w:rsidP="00445FC3">
      <w:pPr>
        <w:ind w:firstLine="540"/>
        <w:jc w:val="both"/>
        <w:rPr>
          <w:sz w:val="23"/>
          <w:szCs w:val="23"/>
        </w:rPr>
      </w:pPr>
      <w:r w:rsidRPr="006074AE">
        <w:rPr>
          <w:sz w:val="23"/>
          <w:szCs w:val="23"/>
        </w:rPr>
        <w:t xml:space="preserve">17.16. </w:t>
      </w:r>
      <w:r w:rsidR="00F14E6D" w:rsidRPr="006074AE">
        <w:rPr>
          <w:sz w:val="23"/>
          <w:szCs w:val="23"/>
        </w:rPr>
        <w:t xml:space="preserve">Примерные тексты </w:t>
      </w:r>
      <w:r w:rsidR="00650F1E" w:rsidRPr="006074AE">
        <w:rPr>
          <w:sz w:val="23"/>
          <w:szCs w:val="23"/>
        </w:rPr>
        <w:t>Банковских гарантий Стороны согласовали в Приложениях</w:t>
      </w:r>
      <w:r w:rsidRPr="006074AE">
        <w:rPr>
          <w:sz w:val="23"/>
          <w:szCs w:val="23"/>
        </w:rPr>
        <w:t xml:space="preserve"> </w:t>
      </w:r>
      <w:r w:rsidR="00650F1E" w:rsidRPr="006074AE">
        <w:rPr>
          <w:sz w:val="23"/>
          <w:szCs w:val="23"/>
        </w:rPr>
        <w:t xml:space="preserve">№ </w:t>
      </w:r>
      <w:r w:rsidR="00623D13" w:rsidRPr="006074AE">
        <w:rPr>
          <w:sz w:val="23"/>
          <w:szCs w:val="23"/>
        </w:rPr>
        <w:t xml:space="preserve">14 </w:t>
      </w:r>
      <w:r w:rsidR="00650F1E" w:rsidRPr="006074AE">
        <w:rPr>
          <w:sz w:val="23"/>
          <w:szCs w:val="23"/>
        </w:rPr>
        <w:t xml:space="preserve">и № </w:t>
      </w:r>
      <w:r w:rsidR="00623D13" w:rsidRPr="006074AE">
        <w:rPr>
          <w:sz w:val="23"/>
          <w:szCs w:val="23"/>
        </w:rPr>
        <w:t xml:space="preserve">15 </w:t>
      </w:r>
      <w:r w:rsidR="00650F1E" w:rsidRPr="006074AE">
        <w:rPr>
          <w:sz w:val="23"/>
          <w:szCs w:val="23"/>
        </w:rPr>
        <w:t xml:space="preserve">к настоящему Договору.   </w:t>
      </w:r>
    </w:p>
    <w:p w14:paraId="736C2228" w14:textId="77777777" w:rsidR="007F518E" w:rsidRPr="006074AE" w:rsidRDefault="007F518E" w:rsidP="007F518E">
      <w:pPr>
        <w:ind w:firstLine="540"/>
        <w:jc w:val="both"/>
        <w:rPr>
          <w:rFonts w:ascii="Calibri" w:hAnsi="Calibri" w:cs="Calibri"/>
          <w:sz w:val="23"/>
          <w:szCs w:val="23"/>
          <w:lang w:eastAsia="en-US"/>
        </w:rPr>
      </w:pPr>
      <w:r w:rsidRPr="006074AE">
        <w:rPr>
          <w:sz w:val="23"/>
          <w:szCs w:val="23"/>
        </w:rPr>
        <w:t xml:space="preserve">17.17. Подрядчик обязуется обеспечить открытие контролируемого счета в банке-гаранте, выдающего Банковскую гарантию возврата аванса, для перечисления аванса и контроля расходования денежных средств </w:t>
      </w:r>
      <w:r w:rsidR="0036308A" w:rsidRPr="006074AE">
        <w:rPr>
          <w:sz w:val="23"/>
          <w:szCs w:val="23"/>
        </w:rPr>
        <w:t xml:space="preserve">с </w:t>
      </w:r>
      <w:r w:rsidRPr="006074AE">
        <w:rPr>
          <w:sz w:val="23"/>
          <w:szCs w:val="23"/>
        </w:rPr>
        <w:t>данного счета по согласованным Заказчиком реестрам.</w:t>
      </w:r>
    </w:p>
    <w:bookmarkEnd w:id="44"/>
    <w:p w14:paraId="4F5B0538" w14:textId="77777777" w:rsidR="006D2033" w:rsidRPr="006074AE" w:rsidRDefault="006D2033" w:rsidP="00445FC3">
      <w:pPr>
        <w:ind w:firstLine="540"/>
        <w:jc w:val="both"/>
        <w:rPr>
          <w:sz w:val="23"/>
          <w:szCs w:val="23"/>
        </w:rPr>
      </w:pPr>
    </w:p>
    <w:p w14:paraId="34E77C77" w14:textId="1FFC297E" w:rsidR="00EB196A" w:rsidRPr="006074AE" w:rsidRDefault="006D2033" w:rsidP="009A373E">
      <w:pPr>
        <w:pStyle w:val="SCH"/>
        <w:widowControl w:val="0"/>
        <w:numPr>
          <w:ilvl w:val="0"/>
          <w:numId w:val="0"/>
        </w:numPr>
        <w:autoSpaceDN w:val="0"/>
        <w:adjustRightInd w:val="0"/>
        <w:spacing w:after="0" w:line="240" w:lineRule="auto"/>
        <w:jc w:val="center"/>
        <w:outlineLvl w:val="0"/>
        <w:rPr>
          <w:i w:val="0"/>
          <w:sz w:val="23"/>
          <w:szCs w:val="23"/>
        </w:rPr>
      </w:pPr>
      <w:r w:rsidRPr="006074AE">
        <w:rPr>
          <w:i w:val="0"/>
          <w:sz w:val="23"/>
          <w:szCs w:val="23"/>
        </w:rPr>
        <w:t xml:space="preserve">18. </w:t>
      </w:r>
      <w:r w:rsidR="00EB196A" w:rsidRPr="006074AE">
        <w:rPr>
          <w:i w:val="0"/>
          <w:sz w:val="23"/>
          <w:szCs w:val="23"/>
        </w:rPr>
        <w:t>ГАРАНТИИ И ЗАВЕРЕНИЯ</w:t>
      </w:r>
    </w:p>
    <w:p w14:paraId="2F9EA9B0" w14:textId="77777777" w:rsidR="00EB196A" w:rsidRPr="006074AE" w:rsidRDefault="00EB196A" w:rsidP="00445FC3">
      <w:pPr>
        <w:ind w:firstLine="540"/>
        <w:jc w:val="both"/>
        <w:rPr>
          <w:sz w:val="23"/>
          <w:szCs w:val="23"/>
        </w:rPr>
      </w:pPr>
      <w:r w:rsidRPr="006074AE">
        <w:rPr>
          <w:sz w:val="23"/>
          <w:szCs w:val="23"/>
        </w:rPr>
        <w:t>Для целей настоящего Раздела Стороны договорились о том, что термины и определения имеют следующее значение:</w:t>
      </w:r>
    </w:p>
    <w:p w14:paraId="74E09136" w14:textId="77777777" w:rsidR="00EB196A" w:rsidRPr="006074AE" w:rsidRDefault="00EB196A" w:rsidP="00445FC3">
      <w:pPr>
        <w:ind w:firstLine="540"/>
        <w:jc w:val="both"/>
        <w:rPr>
          <w:sz w:val="23"/>
          <w:szCs w:val="23"/>
        </w:rPr>
      </w:pPr>
      <w:r w:rsidRPr="006074AE">
        <w:rPr>
          <w:b/>
          <w:sz w:val="23"/>
          <w:szCs w:val="23"/>
        </w:rPr>
        <w:t>«Должностное лицо Подрядчика»</w:t>
      </w:r>
      <w:r w:rsidRPr="006074AE">
        <w:rPr>
          <w:sz w:val="23"/>
          <w:szCs w:val="23"/>
        </w:rPr>
        <w:t xml:space="preserve"> –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и/или совета директоров и лица, отвечающие за осуществление внутреннего контроля Подрядчика или его представителя-юридического лица.</w:t>
      </w:r>
    </w:p>
    <w:p w14:paraId="662FC15F" w14:textId="77777777" w:rsidR="00EB196A" w:rsidRPr="006074AE" w:rsidRDefault="00EB196A" w:rsidP="00445FC3">
      <w:pPr>
        <w:ind w:firstLine="540"/>
        <w:jc w:val="both"/>
        <w:rPr>
          <w:sz w:val="23"/>
          <w:szCs w:val="23"/>
        </w:rPr>
      </w:pPr>
      <w:r w:rsidRPr="006074AE">
        <w:rPr>
          <w:b/>
          <w:sz w:val="23"/>
          <w:szCs w:val="23"/>
        </w:rPr>
        <w:lastRenderedPageBreak/>
        <w:t>«Представители Подрядчика»</w:t>
      </w:r>
      <w:r w:rsidRPr="006074AE">
        <w:rPr>
          <w:sz w:val="23"/>
          <w:szCs w:val="23"/>
        </w:rPr>
        <w:t xml:space="preserve">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511A43FC" w14:textId="77777777" w:rsidR="00EB196A" w:rsidRPr="006074AE" w:rsidRDefault="00EB196A" w:rsidP="00445FC3">
      <w:pPr>
        <w:ind w:firstLine="540"/>
        <w:jc w:val="both"/>
        <w:rPr>
          <w:sz w:val="23"/>
          <w:szCs w:val="23"/>
        </w:rPr>
      </w:pPr>
      <w:r w:rsidRPr="006074AE">
        <w:rPr>
          <w:b/>
          <w:sz w:val="23"/>
          <w:szCs w:val="23"/>
        </w:rPr>
        <w:t>«Третьи лица»</w:t>
      </w:r>
      <w:r w:rsidRPr="006074AE">
        <w:rPr>
          <w:sz w:val="23"/>
          <w:szCs w:val="23"/>
        </w:rPr>
        <w:t xml:space="preserve"> – любые физические или юридические лица, российские и иностранные организации, в том числе работники </w:t>
      </w:r>
      <w:r w:rsidR="00756495" w:rsidRPr="006074AE">
        <w:rPr>
          <w:sz w:val="23"/>
          <w:szCs w:val="23"/>
        </w:rPr>
        <w:t>Субподрядчиков</w:t>
      </w:r>
      <w:r w:rsidRPr="006074AE">
        <w:rPr>
          <w:sz w:val="23"/>
          <w:szCs w:val="23"/>
        </w:rPr>
        <w:t>, привлекаемых Подрядчиком в целях исполнения обязательств по Договору.</w:t>
      </w:r>
    </w:p>
    <w:p w14:paraId="77AEF8A7" w14:textId="77777777" w:rsidR="00EB196A" w:rsidRPr="006074AE" w:rsidRDefault="00EB196A" w:rsidP="00445FC3">
      <w:pPr>
        <w:ind w:firstLine="540"/>
        <w:jc w:val="both"/>
        <w:rPr>
          <w:b/>
          <w:sz w:val="23"/>
          <w:szCs w:val="23"/>
        </w:rPr>
      </w:pPr>
      <w:r w:rsidRPr="006074AE">
        <w:rPr>
          <w:b/>
          <w:sz w:val="23"/>
          <w:szCs w:val="23"/>
        </w:rPr>
        <w:t xml:space="preserve">Подрядчик </w:t>
      </w:r>
      <w:r w:rsidR="00D339E7" w:rsidRPr="006074AE">
        <w:rPr>
          <w:b/>
          <w:sz w:val="23"/>
          <w:szCs w:val="23"/>
        </w:rPr>
        <w:t>в порядке ст. 431.2 ГК РФ заверяет Заказчика и гарантирует достоверность следующих обстоятельств</w:t>
      </w:r>
      <w:r w:rsidRPr="006074AE">
        <w:rPr>
          <w:b/>
          <w:sz w:val="23"/>
          <w:szCs w:val="23"/>
        </w:rPr>
        <w:t>:</w:t>
      </w:r>
    </w:p>
    <w:p w14:paraId="0E862445" w14:textId="125CCED7" w:rsidR="00EB196A" w:rsidRPr="006074AE" w:rsidRDefault="00EB196A" w:rsidP="00445FC3">
      <w:pPr>
        <w:ind w:firstLine="540"/>
        <w:jc w:val="both"/>
        <w:rPr>
          <w:b/>
          <w:sz w:val="23"/>
          <w:szCs w:val="23"/>
        </w:rPr>
      </w:pPr>
      <w:r w:rsidRPr="006074AE">
        <w:rPr>
          <w:b/>
          <w:sz w:val="23"/>
          <w:szCs w:val="23"/>
        </w:rPr>
        <w:t>18.1. Правоспособность и дееспособность</w:t>
      </w:r>
    </w:p>
    <w:p w14:paraId="4B2A1972" w14:textId="45672D04" w:rsidR="00EB196A" w:rsidRPr="006074AE" w:rsidRDefault="00D339E7" w:rsidP="00445FC3">
      <w:pPr>
        <w:ind w:firstLine="540"/>
        <w:jc w:val="both"/>
        <w:rPr>
          <w:sz w:val="23"/>
          <w:szCs w:val="23"/>
        </w:rPr>
      </w:pPr>
      <w:r w:rsidRPr="006074AE">
        <w:rPr>
          <w:sz w:val="23"/>
          <w:szCs w:val="23"/>
        </w:rPr>
        <w:t xml:space="preserve">18.1.1. </w:t>
      </w:r>
      <w:r w:rsidR="00EB196A" w:rsidRPr="006074AE">
        <w:rPr>
          <w:sz w:val="23"/>
          <w:szCs w:val="23"/>
        </w:rPr>
        <w:t>Подрядчик является надлежащим образом учрежденн</w:t>
      </w:r>
      <w:r w:rsidR="009B0B12" w:rsidRPr="006074AE">
        <w:rPr>
          <w:sz w:val="23"/>
          <w:szCs w:val="23"/>
        </w:rPr>
        <w:t xml:space="preserve">ым, зарегистрированным и </w:t>
      </w:r>
      <w:r w:rsidR="00EB196A" w:rsidRPr="006074AE">
        <w:rPr>
          <w:sz w:val="23"/>
          <w:szCs w:val="23"/>
        </w:rPr>
        <w:t>действующ</w:t>
      </w:r>
      <w:r w:rsidR="009B0B12" w:rsidRPr="006074AE">
        <w:rPr>
          <w:sz w:val="23"/>
          <w:szCs w:val="23"/>
        </w:rPr>
        <w:t xml:space="preserve">им лицом в соответствии с </w:t>
      </w:r>
      <w:r w:rsidR="00EB196A" w:rsidRPr="006074AE">
        <w:rPr>
          <w:sz w:val="23"/>
          <w:szCs w:val="23"/>
        </w:rPr>
        <w:t>требованиям</w:t>
      </w:r>
      <w:r w:rsidR="004903FD" w:rsidRPr="006074AE">
        <w:rPr>
          <w:sz w:val="23"/>
          <w:szCs w:val="23"/>
        </w:rPr>
        <w:t>и</w:t>
      </w:r>
      <w:r w:rsidR="00EB196A" w:rsidRPr="006074AE">
        <w:rPr>
          <w:sz w:val="23"/>
          <w:szCs w:val="23"/>
        </w:rPr>
        <w:t xml:space="preserve"> законодательства Российской Федерации.</w:t>
      </w:r>
    </w:p>
    <w:p w14:paraId="291F14F7" w14:textId="2E02AB7E" w:rsidR="00EB196A" w:rsidRPr="006074AE" w:rsidRDefault="00D339E7" w:rsidP="00445FC3">
      <w:pPr>
        <w:ind w:firstLine="540"/>
        <w:jc w:val="both"/>
        <w:rPr>
          <w:sz w:val="23"/>
          <w:szCs w:val="23"/>
        </w:rPr>
      </w:pPr>
      <w:r w:rsidRPr="006074AE">
        <w:rPr>
          <w:sz w:val="23"/>
          <w:szCs w:val="23"/>
        </w:rPr>
        <w:t xml:space="preserve">18.1.2. </w:t>
      </w:r>
      <w:r w:rsidR="00EB196A" w:rsidRPr="006074AE">
        <w:rPr>
          <w:sz w:val="23"/>
          <w:szCs w:val="23"/>
        </w:rPr>
        <w:t>Подрядчиком соблюдены все правила и процедуры, установленные учредительными документами, законодательством Российской Федерации, регулирующим его правоспособность, в качестве обязательных предварительных условий заключения и исполнения Договора.</w:t>
      </w:r>
    </w:p>
    <w:p w14:paraId="28740672" w14:textId="77777777" w:rsidR="00B31ED4" w:rsidRPr="006074AE" w:rsidRDefault="00B31ED4" w:rsidP="00445FC3">
      <w:pPr>
        <w:ind w:firstLine="540"/>
        <w:jc w:val="both"/>
        <w:rPr>
          <w:sz w:val="23"/>
          <w:szCs w:val="23"/>
        </w:rPr>
      </w:pPr>
      <w:r w:rsidRPr="006074AE">
        <w:rPr>
          <w:sz w:val="23"/>
          <w:szCs w:val="23"/>
        </w:rPr>
        <w:t>Отсутствуют какие-либо ограничения полномочий лиц, подписывающих настоящий Договор со стороны Подрядчика</w:t>
      </w:r>
      <w:r w:rsidR="000D0DD0" w:rsidRPr="006074AE">
        <w:rPr>
          <w:sz w:val="23"/>
          <w:szCs w:val="23"/>
        </w:rPr>
        <w:t>,</w:t>
      </w:r>
      <w:r w:rsidRPr="006074AE">
        <w:rPr>
          <w:sz w:val="23"/>
          <w:szCs w:val="23"/>
        </w:rPr>
        <w:t xml:space="preserve"> в соответствии с законодательством Российской Федерации и внутренними документами Подрядчика.</w:t>
      </w:r>
    </w:p>
    <w:p w14:paraId="06281E88" w14:textId="581AF256" w:rsidR="00D339E7" w:rsidRPr="006074AE" w:rsidRDefault="00D339E7" w:rsidP="009B0B12">
      <w:pPr>
        <w:ind w:firstLine="540"/>
        <w:jc w:val="both"/>
        <w:rPr>
          <w:sz w:val="23"/>
          <w:szCs w:val="23"/>
        </w:rPr>
      </w:pPr>
      <w:r w:rsidRPr="006074AE">
        <w:rPr>
          <w:sz w:val="23"/>
          <w:szCs w:val="23"/>
        </w:rPr>
        <w:t>18.1.3. Любые документы и информация, предоставленные Подрядчиком до и после подписания настоящего Договора, не содержат недостоверных утверждений о фактах.</w:t>
      </w:r>
    </w:p>
    <w:p w14:paraId="4C27F616" w14:textId="6729ACB4" w:rsidR="009B0B12" w:rsidRPr="006074AE" w:rsidRDefault="009B0B12" w:rsidP="009B0B12">
      <w:pPr>
        <w:ind w:firstLine="540"/>
        <w:jc w:val="both"/>
        <w:rPr>
          <w:sz w:val="23"/>
          <w:szCs w:val="23"/>
        </w:rPr>
      </w:pPr>
      <w:r w:rsidRPr="006074AE">
        <w:rPr>
          <w:sz w:val="23"/>
          <w:szCs w:val="23"/>
        </w:rPr>
        <w:t xml:space="preserve">18.1.4. Подрядчик уплачивает все налоги и сборы в соответствии с действующим законодательством Российской Федерации, а также ведет и своевременно подает в налоговые и иные государственные органы налоговую, статистическую и иную государственную отчетность в соответствии с применимым действующим законодательством Российской Федерации; </w:t>
      </w:r>
    </w:p>
    <w:p w14:paraId="34188A0D" w14:textId="79DB38DE" w:rsidR="009B0B12" w:rsidRPr="006074AE" w:rsidRDefault="009B0B12" w:rsidP="009B0B12">
      <w:pPr>
        <w:ind w:firstLine="540"/>
        <w:jc w:val="both"/>
        <w:rPr>
          <w:sz w:val="23"/>
          <w:szCs w:val="23"/>
        </w:rPr>
      </w:pPr>
      <w:r w:rsidRPr="006074AE">
        <w:rPr>
          <w:sz w:val="23"/>
          <w:szCs w:val="23"/>
        </w:rPr>
        <w:t>18.1.5. все операции Подрядчика по реализации товаров/работ/услуг в адрес Заказчика полностью отражаются в бухгалтерской, налоговой, статистической и любой иной отчетности, обязанность по ведению которой возлагается действующим законодательством</w:t>
      </w:r>
      <w:r w:rsidR="00D22438" w:rsidRPr="006074AE">
        <w:rPr>
          <w:sz w:val="23"/>
          <w:szCs w:val="23"/>
        </w:rPr>
        <w:t xml:space="preserve"> Российской Ф</w:t>
      </w:r>
      <w:r w:rsidRPr="006074AE">
        <w:rPr>
          <w:sz w:val="23"/>
          <w:szCs w:val="23"/>
        </w:rPr>
        <w:t>едерации на Подрядчика;</w:t>
      </w:r>
    </w:p>
    <w:p w14:paraId="2C74E951" w14:textId="2848B4F9" w:rsidR="009B0B12" w:rsidRPr="006074AE" w:rsidRDefault="009B0B12" w:rsidP="000A6C9F">
      <w:pPr>
        <w:ind w:firstLine="540"/>
        <w:jc w:val="both"/>
        <w:rPr>
          <w:sz w:val="23"/>
          <w:szCs w:val="23"/>
        </w:rPr>
      </w:pPr>
      <w:r w:rsidRPr="006074AE">
        <w:rPr>
          <w:sz w:val="23"/>
          <w:szCs w:val="23"/>
        </w:rPr>
        <w:t xml:space="preserve">18.1.6. Подрядчик обязуется своевременно отражать в налоговой отчетности налог на добавленную стоимость, предъявленный Заказчиком в составе цены (стоимости) товаров/работ/услуг. </w:t>
      </w:r>
    </w:p>
    <w:p w14:paraId="1C27A50A" w14:textId="77777777" w:rsidR="00D339E7" w:rsidRPr="006074AE" w:rsidRDefault="009B0B12" w:rsidP="000A6C9F">
      <w:pPr>
        <w:ind w:firstLine="540"/>
        <w:jc w:val="both"/>
        <w:rPr>
          <w:sz w:val="23"/>
          <w:szCs w:val="23"/>
        </w:rPr>
      </w:pPr>
      <w:r w:rsidRPr="006074AE">
        <w:rPr>
          <w:sz w:val="23"/>
          <w:szCs w:val="23"/>
        </w:rPr>
        <w:t xml:space="preserve">Подрядчик обязуется предоставлять по запросу Заказчика информацию о включении им в налоговую отчетность по НДС операций по реализации в адрес Заказчика оказанных услуг/проданных товаров/ выполненных работ, в том числе выписку из книги продаж за период реализации оказания услуг/продажи товаров, оборудования в течение 5 (Пяти) рабочих дней со дня получения такого запроса. </w:t>
      </w:r>
    </w:p>
    <w:p w14:paraId="37F33797" w14:textId="77777777" w:rsidR="00EB196A" w:rsidRPr="006074AE" w:rsidRDefault="00EB196A" w:rsidP="00445FC3">
      <w:pPr>
        <w:ind w:firstLine="540"/>
        <w:jc w:val="both"/>
        <w:rPr>
          <w:sz w:val="23"/>
          <w:szCs w:val="23"/>
        </w:rPr>
      </w:pPr>
      <w:r w:rsidRPr="006074AE">
        <w:rPr>
          <w:sz w:val="23"/>
          <w:szCs w:val="23"/>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08A87639" w14:textId="77777777" w:rsidR="000A6C9F" w:rsidRPr="006074AE" w:rsidRDefault="000A6C9F" w:rsidP="00445FC3">
      <w:pPr>
        <w:ind w:firstLine="540"/>
        <w:jc w:val="both"/>
        <w:rPr>
          <w:sz w:val="23"/>
          <w:szCs w:val="23"/>
        </w:rPr>
      </w:pPr>
      <w:r w:rsidRPr="006074AE">
        <w:rPr>
          <w:sz w:val="23"/>
          <w:szCs w:val="23"/>
        </w:rPr>
        <w:t>В случае внесения Подрядчиком исправлений (корректировок) в ранее выставленные в адрес Заказчика счета-фактуры, Подрядчик обязуется оперативно уточнять свои налоговые обязательства по НДС.</w:t>
      </w:r>
    </w:p>
    <w:p w14:paraId="41CC1E6E" w14:textId="06CEFF12" w:rsidR="000A6C9F" w:rsidRPr="006074AE" w:rsidRDefault="000A6C9F" w:rsidP="004D6BE2">
      <w:pPr>
        <w:ind w:firstLine="567"/>
        <w:jc w:val="both"/>
        <w:rPr>
          <w:sz w:val="23"/>
          <w:szCs w:val="23"/>
        </w:rPr>
      </w:pPr>
      <w:r w:rsidRPr="006074AE">
        <w:rPr>
          <w:sz w:val="23"/>
          <w:szCs w:val="23"/>
        </w:rPr>
        <w:t>18.1.7. Подрядчик при заключении и исполнении настоящего Договора не преследует цель неуплаты (неполной уплаты) и (или) зачета (возврата) суммы налога, обязательства по настоящему Договору исполняются и будут исполняться Подрядчиком и (или) лицом, которому обязательство по исполнению Договора передано в соответствии с условиями настоящего Договора или законом;</w:t>
      </w:r>
    </w:p>
    <w:p w14:paraId="4EB844DE" w14:textId="51084D77" w:rsidR="000A6C9F" w:rsidRPr="006074AE" w:rsidRDefault="000A6C9F" w:rsidP="004D6BE2">
      <w:pPr>
        <w:ind w:firstLine="567"/>
        <w:jc w:val="both"/>
        <w:rPr>
          <w:sz w:val="23"/>
          <w:szCs w:val="23"/>
        </w:rPr>
      </w:pPr>
      <w:r w:rsidRPr="006074AE">
        <w:rPr>
          <w:sz w:val="23"/>
          <w:szCs w:val="23"/>
        </w:rPr>
        <w:t xml:space="preserve">18.1.8. Подрядчик не осуществляет и не будет осуществлять в ходе исполнения настоящего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w:t>
      </w:r>
      <w:r w:rsidR="00F749F2" w:rsidRPr="006074AE">
        <w:rPr>
          <w:sz w:val="23"/>
          <w:szCs w:val="23"/>
        </w:rPr>
        <w:t xml:space="preserve">подлежащих </w:t>
      </w:r>
      <w:r w:rsidRPr="006074AE">
        <w:rPr>
          <w:sz w:val="23"/>
          <w:szCs w:val="23"/>
        </w:rPr>
        <w:t>отражению в налоговом и (или) бухгалтерском учете/ налоговой отчетности, любыми способами</w:t>
      </w:r>
      <w:r w:rsidR="00B31ED4" w:rsidRPr="006074AE">
        <w:rPr>
          <w:sz w:val="23"/>
          <w:szCs w:val="23"/>
        </w:rPr>
        <w:t>;</w:t>
      </w:r>
    </w:p>
    <w:p w14:paraId="0E36C980" w14:textId="2DC084AE" w:rsidR="00B31ED4" w:rsidRPr="006074AE" w:rsidRDefault="00B31ED4" w:rsidP="004D6BE2">
      <w:pPr>
        <w:pStyle w:val="aff"/>
        <w:ind w:left="0" w:firstLine="567"/>
        <w:jc w:val="both"/>
        <w:rPr>
          <w:sz w:val="23"/>
          <w:szCs w:val="23"/>
        </w:rPr>
      </w:pPr>
      <w:r w:rsidRPr="006074AE">
        <w:rPr>
          <w:sz w:val="23"/>
          <w:szCs w:val="23"/>
        </w:rPr>
        <w:t>18.1.9. Д</w:t>
      </w:r>
      <w:r w:rsidR="000A6C9F" w:rsidRPr="006074AE">
        <w:rPr>
          <w:sz w:val="23"/>
          <w:szCs w:val="23"/>
        </w:rPr>
        <w:t>окументы, подлежащие подписанию со стороны Подрядчика в ходе исполнения настоящего Договора (счета-фактуры, товарные накладные и любые иные финансовые и/или первичные бухгалтерские документы), собственноручно подписываются уполномоченными лицами;</w:t>
      </w:r>
    </w:p>
    <w:p w14:paraId="66DCE699" w14:textId="4755F468" w:rsidR="00EB196A" w:rsidRPr="006074AE" w:rsidRDefault="00B31ED4" w:rsidP="004D6BE2">
      <w:pPr>
        <w:pStyle w:val="aff"/>
        <w:ind w:left="0" w:firstLine="567"/>
        <w:jc w:val="both"/>
        <w:rPr>
          <w:sz w:val="23"/>
          <w:szCs w:val="23"/>
        </w:rPr>
      </w:pPr>
      <w:r w:rsidRPr="006074AE">
        <w:rPr>
          <w:sz w:val="23"/>
          <w:szCs w:val="23"/>
        </w:rPr>
        <w:t xml:space="preserve">18.1.10. </w:t>
      </w:r>
      <w:r w:rsidR="00EB196A" w:rsidRPr="006074AE">
        <w:rPr>
          <w:sz w:val="23"/>
          <w:szCs w:val="23"/>
        </w:rPr>
        <w:t>Подрядчик настоящим гарантирует, что на дату вступления в силу Договора:</w:t>
      </w:r>
    </w:p>
    <w:p w14:paraId="43877724" w14:textId="77777777" w:rsidR="00EB196A" w:rsidRPr="006074AE" w:rsidRDefault="00EB196A" w:rsidP="00445FC3">
      <w:pPr>
        <w:ind w:firstLine="540"/>
        <w:jc w:val="both"/>
        <w:rPr>
          <w:sz w:val="23"/>
          <w:szCs w:val="23"/>
        </w:rPr>
      </w:pPr>
      <w:r w:rsidRPr="006074AE">
        <w:rPr>
          <w:sz w:val="23"/>
          <w:szCs w:val="23"/>
        </w:rPr>
        <w:t>а) 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3EF267B6" w14:textId="77777777" w:rsidR="00EB196A" w:rsidRPr="006074AE" w:rsidRDefault="00EB196A" w:rsidP="00445FC3">
      <w:pPr>
        <w:ind w:firstLine="540"/>
        <w:jc w:val="both"/>
        <w:rPr>
          <w:sz w:val="23"/>
          <w:szCs w:val="23"/>
        </w:rPr>
      </w:pPr>
      <w:r w:rsidRPr="006074AE">
        <w:rPr>
          <w:sz w:val="23"/>
          <w:szCs w:val="23"/>
        </w:rPr>
        <w:lastRenderedPageBreak/>
        <w:t>б) 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w:t>
      </w:r>
      <w:r w:rsidR="00DB5EB9" w:rsidRPr="006074AE">
        <w:rPr>
          <w:sz w:val="23"/>
          <w:szCs w:val="23"/>
        </w:rPr>
        <w:t>;</w:t>
      </w:r>
    </w:p>
    <w:p w14:paraId="74817D77" w14:textId="77777777" w:rsidR="00EB196A" w:rsidRPr="006074AE" w:rsidRDefault="00EB196A" w:rsidP="00445FC3">
      <w:pPr>
        <w:ind w:firstLine="540"/>
        <w:jc w:val="both"/>
        <w:rPr>
          <w:sz w:val="23"/>
          <w:szCs w:val="23"/>
        </w:rPr>
      </w:pPr>
      <w:r w:rsidRPr="006074AE">
        <w:rPr>
          <w:sz w:val="23"/>
          <w:szCs w:val="23"/>
        </w:rPr>
        <w:t>в) в отношении должностных лиц, Представителей Подрядчика</w:t>
      </w:r>
      <w:r w:rsidRPr="006074AE" w:rsidDel="005E67B1">
        <w:rPr>
          <w:sz w:val="23"/>
          <w:szCs w:val="23"/>
        </w:rPr>
        <w:t xml:space="preserve"> </w:t>
      </w:r>
      <w:r w:rsidRPr="006074AE">
        <w:rPr>
          <w:sz w:val="23"/>
          <w:szCs w:val="23"/>
        </w:rPr>
        <w:t xml:space="preserve">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26B741F5" w14:textId="2F4EBB0C" w:rsidR="00EB196A" w:rsidRPr="006074AE" w:rsidRDefault="00B31ED4" w:rsidP="00445FC3">
      <w:pPr>
        <w:ind w:firstLine="540"/>
        <w:jc w:val="both"/>
        <w:rPr>
          <w:sz w:val="23"/>
          <w:szCs w:val="23"/>
        </w:rPr>
      </w:pPr>
      <w:r w:rsidRPr="006074AE">
        <w:rPr>
          <w:sz w:val="23"/>
          <w:szCs w:val="23"/>
        </w:rPr>
        <w:t xml:space="preserve">18.1.11. </w:t>
      </w:r>
      <w:r w:rsidR="00EB196A" w:rsidRPr="006074AE">
        <w:rPr>
          <w:sz w:val="23"/>
          <w:szCs w:val="23"/>
        </w:rPr>
        <w:t xml:space="preserve">Подрядчик подтверждает, что ознакомлен со всей необходимой информацией, связанной с исполнением Договора, в том числе </w:t>
      </w:r>
      <w:r w:rsidR="0090367D" w:rsidRPr="006074AE">
        <w:rPr>
          <w:sz w:val="23"/>
          <w:szCs w:val="23"/>
        </w:rPr>
        <w:t xml:space="preserve">Технической </w:t>
      </w:r>
      <w:r w:rsidR="00EB196A" w:rsidRPr="006074AE">
        <w:rPr>
          <w:sz w:val="23"/>
          <w:szCs w:val="23"/>
        </w:rPr>
        <w:t>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F6A1411" w14:textId="66A56ECA" w:rsidR="00EB196A" w:rsidRPr="006074AE" w:rsidRDefault="00B31ED4" w:rsidP="00445FC3">
      <w:pPr>
        <w:ind w:firstLine="540"/>
        <w:jc w:val="both"/>
        <w:rPr>
          <w:sz w:val="23"/>
          <w:szCs w:val="23"/>
        </w:rPr>
      </w:pPr>
      <w:r w:rsidRPr="006074AE">
        <w:rPr>
          <w:sz w:val="23"/>
          <w:szCs w:val="23"/>
        </w:rPr>
        <w:t xml:space="preserve">18.1.12. </w:t>
      </w:r>
      <w:r w:rsidR="00EB196A" w:rsidRPr="006074AE">
        <w:rPr>
          <w:sz w:val="23"/>
          <w:szCs w:val="23"/>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0390B5A2" w14:textId="323E3AA6" w:rsidR="00EB196A" w:rsidRPr="006074AE" w:rsidRDefault="00B31ED4" w:rsidP="00445FC3">
      <w:pPr>
        <w:ind w:firstLine="540"/>
        <w:jc w:val="both"/>
        <w:rPr>
          <w:sz w:val="23"/>
          <w:szCs w:val="23"/>
        </w:rPr>
      </w:pPr>
      <w:r w:rsidRPr="006074AE">
        <w:rPr>
          <w:sz w:val="23"/>
          <w:szCs w:val="23"/>
        </w:rPr>
        <w:t>18.1.1</w:t>
      </w:r>
      <w:r w:rsidR="009E7D1E" w:rsidRPr="006074AE">
        <w:rPr>
          <w:sz w:val="23"/>
          <w:szCs w:val="23"/>
        </w:rPr>
        <w:t>3</w:t>
      </w:r>
      <w:r w:rsidRPr="006074AE">
        <w:rPr>
          <w:sz w:val="23"/>
          <w:szCs w:val="23"/>
        </w:rPr>
        <w:t xml:space="preserve">. </w:t>
      </w:r>
      <w:r w:rsidR="00EB196A" w:rsidRPr="006074AE">
        <w:rPr>
          <w:sz w:val="23"/>
          <w:szCs w:val="23"/>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194B914" w14:textId="388C9615" w:rsidR="00EB196A" w:rsidRPr="006074AE" w:rsidRDefault="00B31ED4" w:rsidP="00445FC3">
      <w:pPr>
        <w:ind w:firstLine="540"/>
        <w:jc w:val="both"/>
        <w:rPr>
          <w:sz w:val="23"/>
          <w:szCs w:val="23"/>
        </w:rPr>
      </w:pPr>
      <w:r w:rsidRPr="006074AE">
        <w:rPr>
          <w:sz w:val="23"/>
          <w:szCs w:val="23"/>
        </w:rPr>
        <w:t>18.1.1</w:t>
      </w:r>
      <w:r w:rsidR="009E7D1E" w:rsidRPr="006074AE">
        <w:rPr>
          <w:sz w:val="23"/>
          <w:szCs w:val="23"/>
        </w:rPr>
        <w:t>4</w:t>
      </w:r>
      <w:r w:rsidRPr="006074AE">
        <w:rPr>
          <w:sz w:val="23"/>
          <w:szCs w:val="23"/>
        </w:rPr>
        <w:t xml:space="preserve">. </w:t>
      </w:r>
      <w:r w:rsidR="00EB196A" w:rsidRPr="006074AE">
        <w:rPr>
          <w:sz w:val="23"/>
          <w:szCs w:val="23"/>
        </w:rPr>
        <w:t>Подрядчик гарантирует Заказчику соблюдение требований законодательства о персональных данных.</w:t>
      </w:r>
    </w:p>
    <w:p w14:paraId="218D1B12" w14:textId="5DDB944A" w:rsidR="00B31ED4" w:rsidRPr="006074AE" w:rsidRDefault="00B31ED4" w:rsidP="00445FC3">
      <w:pPr>
        <w:ind w:firstLine="540"/>
        <w:jc w:val="both"/>
        <w:rPr>
          <w:sz w:val="23"/>
          <w:szCs w:val="23"/>
        </w:rPr>
      </w:pPr>
      <w:r w:rsidRPr="006074AE">
        <w:rPr>
          <w:sz w:val="23"/>
          <w:szCs w:val="23"/>
        </w:rPr>
        <w:t>18.1.1</w:t>
      </w:r>
      <w:r w:rsidR="009E7D1E" w:rsidRPr="006074AE">
        <w:rPr>
          <w:sz w:val="23"/>
          <w:szCs w:val="23"/>
        </w:rPr>
        <w:t>5.</w:t>
      </w:r>
      <w:r w:rsidRPr="006074AE">
        <w:rPr>
          <w:sz w:val="23"/>
          <w:szCs w:val="23"/>
        </w:rPr>
        <w:t xml:space="preserve"> Подрядчик гарантирует наличие в договорах с привлеченными Субподрядчиками условий, предусмотренных разделом 18 Договора, и мер ответственности за их нарушение.</w:t>
      </w:r>
    </w:p>
    <w:p w14:paraId="3D543D1C" w14:textId="3C9B728F" w:rsidR="00EB196A" w:rsidRPr="006074AE" w:rsidRDefault="00EB196A" w:rsidP="00445FC3">
      <w:pPr>
        <w:ind w:firstLine="540"/>
        <w:jc w:val="both"/>
        <w:rPr>
          <w:b/>
          <w:sz w:val="23"/>
          <w:szCs w:val="23"/>
        </w:rPr>
      </w:pPr>
      <w:r w:rsidRPr="006074AE">
        <w:rPr>
          <w:b/>
          <w:sz w:val="23"/>
          <w:szCs w:val="23"/>
        </w:rPr>
        <w:t>18.2. Миграционные требования</w:t>
      </w:r>
    </w:p>
    <w:p w14:paraId="63B91E28" w14:textId="77777777" w:rsidR="00EB196A" w:rsidRPr="006074AE" w:rsidRDefault="00EB196A" w:rsidP="00445FC3">
      <w:pPr>
        <w:ind w:firstLine="540"/>
        <w:jc w:val="both"/>
        <w:rPr>
          <w:sz w:val="23"/>
          <w:szCs w:val="23"/>
        </w:rPr>
      </w:pPr>
      <w:r w:rsidRPr="006074AE">
        <w:rPr>
          <w:sz w:val="23"/>
          <w:szCs w:val="23"/>
        </w:rPr>
        <w:t>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Подрядчика 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4FC6CD35" w14:textId="77777777" w:rsidR="00EB196A" w:rsidRPr="006074AE" w:rsidRDefault="00EB196A" w:rsidP="00445FC3">
      <w:pPr>
        <w:ind w:firstLine="540"/>
        <w:jc w:val="both"/>
        <w:rPr>
          <w:sz w:val="23"/>
          <w:szCs w:val="23"/>
        </w:rPr>
      </w:pPr>
      <w:r w:rsidRPr="006074AE">
        <w:rPr>
          <w:sz w:val="23"/>
          <w:szCs w:val="23"/>
        </w:rPr>
        <w:t>Подрядчик обязуется:</w:t>
      </w:r>
    </w:p>
    <w:p w14:paraId="18BB3A94" w14:textId="77777777" w:rsidR="00EB196A" w:rsidRPr="006074AE" w:rsidRDefault="00EB196A" w:rsidP="00445FC3">
      <w:pPr>
        <w:ind w:firstLine="540"/>
        <w:jc w:val="both"/>
        <w:rPr>
          <w:sz w:val="23"/>
          <w:szCs w:val="23"/>
        </w:rPr>
      </w:pPr>
      <w:r w:rsidRPr="006074AE">
        <w:rPr>
          <w:sz w:val="23"/>
          <w:szCs w:val="23"/>
        </w:rPr>
        <w:t>а) 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1C30ED0" w14:textId="77777777" w:rsidR="00EB196A" w:rsidRPr="006074AE" w:rsidRDefault="00EB196A" w:rsidP="00445FC3">
      <w:pPr>
        <w:ind w:firstLine="540"/>
        <w:jc w:val="both"/>
        <w:rPr>
          <w:sz w:val="23"/>
          <w:szCs w:val="23"/>
        </w:rPr>
      </w:pPr>
      <w:r w:rsidRPr="006074AE">
        <w:rPr>
          <w:sz w:val="23"/>
          <w:szCs w:val="23"/>
        </w:rPr>
        <w:t>б) 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131C339B" w14:textId="77777777" w:rsidR="00EB196A" w:rsidRPr="006074AE" w:rsidRDefault="00EB196A" w:rsidP="00445FC3">
      <w:pPr>
        <w:ind w:firstLine="540"/>
        <w:jc w:val="both"/>
        <w:rPr>
          <w:sz w:val="23"/>
          <w:szCs w:val="23"/>
        </w:rPr>
      </w:pPr>
      <w:r w:rsidRPr="006074AE">
        <w:rPr>
          <w:sz w:val="23"/>
          <w:szCs w:val="23"/>
        </w:rPr>
        <w:t>Заказчик вправе:</w:t>
      </w:r>
    </w:p>
    <w:p w14:paraId="3BF48651" w14:textId="77777777" w:rsidR="00EB196A" w:rsidRPr="006074AE" w:rsidRDefault="00EB196A" w:rsidP="00445FC3">
      <w:pPr>
        <w:ind w:firstLine="540"/>
        <w:jc w:val="both"/>
        <w:rPr>
          <w:sz w:val="23"/>
          <w:szCs w:val="23"/>
        </w:rPr>
      </w:pPr>
      <w:r w:rsidRPr="006074AE">
        <w:rPr>
          <w:sz w:val="23"/>
          <w:szCs w:val="23"/>
        </w:rPr>
        <w:t>а) 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w:t>
      </w:r>
      <w:r w:rsidR="00DB5EB9" w:rsidRPr="006074AE">
        <w:rPr>
          <w:sz w:val="23"/>
          <w:szCs w:val="23"/>
        </w:rPr>
        <w:t>е</w:t>
      </w:r>
      <w:r w:rsidRPr="006074AE">
        <w:rPr>
          <w:sz w:val="23"/>
          <w:szCs w:val="23"/>
        </w:rPr>
        <w:t>, в любое время;</w:t>
      </w:r>
    </w:p>
    <w:p w14:paraId="2ED1B66E" w14:textId="77777777" w:rsidR="00EB196A" w:rsidRPr="006074AE" w:rsidRDefault="00EB196A" w:rsidP="00445FC3">
      <w:pPr>
        <w:ind w:firstLine="540"/>
        <w:jc w:val="both"/>
        <w:rPr>
          <w:sz w:val="23"/>
          <w:szCs w:val="23"/>
        </w:rPr>
      </w:pPr>
      <w:r w:rsidRPr="006074AE">
        <w:rPr>
          <w:sz w:val="23"/>
          <w:szCs w:val="23"/>
        </w:rPr>
        <w:t>б) не допустить или удалить с территории Объект</w:t>
      </w:r>
      <w:r w:rsidR="00DB5EB9" w:rsidRPr="006074AE">
        <w:rPr>
          <w:sz w:val="23"/>
          <w:szCs w:val="23"/>
        </w:rPr>
        <w:t>а</w:t>
      </w:r>
      <w:r w:rsidRPr="006074AE">
        <w:rPr>
          <w:sz w:val="23"/>
          <w:szCs w:val="23"/>
        </w:rPr>
        <w:t xml:space="preserve">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3E506E1B" w14:textId="77777777" w:rsidR="00EB196A" w:rsidRPr="006074AE" w:rsidRDefault="00EB196A" w:rsidP="00445FC3">
      <w:pPr>
        <w:ind w:firstLine="540"/>
        <w:jc w:val="both"/>
        <w:rPr>
          <w:sz w:val="23"/>
          <w:szCs w:val="23"/>
        </w:rPr>
      </w:pPr>
      <w:r w:rsidRPr="006074AE">
        <w:rPr>
          <w:sz w:val="23"/>
          <w:szCs w:val="23"/>
        </w:rPr>
        <w:t>в) 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2E9CDAFA" w14:textId="77777777" w:rsidR="00EB196A" w:rsidRPr="006074AE" w:rsidRDefault="00EB196A" w:rsidP="00445FC3">
      <w:pPr>
        <w:ind w:firstLine="540"/>
        <w:jc w:val="both"/>
        <w:rPr>
          <w:sz w:val="23"/>
          <w:szCs w:val="23"/>
        </w:rPr>
      </w:pPr>
      <w:r w:rsidRPr="006074AE">
        <w:rPr>
          <w:sz w:val="23"/>
          <w:szCs w:val="23"/>
        </w:rPr>
        <w:t>Подрядчик обязуется:</w:t>
      </w:r>
    </w:p>
    <w:p w14:paraId="52896224" w14:textId="77777777" w:rsidR="00EB196A" w:rsidRPr="006074AE" w:rsidRDefault="00EB196A" w:rsidP="00445FC3">
      <w:pPr>
        <w:ind w:firstLine="540"/>
        <w:jc w:val="both"/>
        <w:rPr>
          <w:sz w:val="23"/>
          <w:szCs w:val="23"/>
        </w:rPr>
      </w:pPr>
      <w:r w:rsidRPr="006074AE">
        <w:rPr>
          <w:sz w:val="23"/>
          <w:szCs w:val="23"/>
        </w:rPr>
        <w:t>а) уведомить Представителей и Третьих лиц о требованиях и правах Заказчика, установленных настоящим пунктом;</w:t>
      </w:r>
    </w:p>
    <w:p w14:paraId="7B86D731" w14:textId="77777777" w:rsidR="00EB196A" w:rsidRPr="006074AE" w:rsidRDefault="00EB196A" w:rsidP="00445FC3">
      <w:pPr>
        <w:ind w:firstLine="540"/>
        <w:jc w:val="both"/>
        <w:rPr>
          <w:sz w:val="23"/>
          <w:szCs w:val="23"/>
        </w:rPr>
      </w:pPr>
      <w:r w:rsidRPr="006074AE">
        <w:rPr>
          <w:sz w:val="23"/>
          <w:szCs w:val="23"/>
        </w:rPr>
        <w:t>б) 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7EFA6404" w14:textId="77777777" w:rsidR="00EB196A" w:rsidRPr="006074AE" w:rsidRDefault="00EB196A" w:rsidP="00445FC3">
      <w:pPr>
        <w:ind w:firstLine="540"/>
        <w:jc w:val="both"/>
        <w:rPr>
          <w:sz w:val="23"/>
          <w:szCs w:val="23"/>
        </w:rPr>
      </w:pPr>
      <w:r w:rsidRPr="006074AE">
        <w:rPr>
          <w:sz w:val="23"/>
          <w:szCs w:val="23"/>
        </w:rPr>
        <w:t xml:space="preserve">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w:t>
      </w:r>
      <w:r w:rsidRPr="006074AE">
        <w:rPr>
          <w:sz w:val="23"/>
          <w:szCs w:val="23"/>
        </w:rPr>
        <w:lastRenderedPageBreak/>
        <w:t>разрешений на осуществление трудовой деятельности на территории Российской Федерации, Подрядчик уплачивает Заказчику штрафную неустойку в размере 50 000 (Пятьдесят тысяч) рублей по каждому факту нарушений, вне зависимости от числа Представителей Подрядчика, не имеющих разрешений.</w:t>
      </w:r>
    </w:p>
    <w:p w14:paraId="66DBD8F9" w14:textId="77777777" w:rsidR="00EB196A" w:rsidRPr="006074AE" w:rsidRDefault="00EB196A" w:rsidP="00445FC3">
      <w:pPr>
        <w:ind w:firstLine="540"/>
        <w:jc w:val="both"/>
        <w:rPr>
          <w:sz w:val="23"/>
          <w:szCs w:val="23"/>
        </w:rPr>
      </w:pPr>
      <w:r w:rsidRPr="006074AE">
        <w:rPr>
          <w:sz w:val="23"/>
          <w:szCs w:val="23"/>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1B1FBB79" w14:textId="77777777" w:rsidR="00EB196A" w:rsidRPr="006074AE" w:rsidRDefault="00EB196A" w:rsidP="00445FC3">
      <w:pPr>
        <w:ind w:firstLine="540"/>
        <w:jc w:val="both"/>
        <w:rPr>
          <w:sz w:val="23"/>
          <w:szCs w:val="23"/>
        </w:rPr>
      </w:pPr>
      <w:r w:rsidRPr="006074AE">
        <w:rPr>
          <w:sz w:val="23"/>
          <w:szCs w:val="23"/>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2B67E3D4" w14:textId="7148E79E" w:rsidR="00EB196A" w:rsidRPr="006074AE" w:rsidRDefault="00EB196A" w:rsidP="00445FC3">
      <w:pPr>
        <w:ind w:firstLine="540"/>
        <w:jc w:val="both"/>
        <w:rPr>
          <w:b/>
          <w:sz w:val="23"/>
          <w:szCs w:val="23"/>
        </w:rPr>
      </w:pPr>
      <w:r w:rsidRPr="006074AE">
        <w:rPr>
          <w:b/>
          <w:sz w:val="23"/>
          <w:szCs w:val="23"/>
        </w:rPr>
        <w:t>18.3. Опубликование информации о Договоре</w:t>
      </w:r>
    </w:p>
    <w:p w14:paraId="4B9C11CF" w14:textId="77777777" w:rsidR="00EB196A" w:rsidRPr="006074AE" w:rsidRDefault="00EB196A" w:rsidP="00445FC3">
      <w:pPr>
        <w:ind w:firstLine="540"/>
        <w:jc w:val="both"/>
        <w:rPr>
          <w:sz w:val="23"/>
          <w:szCs w:val="23"/>
        </w:rPr>
      </w:pPr>
      <w:r w:rsidRPr="006074AE">
        <w:rPr>
          <w:sz w:val="23"/>
          <w:szCs w:val="23"/>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3D640B37" w14:textId="04385CF0" w:rsidR="00EB196A" w:rsidRPr="006074AE" w:rsidRDefault="00EB196A" w:rsidP="00445FC3">
      <w:pPr>
        <w:ind w:firstLine="540"/>
        <w:jc w:val="both"/>
        <w:rPr>
          <w:b/>
          <w:sz w:val="23"/>
          <w:szCs w:val="23"/>
        </w:rPr>
      </w:pPr>
      <w:r w:rsidRPr="006074AE">
        <w:rPr>
          <w:b/>
          <w:sz w:val="23"/>
          <w:szCs w:val="23"/>
        </w:rPr>
        <w:t>18.4. Соответствие продукции, работ (услуг) стандартам качества</w:t>
      </w:r>
    </w:p>
    <w:p w14:paraId="420F0EBA" w14:textId="311FAD64" w:rsidR="00EB196A" w:rsidRPr="006074AE" w:rsidRDefault="00EB196A" w:rsidP="00445FC3">
      <w:pPr>
        <w:ind w:firstLine="540"/>
        <w:jc w:val="both"/>
        <w:rPr>
          <w:sz w:val="23"/>
          <w:szCs w:val="23"/>
        </w:rPr>
      </w:pPr>
      <w:r w:rsidRPr="006074AE">
        <w:rPr>
          <w:sz w:val="23"/>
          <w:szCs w:val="23"/>
        </w:rPr>
        <w:t>Подрядчик обеспечивает соответствие выполняемых Работ условиям Договора</w:t>
      </w:r>
      <w:r w:rsidR="00B41A35" w:rsidRPr="006074AE">
        <w:rPr>
          <w:sz w:val="23"/>
          <w:szCs w:val="23"/>
        </w:rPr>
        <w:t>,</w:t>
      </w:r>
      <w:r w:rsidRPr="006074AE">
        <w:rPr>
          <w:sz w:val="23"/>
          <w:szCs w:val="23"/>
        </w:rPr>
        <w:t xml:space="preserve"> </w:t>
      </w:r>
      <w:r w:rsidR="0076114F" w:rsidRPr="006074AE">
        <w:rPr>
          <w:sz w:val="23"/>
          <w:szCs w:val="23"/>
        </w:rPr>
        <w:t xml:space="preserve">Технической </w:t>
      </w:r>
      <w:r w:rsidR="00B41A35" w:rsidRPr="006074AE">
        <w:rPr>
          <w:sz w:val="23"/>
          <w:szCs w:val="23"/>
        </w:rPr>
        <w:t xml:space="preserve">документации, </w:t>
      </w:r>
      <w:r w:rsidR="006D2033" w:rsidRPr="006074AE">
        <w:rPr>
          <w:sz w:val="23"/>
          <w:szCs w:val="23"/>
        </w:rPr>
        <w:t xml:space="preserve">СП, </w:t>
      </w:r>
      <w:r w:rsidR="00B41A35" w:rsidRPr="006074AE">
        <w:rPr>
          <w:sz w:val="23"/>
          <w:szCs w:val="23"/>
        </w:rPr>
        <w:t xml:space="preserve">СНиП, ГОСТ, </w:t>
      </w:r>
      <w:r w:rsidRPr="006074AE">
        <w:rPr>
          <w:sz w:val="23"/>
          <w:szCs w:val="23"/>
        </w:rPr>
        <w:t>действующему законодательству (в том числе, носящим рекомендательный характер).</w:t>
      </w:r>
    </w:p>
    <w:p w14:paraId="56B4D5ED" w14:textId="77777777" w:rsidR="00EB196A" w:rsidRPr="006074AE" w:rsidRDefault="00EB196A" w:rsidP="00445FC3">
      <w:pPr>
        <w:ind w:firstLine="540"/>
        <w:jc w:val="both"/>
        <w:rPr>
          <w:sz w:val="23"/>
          <w:szCs w:val="23"/>
        </w:rPr>
      </w:pPr>
      <w:r w:rsidRPr="006074AE">
        <w:rPr>
          <w:sz w:val="23"/>
          <w:szCs w:val="23"/>
        </w:rPr>
        <w:t>При этом:</w:t>
      </w:r>
    </w:p>
    <w:p w14:paraId="727FD590" w14:textId="29080F6C" w:rsidR="00EB196A" w:rsidRPr="006074AE" w:rsidRDefault="00B41A35" w:rsidP="00445FC3">
      <w:pPr>
        <w:ind w:firstLine="540"/>
        <w:jc w:val="both"/>
        <w:rPr>
          <w:sz w:val="23"/>
          <w:szCs w:val="23"/>
        </w:rPr>
      </w:pPr>
      <w:r w:rsidRPr="006074AE">
        <w:rPr>
          <w:sz w:val="23"/>
          <w:szCs w:val="23"/>
        </w:rPr>
        <w:t xml:space="preserve">а) </w:t>
      </w:r>
      <w:r w:rsidR="00EB196A" w:rsidRPr="006074AE">
        <w:rPr>
          <w:sz w:val="23"/>
          <w:szCs w:val="23"/>
        </w:rPr>
        <w:t xml:space="preserve">наличие прямой ссылки в тексте Договора на любые конкретные нормы </w:t>
      </w:r>
      <w:r w:rsidR="006D2033" w:rsidRPr="006074AE">
        <w:rPr>
          <w:sz w:val="23"/>
          <w:szCs w:val="23"/>
        </w:rPr>
        <w:t xml:space="preserve">СП, </w:t>
      </w:r>
      <w:r w:rsidRPr="006074AE">
        <w:rPr>
          <w:sz w:val="23"/>
          <w:szCs w:val="23"/>
        </w:rPr>
        <w:t xml:space="preserve">СНиП, ГОСТ, </w:t>
      </w:r>
      <w:r w:rsidR="00EB196A" w:rsidRPr="006074AE">
        <w:rPr>
          <w:sz w:val="23"/>
          <w:szCs w:val="23"/>
        </w:rPr>
        <w:t xml:space="preserve">действующего законодательства не означает исключение ответственности Подрядчика за обеспечение соответствия выполняемых Работ действующему законодательству и </w:t>
      </w:r>
      <w:r w:rsidR="006D2033" w:rsidRPr="006074AE">
        <w:rPr>
          <w:sz w:val="23"/>
          <w:szCs w:val="23"/>
        </w:rPr>
        <w:t xml:space="preserve">СП, </w:t>
      </w:r>
      <w:r w:rsidRPr="006074AE">
        <w:rPr>
          <w:sz w:val="23"/>
          <w:szCs w:val="23"/>
        </w:rPr>
        <w:t>СНиП, ГОСТ</w:t>
      </w:r>
      <w:r w:rsidR="00EB196A" w:rsidRPr="006074AE">
        <w:rPr>
          <w:sz w:val="23"/>
          <w:szCs w:val="23"/>
        </w:rPr>
        <w:t>, прямо не поименованным в Договоре;</w:t>
      </w:r>
    </w:p>
    <w:p w14:paraId="2D30E7CE" w14:textId="36E7D0C4" w:rsidR="00EB196A" w:rsidRPr="006074AE" w:rsidRDefault="00B41A35" w:rsidP="00445FC3">
      <w:pPr>
        <w:ind w:firstLine="540"/>
        <w:jc w:val="both"/>
        <w:rPr>
          <w:sz w:val="23"/>
          <w:szCs w:val="23"/>
        </w:rPr>
      </w:pPr>
      <w:r w:rsidRPr="006074AE">
        <w:rPr>
          <w:sz w:val="23"/>
          <w:szCs w:val="23"/>
        </w:rPr>
        <w:t xml:space="preserve">б) </w:t>
      </w:r>
      <w:r w:rsidR="00EB196A" w:rsidRPr="006074AE">
        <w:rPr>
          <w:sz w:val="23"/>
          <w:szCs w:val="23"/>
        </w:rPr>
        <w:t xml:space="preserve">в случае изменения </w:t>
      </w:r>
      <w:r w:rsidR="006D2033" w:rsidRPr="006074AE">
        <w:rPr>
          <w:sz w:val="23"/>
          <w:szCs w:val="23"/>
        </w:rPr>
        <w:t xml:space="preserve">СП, </w:t>
      </w:r>
      <w:r w:rsidRPr="006074AE">
        <w:rPr>
          <w:sz w:val="23"/>
          <w:szCs w:val="23"/>
        </w:rPr>
        <w:t xml:space="preserve">СНиП, ГОСТ, </w:t>
      </w:r>
      <w:r w:rsidR="00EB196A" w:rsidRPr="006074AE">
        <w:rPr>
          <w:sz w:val="23"/>
          <w:szCs w:val="23"/>
        </w:rPr>
        <w:t>действующего законодательства в период исполнения Сторонами Договора Подрядчик обязуется в счет цены Договора внести требуемые</w:t>
      </w:r>
      <w:r w:rsidRPr="006074AE">
        <w:rPr>
          <w:sz w:val="23"/>
          <w:szCs w:val="23"/>
        </w:rPr>
        <w:t xml:space="preserve"> изменения в выполняемые Работы</w:t>
      </w:r>
      <w:r w:rsidR="00EB196A" w:rsidRPr="006074AE">
        <w:rPr>
          <w:sz w:val="23"/>
          <w:szCs w:val="23"/>
        </w:rPr>
        <w:t>.</w:t>
      </w:r>
    </w:p>
    <w:p w14:paraId="4839924B" w14:textId="249372B4" w:rsidR="005A134E" w:rsidRPr="006074AE" w:rsidRDefault="005A134E" w:rsidP="005A134E">
      <w:pPr>
        <w:tabs>
          <w:tab w:val="left" w:pos="1134"/>
        </w:tabs>
        <w:ind w:firstLine="540"/>
        <w:jc w:val="both"/>
        <w:rPr>
          <w:b/>
          <w:sz w:val="23"/>
          <w:szCs w:val="23"/>
        </w:rPr>
      </w:pPr>
      <w:r w:rsidRPr="006074AE">
        <w:rPr>
          <w:b/>
          <w:sz w:val="23"/>
          <w:szCs w:val="23"/>
        </w:rPr>
        <w:t xml:space="preserve">18.5. Стороны согласовали </w:t>
      </w:r>
      <w:r w:rsidR="00D54C88" w:rsidRPr="006074AE">
        <w:rPr>
          <w:b/>
          <w:sz w:val="23"/>
          <w:szCs w:val="23"/>
        </w:rPr>
        <w:t>дополнительны</w:t>
      </w:r>
      <w:r w:rsidRPr="006074AE">
        <w:rPr>
          <w:b/>
          <w:sz w:val="23"/>
          <w:szCs w:val="23"/>
        </w:rPr>
        <w:t>е существенные условия исполнения настоящего Договора:</w:t>
      </w:r>
    </w:p>
    <w:p w14:paraId="63AE1385" w14:textId="374F8044" w:rsidR="005A134E" w:rsidRPr="006074AE" w:rsidRDefault="005A134E" w:rsidP="005A134E">
      <w:pPr>
        <w:tabs>
          <w:tab w:val="left" w:pos="1134"/>
        </w:tabs>
        <w:ind w:firstLine="540"/>
        <w:jc w:val="both"/>
        <w:rPr>
          <w:sz w:val="23"/>
          <w:szCs w:val="23"/>
        </w:rPr>
      </w:pPr>
      <w:r w:rsidRPr="006074AE">
        <w:rPr>
          <w:sz w:val="23"/>
          <w:szCs w:val="23"/>
        </w:rPr>
        <w:t xml:space="preserve">18.5.1. Подрядчик уведомлен и дает свое </w:t>
      </w:r>
      <w:r w:rsidR="006074AE" w:rsidRPr="006074AE">
        <w:rPr>
          <w:sz w:val="23"/>
          <w:szCs w:val="23"/>
        </w:rPr>
        <w:t xml:space="preserve">предварительное и безусловное </w:t>
      </w:r>
      <w:r w:rsidRPr="006074AE">
        <w:rPr>
          <w:sz w:val="23"/>
          <w:szCs w:val="23"/>
        </w:rPr>
        <w:t>согласие на уступку Застройщику прав требования Заказчика по Договору;</w:t>
      </w:r>
    </w:p>
    <w:p w14:paraId="24C7C2A3" w14:textId="77777777" w:rsidR="005A134E" w:rsidRPr="006074AE" w:rsidRDefault="005A134E" w:rsidP="005A134E">
      <w:pPr>
        <w:tabs>
          <w:tab w:val="left" w:pos="1134"/>
        </w:tabs>
        <w:ind w:firstLine="540"/>
        <w:jc w:val="both"/>
        <w:rPr>
          <w:sz w:val="23"/>
          <w:szCs w:val="23"/>
        </w:rPr>
      </w:pPr>
      <w:r w:rsidRPr="006074AE">
        <w:rPr>
          <w:sz w:val="23"/>
          <w:szCs w:val="23"/>
        </w:rPr>
        <w:t xml:space="preserve">18.5.2. Подрядчик уведомлен и </w:t>
      </w:r>
      <w:r w:rsidRPr="006074AE">
        <w:rPr>
          <w:rFonts w:eastAsia="Calibri"/>
          <w:sz w:val="23"/>
          <w:szCs w:val="23"/>
        </w:rPr>
        <w:t>дает свое согласие на передачу прав Заказчика по Договору в залог</w:t>
      </w:r>
      <w:r w:rsidRPr="006074AE">
        <w:rPr>
          <w:sz w:val="23"/>
          <w:szCs w:val="23"/>
        </w:rPr>
        <w:t xml:space="preserve"> Кредитору - Публичному акционерному обществу «Сбербанк России» (ИНН 7707083893, ОГРН 1027700132195) - (далее – Кредитор);</w:t>
      </w:r>
    </w:p>
    <w:p w14:paraId="1E82B7C4" w14:textId="77777777" w:rsidR="005A134E" w:rsidRPr="006074AE" w:rsidRDefault="005A134E" w:rsidP="005A134E">
      <w:pPr>
        <w:tabs>
          <w:tab w:val="left" w:pos="1134"/>
        </w:tabs>
        <w:ind w:firstLine="540"/>
        <w:jc w:val="both"/>
        <w:rPr>
          <w:sz w:val="23"/>
          <w:szCs w:val="23"/>
        </w:rPr>
      </w:pPr>
      <w:r w:rsidRPr="006074AE">
        <w:rPr>
          <w:sz w:val="23"/>
          <w:szCs w:val="23"/>
        </w:rPr>
        <w:t xml:space="preserve">18.5.3. Подрядчик дает свое согласие на реализацию прав </w:t>
      </w:r>
      <w:r w:rsidRPr="006074AE">
        <w:rPr>
          <w:rFonts w:eastAsia="Calibri"/>
          <w:sz w:val="23"/>
          <w:szCs w:val="23"/>
        </w:rPr>
        <w:t xml:space="preserve">Заказчика </w:t>
      </w:r>
      <w:r w:rsidRPr="006074AE">
        <w:rPr>
          <w:sz w:val="23"/>
          <w:szCs w:val="23"/>
        </w:rPr>
        <w:t>по Договору третьему лицу/Кредитору в случае обращения взыскания на заложенные имущественные права;</w:t>
      </w:r>
    </w:p>
    <w:p w14:paraId="4A9A5C54" w14:textId="2B452238" w:rsidR="005A134E" w:rsidRPr="006074AE" w:rsidRDefault="005A134E" w:rsidP="005A134E">
      <w:pPr>
        <w:tabs>
          <w:tab w:val="left" w:pos="1134"/>
        </w:tabs>
        <w:ind w:firstLine="540"/>
        <w:jc w:val="both"/>
        <w:rPr>
          <w:sz w:val="23"/>
          <w:szCs w:val="23"/>
        </w:rPr>
      </w:pPr>
      <w:r w:rsidRPr="006074AE">
        <w:rPr>
          <w:sz w:val="23"/>
          <w:szCs w:val="23"/>
        </w:rPr>
        <w:t>18.5.4. Подрядчик уведомлен и согласен с запретом на уступку прав (требований) и обязательств (перевод долга) по Договору другим лицам без согласия Кредитора;</w:t>
      </w:r>
    </w:p>
    <w:p w14:paraId="1ED4E5DF" w14:textId="4A189CE4" w:rsidR="005A134E" w:rsidRPr="006074AE" w:rsidRDefault="005A134E" w:rsidP="005A134E">
      <w:pPr>
        <w:tabs>
          <w:tab w:val="left" w:pos="1134"/>
        </w:tabs>
        <w:ind w:firstLine="540"/>
        <w:jc w:val="both"/>
        <w:rPr>
          <w:sz w:val="23"/>
          <w:szCs w:val="23"/>
        </w:rPr>
      </w:pPr>
      <w:r w:rsidRPr="006074AE">
        <w:rPr>
          <w:sz w:val="23"/>
          <w:szCs w:val="23"/>
        </w:rPr>
        <w:t>18.5.5. Подрядчик согласен и признаёт отсутствие у него права на удержание результата работ по Договору в соответствии со ст. 712 ГК РФ.</w:t>
      </w:r>
    </w:p>
    <w:p w14:paraId="6883704E" w14:textId="32F25A8D" w:rsidR="00EB196A" w:rsidRPr="006074AE" w:rsidRDefault="00B41A35" w:rsidP="00445FC3">
      <w:pPr>
        <w:ind w:firstLine="540"/>
        <w:jc w:val="both"/>
        <w:rPr>
          <w:b/>
          <w:sz w:val="23"/>
          <w:szCs w:val="23"/>
        </w:rPr>
      </w:pPr>
      <w:r w:rsidRPr="006074AE">
        <w:rPr>
          <w:b/>
          <w:sz w:val="23"/>
          <w:szCs w:val="23"/>
        </w:rPr>
        <w:t>18.</w:t>
      </w:r>
      <w:r w:rsidR="005A134E" w:rsidRPr="006074AE">
        <w:rPr>
          <w:b/>
          <w:sz w:val="23"/>
          <w:szCs w:val="23"/>
        </w:rPr>
        <w:t>6</w:t>
      </w:r>
      <w:r w:rsidRPr="006074AE">
        <w:rPr>
          <w:b/>
          <w:sz w:val="23"/>
          <w:szCs w:val="23"/>
        </w:rPr>
        <w:t xml:space="preserve">. </w:t>
      </w:r>
      <w:r w:rsidR="00EB196A" w:rsidRPr="006074AE">
        <w:rPr>
          <w:b/>
          <w:sz w:val="23"/>
          <w:szCs w:val="23"/>
        </w:rPr>
        <w:t xml:space="preserve">Ответственность за нарушение </w:t>
      </w:r>
      <w:r w:rsidR="00D93DEB" w:rsidRPr="006074AE">
        <w:rPr>
          <w:b/>
          <w:sz w:val="23"/>
          <w:szCs w:val="23"/>
        </w:rPr>
        <w:t>г</w:t>
      </w:r>
      <w:r w:rsidR="00EB196A" w:rsidRPr="006074AE">
        <w:rPr>
          <w:b/>
          <w:sz w:val="23"/>
          <w:szCs w:val="23"/>
        </w:rPr>
        <w:t>арантий и заверений</w:t>
      </w:r>
      <w:r w:rsidR="005A134E" w:rsidRPr="006074AE">
        <w:rPr>
          <w:b/>
          <w:sz w:val="23"/>
          <w:szCs w:val="23"/>
        </w:rPr>
        <w:t xml:space="preserve"> по Договору.</w:t>
      </w:r>
    </w:p>
    <w:p w14:paraId="15784771" w14:textId="77777777" w:rsidR="00EB196A" w:rsidRPr="006074AE" w:rsidRDefault="00EB196A" w:rsidP="00445FC3">
      <w:pPr>
        <w:ind w:firstLine="540"/>
        <w:jc w:val="both"/>
        <w:rPr>
          <w:sz w:val="23"/>
          <w:szCs w:val="23"/>
        </w:rPr>
      </w:pPr>
      <w:r w:rsidRPr="006074AE">
        <w:rPr>
          <w:sz w:val="23"/>
          <w:szCs w:val="23"/>
        </w:rPr>
        <w:t xml:space="preserve">Выполнение Подрядчиком требований, указанных в настоящем </w:t>
      </w:r>
      <w:r w:rsidR="00B41A35" w:rsidRPr="006074AE">
        <w:rPr>
          <w:sz w:val="23"/>
          <w:szCs w:val="23"/>
        </w:rPr>
        <w:t>разделе</w:t>
      </w:r>
      <w:r w:rsidR="00620E02" w:rsidRPr="006074AE">
        <w:rPr>
          <w:sz w:val="23"/>
          <w:szCs w:val="23"/>
        </w:rPr>
        <w:t xml:space="preserve"> и пунктах 2.5, 2.6-2.6.10, 5.42</w:t>
      </w:r>
      <w:r w:rsidR="005F67A9" w:rsidRPr="006074AE">
        <w:rPr>
          <w:sz w:val="23"/>
          <w:szCs w:val="23"/>
        </w:rPr>
        <w:t>,</w:t>
      </w:r>
      <w:r w:rsidRPr="006074AE">
        <w:rPr>
          <w:sz w:val="23"/>
          <w:szCs w:val="23"/>
        </w:rPr>
        <w:t xml:space="preserve"> является существенным условием настоящего Договора.</w:t>
      </w:r>
    </w:p>
    <w:p w14:paraId="42596B21" w14:textId="77777777" w:rsidR="00382DCA" w:rsidRPr="006074AE" w:rsidRDefault="00EB196A" w:rsidP="004D6BE2">
      <w:pPr>
        <w:ind w:firstLine="540"/>
        <w:jc w:val="both"/>
        <w:rPr>
          <w:sz w:val="23"/>
          <w:szCs w:val="23"/>
        </w:rPr>
      </w:pPr>
      <w:r w:rsidRPr="006074AE">
        <w:rPr>
          <w:sz w:val="23"/>
          <w:szCs w:val="23"/>
        </w:rPr>
        <w:t xml:space="preserve">В случае нарушения Подрядчиком </w:t>
      </w:r>
      <w:r w:rsidR="00620E02" w:rsidRPr="006074AE">
        <w:rPr>
          <w:sz w:val="23"/>
          <w:szCs w:val="23"/>
        </w:rPr>
        <w:t xml:space="preserve">указанных </w:t>
      </w:r>
      <w:r w:rsidRPr="006074AE">
        <w:rPr>
          <w:sz w:val="23"/>
          <w:szCs w:val="23"/>
        </w:rPr>
        <w:t>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r w:rsidR="00382DCA" w:rsidRPr="006074AE">
        <w:rPr>
          <w:sz w:val="23"/>
          <w:szCs w:val="23"/>
        </w:rPr>
        <w:t xml:space="preserve"> </w:t>
      </w:r>
    </w:p>
    <w:p w14:paraId="7B6FA9DA" w14:textId="77777777" w:rsidR="000D0DD0" w:rsidRPr="006074AE" w:rsidRDefault="00EB196A" w:rsidP="004D6BE2">
      <w:pPr>
        <w:ind w:firstLine="540"/>
        <w:jc w:val="both"/>
        <w:rPr>
          <w:sz w:val="23"/>
          <w:szCs w:val="23"/>
        </w:rPr>
      </w:pPr>
      <w:r w:rsidRPr="006074AE">
        <w:rPr>
          <w:sz w:val="23"/>
          <w:szCs w:val="23"/>
        </w:rPr>
        <w:t>Подрядчик обязуется возместить Заказчику</w:t>
      </w:r>
      <w:r w:rsidR="00382DCA" w:rsidRPr="006074AE">
        <w:rPr>
          <w:sz w:val="23"/>
          <w:szCs w:val="23"/>
        </w:rPr>
        <w:t xml:space="preserve"> в полном объеме</w:t>
      </w:r>
      <w:r w:rsidRPr="006074AE">
        <w:rPr>
          <w:sz w:val="23"/>
          <w:szCs w:val="23"/>
        </w:rPr>
        <w:t xml:space="preserve"> любые убытки, возникшие вследствие или в связи с нарушением Подрядчиком настоящих Гарантий и Заверений</w:t>
      </w:r>
      <w:r w:rsidR="000D0DD0" w:rsidRPr="006074AE">
        <w:rPr>
          <w:sz w:val="23"/>
          <w:szCs w:val="23"/>
        </w:rPr>
        <w:t>, в том числе в части своевременного декларирования и уплаты налогов, предоставления достоверной налоговой отчетности, совершения иных предусмотренных налоговым законодательством</w:t>
      </w:r>
      <w:r w:rsidR="00382DCA" w:rsidRPr="006074AE">
        <w:rPr>
          <w:sz w:val="23"/>
          <w:szCs w:val="23"/>
        </w:rPr>
        <w:t xml:space="preserve"> РФ</w:t>
      </w:r>
      <w:r w:rsidR="000D0DD0" w:rsidRPr="006074AE">
        <w:rPr>
          <w:sz w:val="23"/>
          <w:szCs w:val="23"/>
        </w:rPr>
        <w:t xml:space="preserve"> обязанностей, Подрядчик обязан в полном объеме возместить Заказчику</w:t>
      </w:r>
      <w:r w:rsidR="00382DCA" w:rsidRPr="006074AE">
        <w:rPr>
          <w:sz w:val="23"/>
          <w:szCs w:val="23"/>
        </w:rPr>
        <w:t>,</w:t>
      </w:r>
      <w:r w:rsidR="000D0DD0" w:rsidRPr="006074AE">
        <w:rPr>
          <w:sz w:val="23"/>
          <w:szCs w:val="23"/>
        </w:rPr>
        <w:t xml:space="preserve"> включая, но не ограничиваясь:</w:t>
      </w:r>
    </w:p>
    <w:p w14:paraId="05D3FA5F" w14:textId="77777777" w:rsidR="00382DCA" w:rsidRPr="006074AE" w:rsidRDefault="000D0DD0" w:rsidP="004D6BE2">
      <w:pPr>
        <w:pStyle w:val="aff"/>
        <w:ind w:left="0" w:firstLine="540"/>
        <w:jc w:val="both"/>
        <w:rPr>
          <w:sz w:val="23"/>
          <w:szCs w:val="23"/>
        </w:rPr>
      </w:pPr>
      <w:r w:rsidRPr="006074AE">
        <w:rPr>
          <w:sz w:val="23"/>
          <w:szCs w:val="23"/>
        </w:rPr>
        <w:t>-</w:t>
      </w:r>
      <w:r w:rsidR="00382DCA" w:rsidRPr="006074AE">
        <w:rPr>
          <w:sz w:val="23"/>
          <w:szCs w:val="23"/>
        </w:rPr>
        <w:t xml:space="preserve"> </w:t>
      </w:r>
      <w:r w:rsidRPr="006074AE">
        <w:rPr>
          <w:sz w:val="23"/>
          <w:szCs w:val="23"/>
        </w:rPr>
        <w:t>суммы налогов, пеней и штрафов, подлежащие уплате Заказчиком в бюджетную систему РФ на основании вступивших в силу решений налоговых органов;</w:t>
      </w:r>
    </w:p>
    <w:p w14:paraId="3038D0D3" w14:textId="77777777" w:rsidR="00382DCA" w:rsidRPr="006074AE" w:rsidRDefault="000D0DD0" w:rsidP="004D6BE2">
      <w:pPr>
        <w:pStyle w:val="aff"/>
        <w:ind w:left="0" w:firstLine="540"/>
        <w:jc w:val="both"/>
        <w:rPr>
          <w:sz w:val="23"/>
          <w:szCs w:val="23"/>
        </w:rPr>
      </w:pPr>
      <w:r w:rsidRPr="006074AE">
        <w:rPr>
          <w:sz w:val="23"/>
          <w:szCs w:val="23"/>
        </w:rPr>
        <w:t>-</w:t>
      </w:r>
      <w:r w:rsidR="00382DCA" w:rsidRPr="006074AE">
        <w:rPr>
          <w:sz w:val="23"/>
          <w:szCs w:val="23"/>
        </w:rPr>
        <w:t xml:space="preserve"> </w:t>
      </w:r>
      <w:r w:rsidRPr="006074AE">
        <w:rPr>
          <w:sz w:val="23"/>
          <w:szCs w:val="23"/>
        </w:rPr>
        <w:t>суммы НДС, неполученные Заказчиком на основании вступивших в силу решений налоговых органов об отказе в возмещении НДС из бюджета;</w:t>
      </w:r>
    </w:p>
    <w:p w14:paraId="0EAFFEFB" w14:textId="77777777" w:rsidR="000D0DD0" w:rsidRPr="006074AE" w:rsidRDefault="000D0DD0" w:rsidP="004D6BE2">
      <w:pPr>
        <w:pStyle w:val="aff"/>
        <w:ind w:left="0" w:firstLine="540"/>
        <w:jc w:val="both"/>
        <w:rPr>
          <w:sz w:val="23"/>
          <w:szCs w:val="23"/>
        </w:rPr>
      </w:pPr>
      <w:r w:rsidRPr="006074AE">
        <w:rPr>
          <w:sz w:val="23"/>
          <w:szCs w:val="23"/>
        </w:rPr>
        <w:lastRenderedPageBreak/>
        <w:t>-</w:t>
      </w:r>
      <w:r w:rsidR="00382DCA" w:rsidRPr="006074AE">
        <w:rPr>
          <w:sz w:val="23"/>
          <w:szCs w:val="23"/>
        </w:rPr>
        <w:t xml:space="preserve"> </w:t>
      </w:r>
      <w:r w:rsidRPr="006074AE">
        <w:rPr>
          <w:sz w:val="23"/>
          <w:szCs w:val="23"/>
        </w:rPr>
        <w:t xml:space="preserve">суммы налогов, пеней и штрафов по требованиям, предъявленным налоговым органом </w:t>
      </w:r>
      <w:r w:rsidR="00382DCA" w:rsidRPr="006074AE">
        <w:rPr>
          <w:sz w:val="23"/>
          <w:szCs w:val="23"/>
        </w:rPr>
        <w:t xml:space="preserve">к </w:t>
      </w:r>
      <w:r w:rsidRPr="006074AE">
        <w:rPr>
          <w:sz w:val="23"/>
          <w:szCs w:val="23"/>
        </w:rPr>
        <w:t>Заказчик</w:t>
      </w:r>
      <w:r w:rsidR="00382DCA" w:rsidRPr="006074AE">
        <w:rPr>
          <w:sz w:val="23"/>
          <w:szCs w:val="23"/>
        </w:rPr>
        <w:t>у</w:t>
      </w:r>
      <w:r w:rsidRPr="006074AE">
        <w:rPr>
          <w:sz w:val="23"/>
          <w:szCs w:val="23"/>
        </w:rPr>
        <w:t xml:space="preserve"> в судебном порядке, при условии наличия вступившего в законную силу судебного акта, на основании которого на Заказчика возлагается обязанность уплаты соответствующих сумм.</w:t>
      </w:r>
    </w:p>
    <w:p w14:paraId="10D58BDF" w14:textId="77777777" w:rsidR="000D0DD0" w:rsidRPr="006074AE" w:rsidRDefault="000D0DD0" w:rsidP="004D6BE2">
      <w:pPr>
        <w:pStyle w:val="aff"/>
        <w:ind w:left="0" w:firstLine="540"/>
        <w:jc w:val="both"/>
        <w:rPr>
          <w:sz w:val="23"/>
          <w:szCs w:val="23"/>
        </w:rPr>
      </w:pPr>
      <w:r w:rsidRPr="006074AE">
        <w:rPr>
          <w:sz w:val="23"/>
          <w:szCs w:val="23"/>
        </w:rPr>
        <w:t>Убытки подлежат возмещению Подрядчиком в течение 20 (</w:t>
      </w:r>
      <w:r w:rsidR="00382DCA" w:rsidRPr="006074AE">
        <w:rPr>
          <w:sz w:val="23"/>
          <w:szCs w:val="23"/>
        </w:rPr>
        <w:t>Д</w:t>
      </w:r>
      <w:r w:rsidRPr="006074AE">
        <w:rPr>
          <w:sz w:val="23"/>
          <w:szCs w:val="23"/>
        </w:rPr>
        <w:t>вадцати) календарных дней с даты получения Подрядчиком соответствующего требования Заказчика.</w:t>
      </w:r>
    </w:p>
    <w:p w14:paraId="6B63B5B0" w14:textId="77777777" w:rsidR="00EB196A" w:rsidRPr="006074AE" w:rsidRDefault="000D0DD0" w:rsidP="00382DCA">
      <w:pPr>
        <w:ind w:firstLine="540"/>
        <w:jc w:val="both"/>
        <w:rPr>
          <w:sz w:val="23"/>
          <w:szCs w:val="23"/>
        </w:rPr>
      </w:pPr>
      <w:r w:rsidRPr="006074AE">
        <w:rPr>
          <w:sz w:val="23"/>
          <w:szCs w:val="23"/>
        </w:rPr>
        <w:t xml:space="preserve">Возмещению также подлежат судебные расходы, которые понес </w:t>
      </w:r>
      <w:r w:rsidR="00382DCA" w:rsidRPr="006074AE">
        <w:rPr>
          <w:sz w:val="23"/>
          <w:szCs w:val="23"/>
        </w:rPr>
        <w:t>Заказчик</w:t>
      </w:r>
      <w:r w:rsidRPr="006074AE">
        <w:rPr>
          <w:sz w:val="23"/>
          <w:szCs w:val="23"/>
        </w:rPr>
        <w:t xml:space="preserve"> в связи с обжалованием решения налогового органа о доначислении налога.</w:t>
      </w:r>
    </w:p>
    <w:p w14:paraId="6B3E0C4F" w14:textId="77777777" w:rsidR="00EB196A" w:rsidRPr="006074AE" w:rsidRDefault="00EB196A" w:rsidP="00445FC3">
      <w:pPr>
        <w:ind w:firstLine="540"/>
        <w:jc w:val="both"/>
        <w:rPr>
          <w:sz w:val="23"/>
          <w:szCs w:val="23"/>
        </w:rPr>
      </w:pPr>
      <w:r w:rsidRPr="006074AE">
        <w:rPr>
          <w:sz w:val="23"/>
          <w:szCs w:val="23"/>
        </w:rPr>
        <w:t>Подрядчик 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66B17C7" w14:textId="77777777" w:rsidR="00EB196A" w:rsidRPr="006074AE" w:rsidRDefault="00EB196A" w:rsidP="00445FC3">
      <w:pPr>
        <w:ind w:firstLine="540"/>
        <w:jc w:val="both"/>
        <w:rPr>
          <w:sz w:val="23"/>
          <w:szCs w:val="23"/>
        </w:rPr>
      </w:pPr>
      <w:r w:rsidRPr="006074AE">
        <w:rPr>
          <w:sz w:val="23"/>
          <w:szCs w:val="23"/>
        </w:rPr>
        <w:t>Подрядчик подтверждает, что вся информация, предоставленная Подрядчиком Заказчику в связи с Договором, соответствует действительности, является полной и точной во всех отношениях, и Подрядчик 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Подрядчиком.</w:t>
      </w:r>
    </w:p>
    <w:p w14:paraId="157C087C" w14:textId="77777777" w:rsidR="00EB196A" w:rsidRPr="006074AE" w:rsidRDefault="00EB196A" w:rsidP="00445FC3">
      <w:pPr>
        <w:ind w:firstLine="540"/>
        <w:jc w:val="center"/>
        <w:rPr>
          <w:b/>
          <w:caps/>
          <w:sz w:val="23"/>
          <w:szCs w:val="23"/>
        </w:rPr>
      </w:pPr>
    </w:p>
    <w:p w14:paraId="525E32B2" w14:textId="631DF497" w:rsidR="002E4B42" w:rsidRPr="006074AE" w:rsidRDefault="005C1AC5" w:rsidP="009A373E">
      <w:pPr>
        <w:pStyle w:val="aff"/>
        <w:numPr>
          <w:ilvl w:val="0"/>
          <w:numId w:val="15"/>
        </w:numPr>
        <w:jc w:val="center"/>
        <w:rPr>
          <w:b/>
          <w:caps/>
          <w:sz w:val="23"/>
          <w:szCs w:val="23"/>
        </w:rPr>
      </w:pPr>
      <w:r w:rsidRPr="006074AE">
        <w:rPr>
          <w:b/>
          <w:caps/>
          <w:sz w:val="23"/>
          <w:szCs w:val="23"/>
        </w:rPr>
        <w:t>Заключительные положения</w:t>
      </w:r>
      <w:r w:rsidR="006C4E4C" w:rsidRPr="006074AE">
        <w:rPr>
          <w:b/>
          <w:caps/>
          <w:sz w:val="23"/>
          <w:szCs w:val="23"/>
        </w:rPr>
        <w:t>.</w:t>
      </w:r>
    </w:p>
    <w:p w14:paraId="02CBB29B" w14:textId="77777777" w:rsidR="006C4E4C" w:rsidRPr="006074AE" w:rsidRDefault="006C4E4C" w:rsidP="005F67A9">
      <w:pPr>
        <w:widowControl w:val="0"/>
        <w:tabs>
          <w:tab w:val="left" w:pos="993"/>
          <w:tab w:val="left" w:pos="1276"/>
        </w:tabs>
        <w:ind w:left="720"/>
        <w:jc w:val="center"/>
        <w:rPr>
          <w:rFonts w:eastAsia="Andale Sans UI"/>
          <w:b/>
          <w:kern w:val="2"/>
          <w:sz w:val="23"/>
          <w:szCs w:val="23"/>
        </w:rPr>
      </w:pPr>
      <w:r w:rsidRPr="006074AE">
        <w:rPr>
          <w:rFonts w:eastAsia="Andale Sans UI"/>
          <w:b/>
          <w:kern w:val="2"/>
          <w:sz w:val="23"/>
          <w:szCs w:val="23"/>
        </w:rPr>
        <w:t>АНТИКОРРУПЦИОННАЯ</w:t>
      </w:r>
      <w:r w:rsidR="00B83DC6" w:rsidRPr="006074AE">
        <w:rPr>
          <w:rFonts w:eastAsia="Andale Sans UI"/>
          <w:b/>
          <w:kern w:val="2"/>
          <w:sz w:val="23"/>
          <w:szCs w:val="23"/>
        </w:rPr>
        <w:t xml:space="preserve"> И АНТИСАНКЦИОННАЯ</w:t>
      </w:r>
      <w:r w:rsidRPr="006074AE">
        <w:rPr>
          <w:rFonts w:eastAsia="Andale Sans UI"/>
          <w:b/>
          <w:kern w:val="2"/>
          <w:sz w:val="23"/>
          <w:szCs w:val="23"/>
        </w:rPr>
        <w:t xml:space="preserve"> ОГОВОРКА. КОНФИДЕНЦИАЛЬНОСТЬ</w:t>
      </w:r>
    </w:p>
    <w:p w14:paraId="5B8F92EA" w14:textId="60CEF70E" w:rsidR="005C1AC5" w:rsidRPr="006074AE" w:rsidRDefault="002E4B42" w:rsidP="00445FC3">
      <w:pPr>
        <w:ind w:firstLine="540"/>
        <w:jc w:val="both"/>
        <w:rPr>
          <w:sz w:val="23"/>
          <w:szCs w:val="23"/>
        </w:rPr>
      </w:pPr>
      <w:bookmarkStart w:id="45" w:name="_Hlk45618057"/>
      <w:bookmarkStart w:id="46" w:name="_Hlk45618028"/>
      <w:r w:rsidRPr="006074AE">
        <w:rPr>
          <w:sz w:val="23"/>
          <w:szCs w:val="23"/>
        </w:rPr>
        <w:t>1</w:t>
      </w:r>
      <w:r w:rsidR="00B41A35" w:rsidRPr="006074AE">
        <w:rPr>
          <w:sz w:val="23"/>
          <w:szCs w:val="23"/>
        </w:rPr>
        <w:t>9</w:t>
      </w:r>
      <w:r w:rsidR="005C1AC5" w:rsidRPr="006074AE">
        <w:rPr>
          <w:sz w:val="23"/>
          <w:szCs w:val="23"/>
        </w:rPr>
        <w:t>.1. По вопросам, не предусмотренным настоящим Договором, Стороны руководствуются действующим законодательством РФ.</w:t>
      </w:r>
      <w:r w:rsidR="00D66036" w:rsidRPr="006074AE">
        <w:rPr>
          <w:sz w:val="23"/>
          <w:szCs w:val="23"/>
        </w:rPr>
        <w:t xml:space="preserve">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w:t>
      </w:r>
      <w:r w:rsidR="00DC2843" w:rsidRPr="006074AE">
        <w:rPr>
          <w:sz w:val="23"/>
          <w:szCs w:val="23"/>
        </w:rPr>
        <w:t>Д</w:t>
      </w:r>
      <w:r w:rsidR="00D66036" w:rsidRPr="006074AE">
        <w:rPr>
          <w:sz w:val="23"/>
          <w:szCs w:val="23"/>
        </w:rPr>
        <w:t>есяти) календарных дней со дня получения претензии. В случае если Сторона, получившая претензию, игнорирует ее р</w:t>
      </w:r>
      <w:r w:rsidR="00DC2843" w:rsidRPr="006074AE">
        <w:rPr>
          <w:sz w:val="23"/>
          <w:szCs w:val="23"/>
        </w:rPr>
        <w:t>ассмотрение, или в течение 15 (П</w:t>
      </w:r>
      <w:r w:rsidR="00D66036" w:rsidRPr="006074AE">
        <w:rPr>
          <w:sz w:val="23"/>
          <w:szCs w:val="23"/>
        </w:rPr>
        <w:t>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E03F41A" w14:textId="77777777" w:rsidR="00D66036" w:rsidRPr="006074AE" w:rsidRDefault="00D66036" w:rsidP="00445FC3">
      <w:pPr>
        <w:tabs>
          <w:tab w:val="left" w:pos="0"/>
        </w:tabs>
        <w:ind w:firstLine="540"/>
        <w:jc w:val="both"/>
        <w:rPr>
          <w:sz w:val="23"/>
          <w:szCs w:val="23"/>
        </w:rPr>
      </w:pPr>
      <w:r w:rsidRPr="006074AE">
        <w:rPr>
          <w:sz w:val="23"/>
          <w:szCs w:val="23"/>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68B852CC" w14:textId="3B29BEA1" w:rsidR="00D66036" w:rsidRPr="006074AE" w:rsidRDefault="002E4B42" w:rsidP="00445FC3">
      <w:pPr>
        <w:tabs>
          <w:tab w:val="left" w:pos="0"/>
        </w:tabs>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.2. Все споры по настоящему Договору подлежат разрешению в соответствии с применимым правом – материально-правовыми нормами законодательства РФ в Арбитражном суде </w:t>
      </w:r>
      <w:r w:rsidR="0066784A" w:rsidRPr="006074AE">
        <w:rPr>
          <w:sz w:val="23"/>
          <w:szCs w:val="23"/>
        </w:rPr>
        <w:t>Краснодар</w:t>
      </w:r>
      <w:r w:rsidR="00EF6050" w:rsidRPr="006074AE">
        <w:rPr>
          <w:sz w:val="23"/>
          <w:szCs w:val="23"/>
        </w:rPr>
        <w:t>ского кр</w:t>
      </w:r>
      <w:r w:rsidR="00D66036" w:rsidRPr="006074AE">
        <w:rPr>
          <w:sz w:val="23"/>
          <w:szCs w:val="23"/>
        </w:rPr>
        <w:t>а</w:t>
      </w:r>
      <w:r w:rsidR="00EF6050" w:rsidRPr="006074AE">
        <w:rPr>
          <w:sz w:val="23"/>
          <w:szCs w:val="23"/>
        </w:rPr>
        <w:t>я</w:t>
      </w:r>
      <w:r w:rsidR="005C1AC5" w:rsidRPr="006074AE">
        <w:rPr>
          <w:sz w:val="23"/>
          <w:szCs w:val="23"/>
        </w:rPr>
        <w:t>.</w:t>
      </w:r>
      <w:r w:rsidR="00D66036" w:rsidRPr="006074AE">
        <w:rPr>
          <w:sz w:val="23"/>
          <w:szCs w:val="23"/>
        </w:rPr>
        <w:t xml:space="preserve"> </w:t>
      </w:r>
    </w:p>
    <w:p w14:paraId="024D55A6" w14:textId="7C06A44E" w:rsidR="00BA6AA5" w:rsidRPr="006074AE" w:rsidRDefault="002E4B42" w:rsidP="00893556">
      <w:pPr>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.3. </w:t>
      </w:r>
      <w:r w:rsidR="00893556" w:rsidRPr="006074AE">
        <w:rPr>
          <w:sz w:val="23"/>
          <w:szCs w:val="23"/>
        </w:rPr>
        <w:t>Подрядчик, подписывая настоящий Договор, дает свое согласие на предоставление Заказчиком настоящего Договора, всех дополнений и приложений к нему, а также любых полученных от Подрядчика документов и информации (в том числе результатов выполнения Договора) следующим лицам: лицу, которое оказывает Заказчику услуги по аудиту бухгалтерской (финансовой) отчетности, Застройщику, иным третьим лицам, передача документов и/или информации которым осуществляется с целью исполнения настоящего Договора и/или использования результатов Работ и всего иного, полученного Заказчиком в рамках исполнения Договора. При этом Заказчик не обязан дополнительно запрашивать у Подрядчика разрешение на предоставление указанных документов и информации. Указанное в настоящем пункте согласие дается Подрядчиком бессрочно.</w:t>
      </w:r>
    </w:p>
    <w:p w14:paraId="6BDB663E" w14:textId="402B4366" w:rsidR="00075C6D" w:rsidRPr="006074AE" w:rsidRDefault="002E4B42" w:rsidP="005F67A9">
      <w:pPr>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.4. </w:t>
      </w:r>
      <w:r w:rsidR="00075C6D" w:rsidRPr="006074AE">
        <w:rPr>
          <w:sz w:val="23"/>
          <w:szCs w:val="23"/>
        </w:rPr>
        <w:t xml:space="preserve">Условия настоящего Договора и информация, связанная с Договором, полученная Сторонами до заключения Договора или передаваемая Сторонами при исполнении Договора, имеют конфиденциальный характер и/или составляют коммерческую тайну соответствующей Стороны (Конфиденциальная информация). При исполнении настоящего Договора и обмене документами и информацией, носящей конфиденциальный характер, Стороны руководствуются Соглашением о конфиденциальности от </w:t>
      </w:r>
      <w:r w:rsidR="00075C6D" w:rsidRPr="006074AE">
        <w:rPr>
          <w:sz w:val="23"/>
          <w:szCs w:val="23"/>
          <w:highlight w:val="yellow"/>
        </w:rPr>
        <w:t>__</w:t>
      </w:r>
      <w:proofErr w:type="gramStart"/>
      <w:r w:rsidR="00075C6D" w:rsidRPr="006074AE">
        <w:rPr>
          <w:sz w:val="23"/>
          <w:szCs w:val="23"/>
          <w:highlight w:val="yellow"/>
        </w:rPr>
        <w:t>_._</w:t>
      </w:r>
      <w:proofErr w:type="gramEnd"/>
      <w:r w:rsidR="00075C6D" w:rsidRPr="006074AE">
        <w:rPr>
          <w:sz w:val="23"/>
          <w:szCs w:val="23"/>
          <w:highlight w:val="yellow"/>
        </w:rPr>
        <w:t>___.20__</w:t>
      </w:r>
      <w:r w:rsidR="00075C6D" w:rsidRPr="006074AE">
        <w:rPr>
          <w:sz w:val="23"/>
          <w:szCs w:val="23"/>
        </w:rPr>
        <w:t xml:space="preserve"> года, а также положениями настоящего Договора.</w:t>
      </w:r>
    </w:p>
    <w:p w14:paraId="5AEE476B" w14:textId="77777777" w:rsidR="00D65031" w:rsidRPr="006074AE" w:rsidRDefault="005C1AC5" w:rsidP="00445FC3">
      <w:pPr>
        <w:pStyle w:val="23"/>
        <w:spacing w:after="0" w:line="240" w:lineRule="auto"/>
        <w:ind w:firstLine="540"/>
        <w:jc w:val="both"/>
        <w:rPr>
          <w:sz w:val="23"/>
          <w:szCs w:val="23"/>
        </w:rPr>
      </w:pPr>
      <w:r w:rsidRPr="006074AE">
        <w:rPr>
          <w:sz w:val="23"/>
          <w:szCs w:val="23"/>
        </w:rPr>
        <w:t>Стороны обязаны соблюдать режим конфиденциальности в отношении информации и документации, полученных в ходе исполнения настоящего Договора. Кроме того, Подрядчик обязуется не разглашать третьим лицам условия Договора (в том числе о цене и об объемах Работ, о новых решениях и технических заданиях, в том числе и не защищаемых законом). 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w:t>
      </w:r>
      <w:r w:rsidR="00D65031" w:rsidRPr="006074AE">
        <w:rPr>
          <w:sz w:val="23"/>
          <w:szCs w:val="23"/>
        </w:rPr>
        <w:t xml:space="preserve">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0236BE33" w14:textId="77777777" w:rsidR="005C1AC5" w:rsidRPr="006074AE" w:rsidRDefault="00D65031" w:rsidP="00445FC3">
      <w:pPr>
        <w:pStyle w:val="23"/>
        <w:spacing w:after="0" w:line="240" w:lineRule="auto"/>
        <w:ind w:firstLine="540"/>
        <w:jc w:val="both"/>
        <w:rPr>
          <w:sz w:val="23"/>
          <w:szCs w:val="23"/>
        </w:rPr>
      </w:pPr>
      <w:r w:rsidRPr="006074AE">
        <w:rPr>
          <w:sz w:val="23"/>
          <w:szCs w:val="23"/>
        </w:rPr>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6074AE">
        <w:rPr>
          <w:sz w:val="23"/>
          <w:szCs w:val="23"/>
        </w:rPr>
        <w:lastRenderedPageBreak/>
        <w:t>Сторону и раскрыть Конфиденциальную информацию таким образом, чтобы обеспечить ее максимально возможную защиту.</w:t>
      </w:r>
    </w:p>
    <w:p w14:paraId="54B1DB42" w14:textId="2C167278" w:rsidR="00636827" w:rsidRDefault="00696C92" w:rsidP="00636827">
      <w:pPr>
        <w:pStyle w:val="a6"/>
        <w:numPr>
          <w:ilvl w:val="1"/>
          <w:numId w:val="15"/>
        </w:numPr>
        <w:tabs>
          <w:tab w:val="left" w:pos="1134"/>
        </w:tabs>
        <w:ind w:left="0" w:firstLine="567"/>
        <w:rPr>
          <w:sz w:val="23"/>
          <w:szCs w:val="23"/>
        </w:rPr>
      </w:pPr>
      <w:r w:rsidRPr="006074AE">
        <w:rPr>
          <w:sz w:val="23"/>
          <w:szCs w:val="23"/>
        </w:rPr>
        <w:t>Любые сообщения</w:t>
      </w:r>
      <w:r w:rsidR="00636827">
        <w:rPr>
          <w:sz w:val="23"/>
          <w:szCs w:val="23"/>
          <w:lang w:val="ru-RU"/>
        </w:rPr>
        <w:t xml:space="preserve"> и документы</w:t>
      </w:r>
      <w:r w:rsidRPr="006074AE">
        <w:rPr>
          <w:sz w:val="23"/>
          <w:szCs w:val="23"/>
        </w:rPr>
        <w:t xml:space="preserve"> должны совершаться в письменной форме</w:t>
      </w:r>
      <w:r w:rsidR="00636827">
        <w:rPr>
          <w:sz w:val="23"/>
          <w:szCs w:val="23"/>
          <w:lang w:val="ru-RU"/>
        </w:rPr>
        <w:t xml:space="preserve"> на русском языке.</w:t>
      </w:r>
      <w:r w:rsidRPr="006074AE">
        <w:rPr>
          <w:sz w:val="23"/>
          <w:szCs w:val="23"/>
        </w:rPr>
        <w:t xml:space="preserve"> </w:t>
      </w:r>
      <w:r w:rsidR="00636827">
        <w:rPr>
          <w:sz w:val="23"/>
          <w:szCs w:val="23"/>
          <w:lang w:val="ru-RU"/>
        </w:rPr>
        <w:t xml:space="preserve"> Сообщения и документы могут быть</w:t>
      </w:r>
      <w:r w:rsidRPr="006074AE">
        <w:rPr>
          <w:sz w:val="23"/>
          <w:szCs w:val="23"/>
        </w:rPr>
        <w:t xml:space="preserve"> </w:t>
      </w:r>
      <w:r w:rsidR="00751025">
        <w:rPr>
          <w:sz w:val="23"/>
          <w:szCs w:val="23"/>
          <w:lang w:val="ru-RU"/>
        </w:rPr>
        <w:t xml:space="preserve">вручены «из рук в руки» либо </w:t>
      </w:r>
      <w:r w:rsidRPr="006074AE">
        <w:rPr>
          <w:sz w:val="23"/>
          <w:szCs w:val="23"/>
        </w:rPr>
        <w:t>отправлены по почте заказным письмом (телеграммой), либо экспресс</w:t>
      </w:r>
      <w:r w:rsidR="00636827">
        <w:rPr>
          <w:sz w:val="23"/>
          <w:szCs w:val="23"/>
        </w:rPr>
        <w:t>–</w:t>
      </w:r>
      <w:r w:rsidRPr="006074AE">
        <w:rPr>
          <w:sz w:val="23"/>
          <w:szCs w:val="23"/>
        </w:rPr>
        <w:t>почтой</w:t>
      </w:r>
      <w:r w:rsidR="00636827">
        <w:rPr>
          <w:sz w:val="23"/>
          <w:szCs w:val="23"/>
          <w:lang w:val="ru-RU"/>
        </w:rPr>
        <w:t xml:space="preserve"> (авиапочтой)</w:t>
      </w:r>
      <w:r w:rsidRPr="006074AE">
        <w:rPr>
          <w:sz w:val="23"/>
          <w:szCs w:val="23"/>
        </w:rPr>
        <w:t xml:space="preserve">, курьером, по адресу Стороны, указанному в настоящем Договоре. </w:t>
      </w:r>
    </w:p>
    <w:p w14:paraId="0B2B9DAC" w14:textId="743232D8" w:rsidR="00636827" w:rsidRDefault="00696C92" w:rsidP="00636827">
      <w:pPr>
        <w:pStyle w:val="a6"/>
        <w:tabs>
          <w:tab w:val="left" w:pos="1134"/>
        </w:tabs>
        <w:ind w:firstLine="567"/>
        <w:rPr>
          <w:sz w:val="23"/>
          <w:szCs w:val="23"/>
        </w:rPr>
      </w:pPr>
      <w:r w:rsidRPr="006074AE">
        <w:rPr>
          <w:sz w:val="23"/>
          <w:szCs w:val="23"/>
        </w:rPr>
        <w:t>Любые сообщения</w:t>
      </w:r>
      <w:r w:rsidR="008B4473">
        <w:rPr>
          <w:sz w:val="23"/>
          <w:szCs w:val="23"/>
          <w:lang w:val="ru-RU"/>
        </w:rPr>
        <w:t xml:space="preserve"> и документы</w:t>
      </w:r>
      <w:r w:rsidRPr="006074AE">
        <w:rPr>
          <w:sz w:val="23"/>
          <w:szCs w:val="23"/>
        </w:rPr>
        <w:t xml:space="preserve"> считаются полученными в дату поступления такого уведомления по адресу Стороны, указанному в настоящем Договоре. </w:t>
      </w:r>
    </w:p>
    <w:p w14:paraId="092B5457" w14:textId="4AB8D08B" w:rsidR="005C1AC5" w:rsidRDefault="00696C92" w:rsidP="00636827">
      <w:pPr>
        <w:pStyle w:val="a6"/>
        <w:tabs>
          <w:tab w:val="left" w:pos="1134"/>
        </w:tabs>
        <w:ind w:firstLine="567"/>
        <w:rPr>
          <w:sz w:val="23"/>
          <w:szCs w:val="23"/>
        </w:rPr>
      </w:pPr>
      <w:r w:rsidRPr="006074AE">
        <w:rPr>
          <w:sz w:val="23"/>
          <w:szCs w:val="23"/>
        </w:rPr>
        <w:t>Доставка отправления подтверждается уведомлением о вручении (при отправке по почте или телеграммой), распиской на копии (при отправке через курьера), накладной (при отправке экспресс-почтой)</w:t>
      </w:r>
      <w:r w:rsidR="008B4473">
        <w:rPr>
          <w:sz w:val="23"/>
          <w:szCs w:val="23"/>
          <w:lang w:val="ru-RU"/>
        </w:rPr>
        <w:t>, проставлением штампа и/или подписи уполномоченного представителя адресата о получении («из рук в руки»)</w:t>
      </w:r>
      <w:r w:rsidRPr="006074AE">
        <w:rPr>
          <w:sz w:val="23"/>
          <w:szCs w:val="23"/>
        </w:rPr>
        <w:t>. При отправке по почте или телеграфу отправление считается доставленным в момент, указанный на уведомлении о вручении, при отправке экспресс-почтой – в момент</w:t>
      </w:r>
      <w:r w:rsidR="00833544" w:rsidRPr="006074AE">
        <w:rPr>
          <w:sz w:val="23"/>
          <w:szCs w:val="23"/>
        </w:rPr>
        <w:t>,</w:t>
      </w:r>
      <w:r w:rsidRPr="006074AE">
        <w:rPr>
          <w:sz w:val="23"/>
          <w:szCs w:val="23"/>
        </w:rPr>
        <w:t xml:space="preserve"> указанный в накладной</w:t>
      </w:r>
      <w:r w:rsidR="00833544" w:rsidRPr="006074AE">
        <w:rPr>
          <w:sz w:val="23"/>
          <w:szCs w:val="23"/>
        </w:rPr>
        <w:t>.</w:t>
      </w:r>
    </w:p>
    <w:p w14:paraId="364B9D3E" w14:textId="77777777" w:rsidR="0048163E" w:rsidRDefault="00751025" w:rsidP="00636827">
      <w:pPr>
        <w:pStyle w:val="a6"/>
        <w:tabs>
          <w:tab w:val="left" w:pos="1134"/>
        </w:tabs>
        <w:ind w:firstLine="567"/>
        <w:rPr>
          <w:sz w:val="23"/>
          <w:szCs w:val="23"/>
          <w:lang w:val="ru-RU"/>
        </w:rPr>
      </w:pPr>
      <w:r w:rsidRPr="006074AE">
        <w:rPr>
          <w:sz w:val="23"/>
          <w:szCs w:val="23"/>
        </w:rPr>
        <w:t>Соблюдение этой процедуры не мешает Сторонам пользоваться</w:t>
      </w:r>
      <w:r w:rsidR="008B4473">
        <w:rPr>
          <w:sz w:val="23"/>
          <w:szCs w:val="23"/>
          <w:lang w:val="ru-RU"/>
        </w:rPr>
        <w:t xml:space="preserve"> </w:t>
      </w:r>
      <w:r w:rsidR="008B4473" w:rsidRPr="006074AE">
        <w:rPr>
          <w:sz w:val="23"/>
          <w:szCs w:val="23"/>
        </w:rPr>
        <w:t>при исполнении Договора</w:t>
      </w:r>
      <w:r w:rsidRPr="006074AE">
        <w:rPr>
          <w:sz w:val="23"/>
          <w:szCs w:val="23"/>
        </w:rPr>
        <w:t xml:space="preserve"> услугами оперативной связи (электронной почтой)</w:t>
      </w:r>
      <w:r w:rsidR="008B4473">
        <w:rPr>
          <w:sz w:val="23"/>
          <w:szCs w:val="23"/>
          <w:lang w:val="ru-RU"/>
        </w:rPr>
        <w:t>,</w:t>
      </w:r>
      <w:r w:rsidR="008B4473" w:rsidRPr="008B4473">
        <w:rPr>
          <w:sz w:val="23"/>
          <w:szCs w:val="23"/>
        </w:rPr>
        <w:t xml:space="preserve"> </w:t>
      </w:r>
      <w:r w:rsidR="008B4473" w:rsidRPr="006074AE">
        <w:rPr>
          <w:sz w:val="23"/>
          <w:szCs w:val="23"/>
        </w:rPr>
        <w:t>позволяющие достоверно установить, что документ исходит от Стороны по настоящему Договору</w:t>
      </w:r>
      <w:r w:rsidRPr="006074AE">
        <w:rPr>
          <w:sz w:val="23"/>
          <w:szCs w:val="23"/>
        </w:rPr>
        <w:t>.</w:t>
      </w:r>
      <w:r w:rsidR="008B4473">
        <w:rPr>
          <w:sz w:val="23"/>
          <w:szCs w:val="23"/>
          <w:lang w:val="ru-RU"/>
        </w:rPr>
        <w:t xml:space="preserve"> </w:t>
      </w:r>
    </w:p>
    <w:p w14:paraId="35995B53" w14:textId="13838824" w:rsidR="00751025" w:rsidRPr="0048163E" w:rsidRDefault="008B4473" w:rsidP="00636827">
      <w:pPr>
        <w:pStyle w:val="a6"/>
        <w:tabs>
          <w:tab w:val="left" w:pos="1134"/>
        </w:tabs>
        <w:ind w:firstLine="567"/>
        <w:rPr>
          <w:sz w:val="23"/>
          <w:szCs w:val="23"/>
          <w:lang w:val="ru-RU"/>
        </w:rPr>
      </w:pPr>
      <w:r>
        <w:rPr>
          <w:sz w:val="23"/>
          <w:szCs w:val="23"/>
          <w:lang w:val="ru-RU"/>
        </w:rPr>
        <w:t xml:space="preserve">Сообщения и документы, направленные по электронной почте, считаются доставленным в день их направления. Если </w:t>
      </w:r>
      <w:r w:rsidR="0048163E">
        <w:rPr>
          <w:sz w:val="23"/>
          <w:szCs w:val="23"/>
          <w:lang w:val="ru-RU"/>
        </w:rPr>
        <w:t>от</w:t>
      </w:r>
      <w:r>
        <w:rPr>
          <w:sz w:val="23"/>
          <w:szCs w:val="23"/>
          <w:lang w:val="ru-RU"/>
        </w:rPr>
        <w:t>правлени</w:t>
      </w:r>
      <w:r w:rsidR="0048163E">
        <w:rPr>
          <w:sz w:val="23"/>
          <w:szCs w:val="23"/>
          <w:lang w:val="ru-RU"/>
        </w:rPr>
        <w:t>е</w:t>
      </w:r>
      <w:r>
        <w:rPr>
          <w:sz w:val="23"/>
          <w:szCs w:val="23"/>
          <w:lang w:val="ru-RU"/>
        </w:rPr>
        <w:t xml:space="preserve">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7661AD0F" w14:textId="37A44260" w:rsidR="00636827" w:rsidRDefault="0050131F" w:rsidP="00636827">
      <w:pPr>
        <w:pStyle w:val="a6"/>
        <w:numPr>
          <w:ilvl w:val="2"/>
          <w:numId w:val="15"/>
        </w:numPr>
        <w:ind w:left="0" w:firstLine="567"/>
        <w:rPr>
          <w:sz w:val="23"/>
          <w:szCs w:val="23"/>
        </w:rPr>
      </w:pPr>
      <w:r w:rsidRPr="006074AE">
        <w:rPr>
          <w:sz w:val="23"/>
          <w:szCs w:val="23"/>
        </w:rPr>
        <w:t xml:space="preserve">Копии настоящего Договора, приложений и дополнительных соглашений к нему, актов сверки, счетов на оплату, претензий, уведомлений, писем и </w:t>
      </w:r>
      <w:bookmarkStart w:id="47" w:name="_Hlk56502313"/>
      <w:r w:rsidRPr="006074AE">
        <w:rPr>
          <w:sz w:val="23"/>
          <w:szCs w:val="23"/>
        </w:rPr>
        <w:t xml:space="preserve">иных документов, связанных </w:t>
      </w:r>
      <w:bookmarkEnd w:id="47"/>
      <w:r w:rsidRPr="006074AE">
        <w:rPr>
          <w:sz w:val="23"/>
          <w:szCs w:val="23"/>
        </w:rPr>
        <w:t>с исполнением настоящего Договора</w:t>
      </w:r>
      <w:r w:rsidRPr="006074AE">
        <w:rPr>
          <w:sz w:val="23"/>
          <w:szCs w:val="23"/>
          <w:lang w:val="ru-RU"/>
        </w:rPr>
        <w:t xml:space="preserve">, за исключением копий Актов </w:t>
      </w:r>
      <w:r w:rsidRPr="006074AE">
        <w:rPr>
          <w:sz w:val="23"/>
          <w:szCs w:val="23"/>
        </w:rPr>
        <w:t>КС-2</w:t>
      </w:r>
      <w:r w:rsidRPr="006074AE">
        <w:rPr>
          <w:sz w:val="23"/>
          <w:szCs w:val="23"/>
          <w:lang w:val="ru-RU"/>
        </w:rPr>
        <w:t>, Справок КС-3</w:t>
      </w:r>
      <w:r w:rsidR="00454DE8" w:rsidRPr="006074AE">
        <w:rPr>
          <w:sz w:val="23"/>
          <w:szCs w:val="23"/>
          <w:lang w:val="ru-RU"/>
        </w:rPr>
        <w:t>,</w:t>
      </w:r>
      <w:r w:rsidRPr="006074AE">
        <w:rPr>
          <w:sz w:val="23"/>
          <w:szCs w:val="23"/>
          <w:lang w:val="ru-RU"/>
        </w:rPr>
        <w:t xml:space="preserve"> счетов-фактур</w:t>
      </w:r>
      <w:r w:rsidRPr="006074AE">
        <w:rPr>
          <w:sz w:val="23"/>
          <w:szCs w:val="23"/>
        </w:rPr>
        <w:t>,</w:t>
      </w:r>
      <w:r w:rsidR="00636827">
        <w:rPr>
          <w:sz w:val="23"/>
          <w:szCs w:val="23"/>
          <w:lang w:val="ru-RU"/>
        </w:rPr>
        <w:t xml:space="preserve"> Исполнительной документации,</w:t>
      </w:r>
      <w:r w:rsidRPr="006074AE">
        <w:rPr>
          <w:sz w:val="23"/>
          <w:szCs w:val="23"/>
        </w:rPr>
        <w:t xml:space="preserve"> полученны</w:t>
      </w:r>
      <w:r w:rsidR="00030CB9" w:rsidRPr="006074AE">
        <w:rPr>
          <w:sz w:val="23"/>
          <w:szCs w:val="23"/>
          <w:lang w:val="ru-RU"/>
        </w:rPr>
        <w:t>е</w:t>
      </w:r>
      <w:r w:rsidRPr="006074AE">
        <w:rPr>
          <w:sz w:val="23"/>
          <w:szCs w:val="23"/>
        </w:rPr>
        <w:t xml:space="preserve"> посредством электронной почты (скан-копии документов), </w:t>
      </w:r>
      <w:r w:rsidR="00592989" w:rsidRPr="006074AE">
        <w:rPr>
          <w:sz w:val="23"/>
          <w:szCs w:val="23"/>
        </w:rPr>
        <w:t>позволяющие достоверно установить, что документ исходит от Стороны по настоящему Договору</w:t>
      </w:r>
      <w:r w:rsidR="00592989">
        <w:rPr>
          <w:sz w:val="23"/>
          <w:szCs w:val="23"/>
          <w:lang w:val="ru-RU"/>
        </w:rPr>
        <w:t>,</w:t>
      </w:r>
      <w:r w:rsidR="00592989" w:rsidRPr="006074AE">
        <w:rPr>
          <w:sz w:val="23"/>
          <w:szCs w:val="23"/>
        </w:rPr>
        <w:t xml:space="preserve"> </w:t>
      </w:r>
      <w:r w:rsidRPr="006074AE">
        <w:rPr>
          <w:sz w:val="23"/>
          <w:szCs w:val="23"/>
        </w:rPr>
        <w:t>имеют юридическую силу подлинника и обязательны для Сторон при исполнении настоящего Договора</w:t>
      </w:r>
      <w:r w:rsidR="00751025">
        <w:rPr>
          <w:sz w:val="23"/>
          <w:szCs w:val="23"/>
          <w:lang w:val="ru-RU"/>
        </w:rPr>
        <w:t xml:space="preserve"> при условии последующей передачи подлинника документа адресату</w:t>
      </w:r>
      <w:r w:rsidRPr="006074AE">
        <w:rPr>
          <w:sz w:val="23"/>
          <w:szCs w:val="23"/>
        </w:rPr>
        <w:t xml:space="preserve">. </w:t>
      </w:r>
    </w:p>
    <w:p w14:paraId="5E4F4EB8" w14:textId="2664EAE4" w:rsidR="0050131F" w:rsidRPr="006074AE" w:rsidRDefault="0050131F" w:rsidP="00636827">
      <w:pPr>
        <w:pStyle w:val="a6"/>
        <w:ind w:firstLine="567"/>
        <w:rPr>
          <w:sz w:val="23"/>
          <w:szCs w:val="23"/>
          <w:lang w:val="ru-RU"/>
        </w:rPr>
      </w:pPr>
      <w:r w:rsidRPr="006074AE">
        <w:rPr>
          <w:sz w:val="23"/>
          <w:szCs w:val="23"/>
        </w:rPr>
        <w:t>Последующее пред</w:t>
      </w:r>
      <w:r w:rsidR="00636827">
        <w:rPr>
          <w:sz w:val="23"/>
          <w:szCs w:val="23"/>
          <w:lang w:val="ru-RU"/>
        </w:rPr>
        <w:t>о</w:t>
      </w:r>
      <w:proofErr w:type="spellStart"/>
      <w:r w:rsidRPr="006074AE">
        <w:rPr>
          <w:sz w:val="23"/>
          <w:szCs w:val="23"/>
        </w:rPr>
        <w:t>ставление</w:t>
      </w:r>
      <w:proofErr w:type="spellEnd"/>
      <w:r w:rsidRPr="006074AE">
        <w:rPr>
          <w:sz w:val="23"/>
          <w:szCs w:val="23"/>
        </w:rPr>
        <w:t xml:space="preserve"> подлинных экземпляров документов обязательно в течение 5 (Пяти) календарных дней после направления по электронной почте.</w:t>
      </w:r>
    </w:p>
    <w:p w14:paraId="238BD3C2" w14:textId="47DC610E" w:rsidR="005C1AC5" w:rsidRPr="006074AE" w:rsidRDefault="002E4B42" w:rsidP="00445FC3">
      <w:pPr>
        <w:pStyle w:val="a6"/>
        <w:ind w:firstLine="540"/>
        <w:rPr>
          <w:sz w:val="23"/>
          <w:szCs w:val="23"/>
        </w:rPr>
      </w:pPr>
      <w:r w:rsidRPr="006074AE">
        <w:rPr>
          <w:sz w:val="23"/>
          <w:szCs w:val="23"/>
        </w:rPr>
        <w:t>1</w:t>
      </w:r>
      <w:r w:rsidR="00B41A35" w:rsidRPr="006074AE">
        <w:rPr>
          <w:sz w:val="23"/>
          <w:szCs w:val="23"/>
          <w:lang w:val="ru-RU"/>
        </w:rPr>
        <w:t>9</w:t>
      </w:r>
      <w:r w:rsidR="005C1AC5" w:rsidRPr="006074AE">
        <w:rPr>
          <w:sz w:val="23"/>
          <w:szCs w:val="23"/>
        </w:rPr>
        <w:t xml:space="preserve">.6. </w:t>
      </w:r>
      <w:r w:rsidR="0050131F" w:rsidRPr="006074AE">
        <w:rPr>
          <w:spacing w:val="1"/>
          <w:sz w:val="23"/>
          <w:szCs w:val="23"/>
        </w:rPr>
        <w:t xml:space="preserve">Об изменении наименования, адреса места нахождения, адреса для направления корреспонденции, адреса электронной почты и банковских реквизитов, смене руководителя предприятия Стороны обязаны письменно </w:t>
      </w:r>
      <w:r w:rsidR="0050131F" w:rsidRPr="006074AE">
        <w:rPr>
          <w:spacing w:val="3"/>
          <w:sz w:val="23"/>
          <w:szCs w:val="23"/>
        </w:rPr>
        <w:t xml:space="preserve">уведомить друг друга в течение 3 (Трех) рабочих дней. В противном случае, сообщения, </w:t>
      </w:r>
      <w:r w:rsidR="0050131F" w:rsidRPr="006074AE">
        <w:rPr>
          <w:spacing w:val="-4"/>
          <w:sz w:val="23"/>
          <w:szCs w:val="23"/>
        </w:rPr>
        <w:t xml:space="preserve">переданные по последнему известному адресу и с ранее определенными </w:t>
      </w:r>
      <w:r w:rsidR="0050131F" w:rsidRPr="006074AE">
        <w:rPr>
          <w:spacing w:val="2"/>
          <w:sz w:val="23"/>
          <w:szCs w:val="23"/>
        </w:rPr>
        <w:t xml:space="preserve">реквизитами, считаются переданными надлежащим образом. Факт изменения </w:t>
      </w:r>
      <w:r w:rsidR="0050131F" w:rsidRPr="006074AE">
        <w:rPr>
          <w:spacing w:val="-3"/>
          <w:sz w:val="23"/>
          <w:szCs w:val="23"/>
        </w:rPr>
        <w:t xml:space="preserve">реквизитов подтверждается письмом, подписанным руководителем и </w:t>
      </w:r>
      <w:r w:rsidR="0050131F" w:rsidRPr="006074AE">
        <w:rPr>
          <w:spacing w:val="-5"/>
          <w:sz w:val="23"/>
          <w:szCs w:val="23"/>
        </w:rPr>
        <w:t>заверенным печатью.</w:t>
      </w:r>
    </w:p>
    <w:p w14:paraId="46478BBF" w14:textId="2608A8F5" w:rsidR="00CD67DE" w:rsidRPr="006074AE" w:rsidRDefault="002E4B42" w:rsidP="00445FC3">
      <w:pPr>
        <w:autoSpaceDE w:val="0"/>
        <w:autoSpaceDN w:val="0"/>
        <w:adjustRightInd w:val="0"/>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.7. </w:t>
      </w:r>
      <w:r w:rsidR="00627287" w:rsidRPr="006074AE">
        <w:rPr>
          <w:sz w:val="23"/>
          <w:szCs w:val="23"/>
        </w:rPr>
        <w:t xml:space="preserve">Условия настоящего Договора о размерах штрафов, пени, неустоек, а также о порядке оплаты, </w:t>
      </w:r>
      <w:r w:rsidR="006936BF" w:rsidRPr="006074AE">
        <w:rPr>
          <w:sz w:val="23"/>
          <w:szCs w:val="23"/>
        </w:rPr>
        <w:t xml:space="preserve">уменьшении стоимости Работ, </w:t>
      </w:r>
      <w:r w:rsidR="00627287" w:rsidRPr="006074AE">
        <w:rPr>
          <w:sz w:val="23"/>
          <w:szCs w:val="23"/>
        </w:rPr>
        <w:t>удержания указанных</w:t>
      </w:r>
      <w:r w:rsidR="006936BF" w:rsidRPr="006074AE">
        <w:rPr>
          <w:sz w:val="23"/>
          <w:szCs w:val="23"/>
        </w:rPr>
        <w:t xml:space="preserve"> в Договор</w:t>
      </w:r>
      <w:r w:rsidR="00B97DDD" w:rsidRPr="006074AE">
        <w:rPr>
          <w:sz w:val="23"/>
          <w:szCs w:val="23"/>
        </w:rPr>
        <w:t>е</w:t>
      </w:r>
      <w:r w:rsidR="00627287" w:rsidRPr="006074AE">
        <w:rPr>
          <w:sz w:val="23"/>
          <w:szCs w:val="23"/>
        </w:rPr>
        <w:t xml:space="preserve"> сумм из стоимости Работ, являются существенными для Заказчика в такой мере, что без указанных условий Договор не мог быть заключен. </w:t>
      </w:r>
    </w:p>
    <w:p w14:paraId="41C90929" w14:textId="6BD07CC6" w:rsidR="004C702B" w:rsidRPr="006074AE" w:rsidRDefault="00B07481" w:rsidP="00BB5F19">
      <w:pPr>
        <w:ind w:firstLine="540"/>
        <w:jc w:val="both"/>
        <w:rPr>
          <w:sz w:val="23"/>
          <w:szCs w:val="23"/>
        </w:rPr>
      </w:pPr>
      <w:r w:rsidRPr="006074AE">
        <w:rPr>
          <w:sz w:val="23"/>
          <w:szCs w:val="23"/>
        </w:rPr>
        <w:t>1</w:t>
      </w:r>
      <w:r w:rsidR="00B41A35" w:rsidRPr="006074AE">
        <w:rPr>
          <w:sz w:val="23"/>
          <w:szCs w:val="23"/>
        </w:rPr>
        <w:t>9</w:t>
      </w:r>
      <w:r w:rsidRPr="006074AE">
        <w:rPr>
          <w:sz w:val="23"/>
          <w:szCs w:val="23"/>
        </w:rPr>
        <w:t>.</w:t>
      </w:r>
      <w:r w:rsidR="00627287" w:rsidRPr="006074AE">
        <w:rPr>
          <w:sz w:val="23"/>
          <w:szCs w:val="23"/>
        </w:rPr>
        <w:t>8</w:t>
      </w:r>
      <w:r w:rsidRPr="006074AE">
        <w:rPr>
          <w:sz w:val="23"/>
          <w:szCs w:val="23"/>
        </w:rPr>
        <w:t xml:space="preserve">. </w:t>
      </w:r>
      <w:r w:rsidR="00445080" w:rsidRPr="006074AE">
        <w:rPr>
          <w:sz w:val="23"/>
          <w:szCs w:val="23"/>
        </w:rPr>
        <w:t xml:space="preserve">Настоящий </w:t>
      </w:r>
      <w:r w:rsidR="0066784A" w:rsidRPr="006074AE">
        <w:rPr>
          <w:sz w:val="23"/>
          <w:szCs w:val="23"/>
        </w:rPr>
        <w:t>Д</w:t>
      </w:r>
      <w:r w:rsidR="00445080" w:rsidRPr="006074AE">
        <w:rPr>
          <w:sz w:val="23"/>
          <w:szCs w:val="23"/>
        </w:rPr>
        <w:t xml:space="preserve">оговор составлен в двух подлинных экземплярах, по одному экземпляру для каждой </w:t>
      </w:r>
      <w:r w:rsidR="0066784A" w:rsidRPr="006074AE">
        <w:rPr>
          <w:sz w:val="23"/>
          <w:szCs w:val="23"/>
        </w:rPr>
        <w:t>С</w:t>
      </w:r>
      <w:r w:rsidR="00445080" w:rsidRPr="006074AE">
        <w:rPr>
          <w:sz w:val="23"/>
          <w:szCs w:val="23"/>
        </w:rPr>
        <w:t xml:space="preserve">тороны. </w:t>
      </w:r>
    </w:p>
    <w:p w14:paraId="58713D83" w14:textId="63AB7571" w:rsidR="006936BF" w:rsidRPr="006074AE" w:rsidRDefault="006936BF"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w:t>
      </w:r>
      <w:r w:rsidR="00BB5F19" w:rsidRPr="006074AE">
        <w:rPr>
          <w:sz w:val="23"/>
          <w:szCs w:val="23"/>
        </w:rPr>
        <w:t>9</w:t>
      </w:r>
      <w:r w:rsidRPr="006074AE">
        <w:rPr>
          <w:sz w:val="23"/>
          <w:szCs w:val="23"/>
        </w:rPr>
        <w:t xml:space="preserve">. Неосуществление Заказчиком какого-либо права по настоящему Договору в срок, установленный настоящим Договором, не является отказом Заказчика от предоставленного ему права. Заказчик не лишается возможности воспользоваться предоставленными ему правами в иной срок. </w:t>
      </w:r>
    </w:p>
    <w:p w14:paraId="0B51BFB5" w14:textId="04BE89D6" w:rsidR="006936BF" w:rsidRPr="006074AE" w:rsidRDefault="006936BF"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0</w:t>
      </w:r>
      <w:r w:rsidRPr="006074AE">
        <w:rPr>
          <w:sz w:val="23"/>
          <w:szCs w:val="23"/>
        </w:rPr>
        <w:t xml:space="preserve">. При обнаружении опечаток, технических ошибок, в частности при ошибках в нумерации Приложений, Стороны руководствуются буквальным значением слов и выражений, сопоставляя их с иными условиями Договора и действительной волей Сторон.  </w:t>
      </w:r>
    </w:p>
    <w:p w14:paraId="5A34328F" w14:textId="3D3B2229" w:rsidR="002A3F50" w:rsidRPr="006074AE" w:rsidRDefault="002A3F50"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При исполнении Договора Стороны руководствуются следующими антикоррупционными условиями:</w:t>
      </w:r>
    </w:p>
    <w:p w14:paraId="1F846D72" w14:textId="5B56A0F6" w:rsidR="002A3F50" w:rsidRPr="006074AE" w:rsidRDefault="002A3F50"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36676B8E" w14:textId="69213609"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.2. </w:t>
      </w:r>
      <w:r w:rsidR="002A3F50" w:rsidRPr="006074AE">
        <w:rPr>
          <w:sz w:val="23"/>
          <w:szCs w:val="23"/>
        </w:rPr>
        <w:t xml:space="preserve">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w:t>
      </w:r>
      <w:r w:rsidR="002A3F50" w:rsidRPr="006074AE">
        <w:rPr>
          <w:sz w:val="23"/>
          <w:szCs w:val="23"/>
        </w:rPr>
        <w:lastRenderedPageBreak/>
        <w:t>законодательства и международных актов о противодействии легализации (отмыванию) доходов, полученных преступным путем.</w:t>
      </w:r>
    </w:p>
    <w:p w14:paraId="389608D1" w14:textId="673DF401"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.3. </w:t>
      </w:r>
      <w:r w:rsidR="002A3F50" w:rsidRPr="006074AE">
        <w:rPr>
          <w:sz w:val="23"/>
          <w:szCs w:val="23"/>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6EDD18C8" w14:textId="35C70E5D"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.4. </w:t>
      </w:r>
      <w:r w:rsidR="002A3F50" w:rsidRPr="006074AE">
        <w:rPr>
          <w:sz w:val="23"/>
          <w:szCs w:val="23"/>
        </w:rPr>
        <w:t>Под действиями работника, осуществляемыми в пользу стимулирующей его Стороны, понимаются:</w:t>
      </w:r>
    </w:p>
    <w:p w14:paraId="330CAF36"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предоставление неоправданных преимуществ по сравнению с другими клиентами;</w:t>
      </w:r>
    </w:p>
    <w:p w14:paraId="08AA7C84"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предоставление каких-либо гарантий;</w:t>
      </w:r>
    </w:p>
    <w:p w14:paraId="0F779BE3"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ускорение существующих процедур;</w:t>
      </w:r>
    </w:p>
    <w:p w14:paraId="7AA41553"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03D30465" w14:textId="0F446411"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.5. </w:t>
      </w:r>
      <w:r w:rsidR="002A3F50" w:rsidRPr="006074AE">
        <w:rPr>
          <w:sz w:val="23"/>
          <w:szCs w:val="23"/>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515C5841" w14:textId="49FA9A8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.6. </w:t>
      </w:r>
      <w:r w:rsidR="002A3F50" w:rsidRPr="006074AE">
        <w:rPr>
          <w:sz w:val="23"/>
          <w:szCs w:val="23"/>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Российской Федерации «Коммерческий подкуп», материалы внутренних расследований Стороны направляют в правоохранительные органы.</w:t>
      </w:r>
    </w:p>
    <w:p w14:paraId="5EB28CFA" w14:textId="06F22D5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.7. </w:t>
      </w:r>
      <w:r w:rsidR="002A3F50" w:rsidRPr="006074AE">
        <w:rPr>
          <w:sz w:val="23"/>
          <w:szCs w:val="23"/>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2D74B16" w14:textId="416FF626"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.8. </w:t>
      </w:r>
      <w:r w:rsidR="002A3F50" w:rsidRPr="006074AE">
        <w:rPr>
          <w:sz w:val="23"/>
          <w:szCs w:val="23"/>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8682C90" w14:textId="44FBD143"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.9. </w:t>
      </w:r>
      <w:r w:rsidR="002A3F50" w:rsidRPr="006074AE">
        <w:rPr>
          <w:sz w:val="23"/>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F82522D" w14:textId="578902A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.10. </w:t>
      </w:r>
      <w:r w:rsidR="002A3F50" w:rsidRPr="006074AE">
        <w:rPr>
          <w:sz w:val="23"/>
          <w:szCs w:val="23"/>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976C39" w14:textId="1E56706E" w:rsidR="00323D04"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.11. </w:t>
      </w:r>
      <w:r w:rsidR="002A3F50" w:rsidRPr="006074AE">
        <w:rPr>
          <w:sz w:val="23"/>
          <w:szCs w:val="23"/>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bookmarkEnd w:id="45"/>
    </w:p>
    <w:p w14:paraId="4D1FCBDB" w14:textId="34DEB93D" w:rsidR="00422998" w:rsidRPr="006074AE" w:rsidRDefault="00422998" w:rsidP="00422998">
      <w:pPr>
        <w:ind w:firstLine="540"/>
        <w:jc w:val="both"/>
        <w:rPr>
          <w:sz w:val="23"/>
          <w:szCs w:val="23"/>
        </w:rPr>
      </w:pPr>
      <w:r w:rsidRPr="006074AE">
        <w:rPr>
          <w:sz w:val="23"/>
          <w:szCs w:val="23"/>
        </w:rPr>
        <w:t xml:space="preserve">19.12. При исполнении Договора Стороны руководствуются следующими </w:t>
      </w:r>
      <w:proofErr w:type="spellStart"/>
      <w:r w:rsidRPr="006074AE">
        <w:rPr>
          <w:sz w:val="23"/>
          <w:szCs w:val="23"/>
        </w:rPr>
        <w:t>антисанкционными</w:t>
      </w:r>
      <w:proofErr w:type="spellEnd"/>
      <w:r w:rsidRPr="006074AE">
        <w:rPr>
          <w:sz w:val="23"/>
          <w:szCs w:val="23"/>
        </w:rPr>
        <w:t xml:space="preserve"> условиями:</w:t>
      </w:r>
    </w:p>
    <w:p w14:paraId="57DC61DB" w14:textId="2AAA5159"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rFonts w:ascii="wf_segoe-ui_normal" w:hAnsi="wf_segoe-ui_normal"/>
          <w:sz w:val="23"/>
          <w:szCs w:val="23"/>
        </w:rPr>
        <w:t>19.12.1. Подрядчик при подписании договора гарантирует и подтверждает, что:</w:t>
      </w:r>
    </w:p>
    <w:p w14:paraId="3CA2EB78"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t>не является объектом каких-либо применимых санкций;</w:t>
      </w:r>
    </w:p>
    <w:p w14:paraId="51303D6C"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t>не принадлежит прямо или косвенно 50% и более акций/долей и/или не контролируется и не действует по указанию и/или в интересах физического или юридического лица, являющегося объектом санкций;</w:t>
      </w:r>
    </w:p>
    <w:p w14:paraId="42B1487A"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t>не имеет коммерческих/социальных связей с лицами, находящимися под санкциями.</w:t>
      </w:r>
    </w:p>
    <w:p w14:paraId="26364DE8" w14:textId="77777777" w:rsidR="00422998" w:rsidRPr="006074AE" w:rsidRDefault="00422998" w:rsidP="00422998">
      <w:pPr>
        <w:pStyle w:val="xmsonormal"/>
        <w:spacing w:before="0" w:beforeAutospacing="0" w:after="0" w:afterAutospacing="0"/>
        <w:ind w:firstLine="567"/>
        <w:jc w:val="both"/>
        <w:rPr>
          <w:rFonts w:ascii="wf_segoe-ui_normal" w:hAnsi="wf_segoe-ui_normal"/>
          <w:sz w:val="23"/>
          <w:szCs w:val="23"/>
        </w:rPr>
      </w:pPr>
      <w:r w:rsidRPr="006074AE">
        <w:rPr>
          <w:sz w:val="23"/>
          <w:szCs w:val="23"/>
        </w:rPr>
        <w:lastRenderedPageBreak/>
        <w:t>Термин «применимые санкции» означает любые законодательные, нормативные, экономические или иные запреты/ограничения/ограничительные меры, которые ограничивают отношения с некоторыми странами и/или отдельными юридическими/физическими лицами, и которые введены уполномоченными органами в соответствии с законодательством страны или объединения стран (</w:t>
      </w:r>
      <w:proofErr w:type="gramStart"/>
      <w:r w:rsidRPr="006074AE">
        <w:rPr>
          <w:sz w:val="23"/>
          <w:szCs w:val="23"/>
        </w:rPr>
        <w:t>например</w:t>
      </w:r>
      <w:proofErr w:type="gramEnd"/>
      <w:r w:rsidRPr="006074AE">
        <w:rPr>
          <w:sz w:val="23"/>
          <w:szCs w:val="23"/>
        </w:rPr>
        <w:t>:</w:t>
      </w:r>
      <w:r w:rsidR="00486643" w:rsidRPr="006074AE">
        <w:rPr>
          <w:sz w:val="23"/>
          <w:szCs w:val="23"/>
        </w:rPr>
        <w:t xml:space="preserve"> </w:t>
      </w:r>
      <w:r w:rsidRPr="006074AE">
        <w:rPr>
          <w:sz w:val="23"/>
          <w:szCs w:val="23"/>
        </w:rPr>
        <w:t>СБ ООН, Европейский союз и др.).</w:t>
      </w:r>
    </w:p>
    <w:p w14:paraId="0C57921B" w14:textId="7F0D42E4"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19.12.2. </w:t>
      </w:r>
      <w:r w:rsidRPr="006074AE">
        <w:rPr>
          <w:rFonts w:ascii="wf_segoe-ui_normal" w:hAnsi="wf_segoe-ui_normal"/>
          <w:sz w:val="23"/>
          <w:szCs w:val="23"/>
        </w:rPr>
        <w:t>В случае, если после заключения настоящего Договора в отношении Подрядчика либо его руководителя, конечного или промежуточного акционера/участника/бенефициара введены санкции</w:t>
      </w:r>
      <w:r w:rsidR="00486643" w:rsidRPr="006074AE">
        <w:rPr>
          <w:rFonts w:ascii="wf_segoe-ui_normal" w:hAnsi="wf_segoe-ui_normal"/>
          <w:sz w:val="23"/>
          <w:szCs w:val="23"/>
        </w:rPr>
        <w:t xml:space="preserve"> </w:t>
      </w:r>
      <w:r w:rsidRPr="006074AE">
        <w:rPr>
          <w:rFonts w:ascii="wf_segoe-ui_normal" w:hAnsi="wf_segoe-ui_normal"/>
          <w:sz w:val="23"/>
          <w:szCs w:val="23"/>
        </w:rPr>
        <w:t xml:space="preserve">со стороны какой-либо иностранной организации, страны (группы стран), Подрядчик обязан незамедлительно об этом уведомить Заказчика. </w:t>
      </w:r>
    </w:p>
    <w:p w14:paraId="168CBA9A" w14:textId="1E949192"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19.12.3. </w:t>
      </w:r>
      <w:r w:rsidRPr="006074AE">
        <w:rPr>
          <w:rFonts w:ascii="wf_segoe-ui_normal" w:hAnsi="wf_segoe-ui_normal"/>
          <w:sz w:val="23"/>
          <w:szCs w:val="23"/>
        </w:rPr>
        <w:t>В случае невозможности выполнения Подрядчиком обязательств по настоящему Договору ввиду наступления обстоятельств, указанных в пунктах 19.12</w:t>
      </w:r>
      <w:r w:rsidR="009C6093" w:rsidRPr="006074AE">
        <w:rPr>
          <w:rFonts w:ascii="wf_segoe-ui_normal" w:hAnsi="wf_segoe-ui_normal"/>
          <w:sz w:val="23"/>
          <w:szCs w:val="23"/>
        </w:rPr>
        <w:t>.1, 19.12.2</w:t>
      </w:r>
      <w:r w:rsidRPr="006074AE">
        <w:rPr>
          <w:rFonts w:ascii="wf_segoe-ui_normal" w:hAnsi="wf_segoe-ui_normal"/>
          <w:sz w:val="23"/>
          <w:szCs w:val="23"/>
        </w:rPr>
        <w:t xml:space="preserve"> Договора, Заказчик вправе требовать уплаты компенсации в размере возмещения потерь, возникших в случае наступления определенных в Договоре обстоятельств в соответствии со ст. 406.1 Гражданского кодекса РФ.</w:t>
      </w:r>
    </w:p>
    <w:p w14:paraId="2FDF608A" w14:textId="7C2F9608"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19.12.4. </w:t>
      </w:r>
      <w:r w:rsidRPr="006074AE">
        <w:rPr>
          <w:rFonts w:ascii="wf_segoe-ui_normal" w:hAnsi="wf_segoe-ui_normal"/>
          <w:sz w:val="23"/>
          <w:szCs w:val="23"/>
        </w:rPr>
        <w:t>В случае введения в отношении Подрядчика либо его руководителей, конечных или промежуточных акционеров/участников/бенефициаров санкций со стороны какой-либо иностранной организации, страны (группы стран), Заказчик вправе в одностороннем внесудебном порядке расторгнуть и/или прекратить исполнение настоящего Договора. Договор считается расторгнутым и/или прекращенным с даты получения уведомления об одностороннем отказе от исполнения Договора, если иной срок не предусмотрен в уведомлении.</w:t>
      </w:r>
    </w:p>
    <w:p w14:paraId="2787699F" w14:textId="116AD286"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19.12.5. </w:t>
      </w:r>
      <w:r w:rsidRPr="006074AE">
        <w:rPr>
          <w:rFonts w:ascii="wf_segoe-ui_normal" w:hAnsi="wf_segoe-ui_normal"/>
          <w:sz w:val="23"/>
          <w:szCs w:val="23"/>
        </w:rPr>
        <w:t>Расторжение или прекращение исполнения договора в соответствии с п. 19.12</w:t>
      </w:r>
      <w:r w:rsidR="009C6093" w:rsidRPr="006074AE">
        <w:rPr>
          <w:rFonts w:ascii="wf_segoe-ui_normal" w:hAnsi="wf_segoe-ui_normal"/>
          <w:sz w:val="23"/>
          <w:szCs w:val="23"/>
        </w:rPr>
        <w:t>.4</w:t>
      </w:r>
      <w:r w:rsidRPr="006074AE">
        <w:rPr>
          <w:rFonts w:ascii="wf_segoe-ui_normal" w:hAnsi="wf_segoe-ui_normal"/>
          <w:sz w:val="23"/>
          <w:szCs w:val="23"/>
        </w:rPr>
        <w:t>. Договора не влечет для прекратившей Договор стороны обязательства в отношении возмещения расходов/убытков, иных платежей или затрат другой Стороны, возникающих в связи с таким расторжением и/или прекращением исполнения Договора.</w:t>
      </w:r>
    </w:p>
    <w:p w14:paraId="10EBCA49" w14:textId="0E71593A"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 Стороны в связи с исполнением </w:t>
      </w:r>
      <w:r w:rsidR="00DA7D06" w:rsidRPr="006074AE">
        <w:rPr>
          <w:sz w:val="23"/>
          <w:szCs w:val="23"/>
        </w:rPr>
        <w:t>Д</w:t>
      </w:r>
      <w:r w:rsidRPr="006074AE">
        <w:rPr>
          <w:sz w:val="23"/>
          <w:szCs w:val="23"/>
        </w:rPr>
        <w:t xml:space="preserve">оговора могут поручить друг другу обработку персональных данных своих работников и третьих лиц.  </w:t>
      </w:r>
    </w:p>
    <w:p w14:paraId="40BC1DF9" w14:textId="0EDFBA17"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.1. Сторона, предоставляющая персональные данные, обязуется обеспечить получение персональных данных с соблюдением законодательства Российской Федерации о персональных данных; в случаях, предусмотренных законодательством Российской Федерации о персональных данных, получать согласие от субъектов персональных данных на передачу их персональных данных другой стороне, составленное в соответствии с требованиями Федерального закона от 27.07.2006 № 152-ФЗ «О персональных данных»; незамедлительно сообщать обо всех случаях прекращения действия согласия субъекта персональных данных на обработку и (или) передачу персональных данных; нести ответственность перед субъектами персональных данных за нарушения законодательства Российской Федерации о персональных данных. </w:t>
      </w:r>
    </w:p>
    <w:p w14:paraId="0BD6AFEE" w14:textId="6BE45CF6"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.2. Сторона, получающая персональные данные, обязуется осуществить обработку персональных данных и соблюдать принципы и правила обработки персональных данных, предусмотренные Федеральным законом от 27.07.2006 № 152-ФЗ «О персональных данных», а также конфиденциальность при работе с персональными данными, обеспечивать безопасность персональных данных при их обработке. Срок обработки персональных данных – в течение срока действия Договора. Перечень действий (операций) по обработке персональных данных: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в </w:t>
      </w:r>
      <w:proofErr w:type="spellStart"/>
      <w:r w:rsidRPr="006074AE">
        <w:rPr>
          <w:sz w:val="23"/>
          <w:szCs w:val="23"/>
        </w:rPr>
        <w:t>т.ч</w:t>
      </w:r>
      <w:proofErr w:type="spellEnd"/>
      <w:r w:rsidRPr="006074AE">
        <w:rPr>
          <w:sz w:val="23"/>
          <w:szCs w:val="23"/>
        </w:rPr>
        <w:t xml:space="preserve">. трансграничная передача на территории иностранных государств, обеспечивающих адекватную защиту прав субъектов персональных данных, в </w:t>
      </w:r>
      <w:proofErr w:type="spellStart"/>
      <w:r w:rsidRPr="006074AE">
        <w:rPr>
          <w:sz w:val="23"/>
          <w:szCs w:val="23"/>
        </w:rPr>
        <w:t>т.ч</w:t>
      </w:r>
      <w:proofErr w:type="spellEnd"/>
      <w:r w:rsidRPr="006074AE">
        <w:rPr>
          <w:sz w:val="23"/>
          <w:szCs w:val="23"/>
        </w:rPr>
        <w:t>. по электронным каналам связи; обезличивание; блокирование; удаление; уничтожение.</w:t>
      </w:r>
    </w:p>
    <w:p w14:paraId="0319D278" w14:textId="35B11214" w:rsidR="00ED008C" w:rsidRPr="006074AE" w:rsidRDefault="00ED008C" w:rsidP="00725238">
      <w:pPr>
        <w:tabs>
          <w:tab w:val="left" w:pos="0"/>
        </w:tabs>
        <w:ind w:firstLine="540"/>
        <w:jc w:val="both"/>
        <w:rPr>
          <w:sz w:val="23"/>
          <w:szCs w:val="23"/>
        </w:rPr>
      </w:pPr>
      <w:r w:rsidRPr="006074AE">
        <w:rPr>
          <w:sz w:val="23"/>
          <w:szCs w:val="23"/>
        </w:rPr>
        <w:t>19.1</w:t>
      </w:r>
      <w:r w:rsidR="0084309C" w:rsidRPr="006074AE">
        <w:rPr>
          <w:sz w:val="23"/>
          <w:szCs w:val="23"/>
        </w:rPr>
        <w:t>4</w:t>
      </w:r>
      <w:r w:rsidRPr="006074AE">
        <w:rPr>
          <w:sz w:val="23"/>
          <w:szCs w:val="23"/>
        </w:rPr>
        <w:t>. Заказчик имеет право в любое время переуступить свои права</w:t>
      </w:r>
      <w:r w:rsidR="001A6031">
        <w:rPr>
          <w:sz w:val="23"/>
          <w:szCs w:val="23"/>
        </w:rPr>
        <w:t xml:space="preserve"> и обязанности</w:t>
      </w:r>
      <w:r w:rsidRPr="006074AE">
        <w:rPr>
          <w:sz w:val="23"/>
          <w:szCs w:val="23"/>
        </w:rPr>
        <w:t xml:space="preserve"> по настоящему Договору, в том числе и в гарантийный срок, третьим лицам без согласия Подрядчика.</w:t>
      </w:r>
    </w:p>
    <w:p w14:paraId="10AC02F7" w14:textId="77777777" w:rsidR="001C02D9" w:rsidRPr="006074AE" w:rsidRDefault="001C02D9" w:rsidP="001C02D9">
      <w:pPr>
        <w:ind w:firstLine="540"/>
        <w:jc w:val="both"/>
        <w:rPr>
          <w:sz w:val="23"/>
          <w:szCs w:val="23"/>
        </w:rPr>
      </w:pPr>
    </w:p>
    <w:p w14:paraId="31FA6825" w14:textId="665F959A" w:rsidR="005C1AC5" w:rsidRPr="006074AE" w:rsidRDefault="00B41A35" w:rsidP="00445FC3">
      <w:pPr>
        <w:ind w:firstLine="540"/>
        <w:jc w:val="center"/>
        <w:rPr>
          <w:b/>
          <w:caps/>
          <w:sz w:val="23"/>
          <w:szCs w:val="23"/>
        </w:rPr>
      </w:pPr>
      <w:r w:rsidRPr="006074AE">
        <w:rPr>
          <w:b/>
          <w:caps/>
          <w:sz w:val="23"/>
          <w:szCs w:val="23"/>
        </w:rPr>
        <w:t>20</w:t>
      </w:r>
      <w:r w:rsidR="005C1AC5" w:rsidRPr="006074AE">
        <w:rPr>
          <w:b/>
          <w:caps/>
          <w:sz w:val="23"/>
          <w:szCs w:val="23"/>
        </w:rPr>
        <w:t>. ПЕРЕЧЕНЬ ПРИЛОЖЕНИЙ К ДОГОВОРУ</w:t>
      </w:r>
    </w:p>
    <w:p w14:paraId="2EC8AE17" w14:textId="63E5560A" w:rsidR="00B4498D" w:rsidRPr="006074AE" w:rsidRDefault="00735881" w:rsidP="00172EC7">
      <w:pPr>
        <w:ind w:firstLine="540"/>
        <w:jc w:val="both"/>
        <w:rPr>
          <w:iCs/>
          <w:sz w:val="23"/>
          <w:szCs w:val="23"/>
        </w:rPr>
      </w:pPr>
      <w:bookmarkStart w:id="48" w:name="_Hlk45621361"/>
      <w:r w:rsidRPr="006074AE">
        <w:rPr>
          <w:iCs/>
          <w:sz w:val="23"/>
          <w:szCs w:val="23"/>
        </w:rPr>
        <w:t xml:space="preserve">К настоящему </w:t>
      </w:r>
      <w:r w:rsidR="00773F43" w:rsidRPr="006074AE">
        <w:rPr>
          <w:iCs/>
          <w:sz w:val="23"/>
          <w:szCs w:val="23"/>
        </w:rPr>
        <w:t>Д</w:t>
      </w:r>
      <w:r w:rsidRPr="006074AE">
        <w:rPr>
          <w:iCs/>
          <w:sz w:val="23"/>
          <w:szCs w:val="23"/>
        </w:rPr>
        <w:t xml:space="preserve">оговору прилагаются и являются его неотъемлемой частью следующие приложения: </w:t>
      </w:r>
      <w:bookmarkEnd w:id="46"/>
    </w:p>
    <w:p w14:paraId="3DF933F3" w14:textId="6C9D3370" w:rsidR="00B4498D" w:rsidRPr="006074AE" w:rsidRDefault="00B12705" w:rsidP="009A373E">
      <w:pPr>
        <w:pStyle w:val="aff"/>
        <w:numPr>
          <w:ilvl w:val="1"/>
          <w:numId w:val="13"/>
        </w:numPr>
        <w:ind w:left="1276" w:hanging="709"/>
        <w:rPr>
          <w:iCs/>
          <w:sz w:val="23"/>
          <w:szCs w:val="23"/>
        </w:rPr>
      </w:pPr>
      <w:r w:rsidRPr="006074AE">
        <w:rPr>
          <w:sz w:val="23"/>
          <w:szCs w:val="23"/>
        </w:rPr>
        <w:t>Приложение № 1 – Протокол согласования цены работ;</w:t>
      </w:r>
    </w:p>
    <w:p w14:paraId="688FCB6F" w14:textId="65CB392F" w:rsidR="00B4498D" w:rsidRPr="006074AE" w:rsidRDefault="00B12705" w:rsidP="009A373E">
      <w:pPr>
        <w:pStyle w:val="aff"/>
        <w:numPr>
          <w:ilvl w:val="1"/>
          <w:numId w:val="13"/>
        </w:numPr>
        <w:ind w:left="1276" w:hanging="709"/>
        <w:rPr>
          <w:iCs/>
          <w:sz w:val="23"/>
          <w:szCs w:val="23"/>
        </w:rPr>
      </w:pPr>
      <w:r w:rsidRPr="006074AE">
        <w:rPr>
          <w:sz w:val="23"/>
          <w:szCs w:val="23"/>
        </w:rPr>
        <w:t xml:space="preserve">Приложение № 1/1 – </w:t>
      </w:r>
      <w:r w:rsidR="0063668C" w:rsidRPr="006074AE">
        <w:rPr>
          <w:sz w:val="23"/>
          <w:szCs w:val="23"/>
        </w:rPr>
        <w:t>Порядок определения</w:t>
      </w:r>
      <w:r w:rsidRPr="006074AE">
        <w:rPr>
          <w:sz w:val="23"/>
          <w:szCs w:val="23"/>
        </w:rPr>
        <w:t xml:space="preserve"> цены работ;</w:t>
      </w:r>
    </w:p>
    <w:p w14:paraId="3EE6847D" w14:textId="405DB6B0" w:rsidR="00B4498D" w:rsidRPr="006074AE" w:rsidRDefault="00B12705" w:rsidP="009A373E">
      <w:pPr>
        <w:pStyle w:val="aff"/>
        <w:numPr>
          <w:ilvl w:val="1"/>
          <w:numId w:val="13"/>
        </w:numPr>
        <w:ind w:left="1276" w:hanging="709"/>
        <w:rPr>
          <w:iCs/>
          <w:sz w:val="23"/>
          <w:szCs w:val="23"/>
        </w:rPr>
      </w:pPr>
      <w:r w:rsidRPr="006074AE">
        <w:rPr>
          <w:sz w:val="23"/>
          <w:szCs w:val="23"/>
        </w:rPr>
        <w:t xml:space="preserve">Приложение № 1/2 – </w:t>
      </w:r>
      <w:r w:rsidR="0063668C" w:rsidRPr="006074AE">
        <w:rPr>
          <w:sz w:val="23"/>
          <w:szCs w:val="23"/>
        </w:rPr>
        <w:t>Локальный ресурсный сметный расчет №…;</w:t>
      </w:r>
    </w:p>
    <w:p w14:paraId="32E2F61A" w14:textId="692F2A6E" w:rsidR="00B4498D" w:rsidRPr="006074AE" w:rsidRDefault="0066784A" w:rsidP="009A373E">
      <w:pPr>
        <w:pStyle w:val="aff"/>
        <w:numPr>
          <w:ilvl w:val="1"/>
          <w:numId w:val="13"/>
        </w:numPr>
        <w:ind w:left="1276" w:hanging="709"/>
        <w:rPr>
          <w:iCs/>
          <w:sz w:val="23"/>
          <w:szCs w:val="23"/>
        </w:rPr>
      </w:pPr>
      <w:r w:rsidRPr="006074AE">
        <w:rPr>
          <w:iCs/>
          <w:sz w:val="23"/>
          <w:szCs w:val="23"/>
        </w:rPr>
        <w:t xml:space="preserve">Приложение № </w:t>
      </w:r>
      <w:r w:rsidR="00856E75" w:rsidRPr="006074AE">
        <w:rPr>
          <w:iCs/>
          <w:sz w:val="23"/>
          <w:szCs w:val="23"/>
        </w:rPr>
        <w:t>2</w:t>
      </w:r>
      <w:r w:rsidRPr="006074AE">
        <w:rPr>
          <w:iCs/>
          <w:sz w:val="23"/>
          <w:szCs w:val="23"/>
        </w:rPr>
        <w:t xml:space="preserve"> – Календарный график выполнения</w:t>
      </w:r>
      <w:r w:rsidR="00CE7886" w:rsidRPr="006074AE">
        <w:rPr>
          <w:sz w:val="23"/>
          <w:szCs w:val="23"/>
        </w:rPr>
        <w:t xml:space="preserve"> работ</w:t>
      </w:r>
      <w:r w:rsidRPr="006074AE">
        <w:rPr>
          <w:iCs/>
          <w:sz w:val="23"/>
          <w:szCs w:val="23"/>
        </w:rPr>
        <w:t>;</w:t>
      </w:r>
    </w:p>
    <w:p w14:paraId="12571F49" w14:textId="49C50328" w:rsidR="00172EC7" w:rsidRPr="006074AE" w:rsidRDefault="0066784A" w:rsidP="009A373E">
      <w:pPr>
        <w:pStyle w:val="aff"/>
        <w:numPr>
          <w:ilvl w:val="1"/>
          <w:numId w:val="13"/>
        </w:numPr>
        <w:ind w:left="1276" w:hanging="709"/>
        <w:jc w:val="both"/>
        <w:rPr>
          <w:iCs/>
          <w:sz w:val="23"/>
          <w:szCs w:val="23"/>
        </w:rPr>
      </w:pPr>
      <w:r w:rsidRPr="006074AE">
        <w:rPr>
          <w:iCs/>
          <w:sz w:val="23"/>
          <w:szCs w:val="23"/>
        </w:rPr>
        <w:t xml:space="preserve">Приложение № 3 </w:t>
      </w:r>
      <w:r w:rsidR="00856E75" w:rsidRPr="006074AE">
        <w:rPr>
          <w:iCs/>
          <w:sz w:val="23"/>
          <w:szCs w:val="23"/>
        </w:rPr>
        <w:t xml:space="preserve">– Акт приема-передачи </w:t>
      </w:r>
      <w:r w:rsidR="00593728" w:rsidRPr="006074AE">
        <w:rPr>
          <w:iCs/>
          <w:sz w:val="23"/>
          <w:szCs w:val="23"/>
        </w:rPr>
        <w:t>т</w:t>
      </w:r>
      <w:r w:rsidR="004167B8" w:rsidRPr="006074AE">
        <w:rPr>
          <w:iCs/>
          <w:sz w:val="23"/>
          <w:szCs w:val="23"/>
        </w:rPr>
        <w:t xml:space="preserve">ехнической </w:t>
      </w:r>
      <w:r w:rsidRPr="006074AE">
        <w:rPr>
          <w:iCs/>
          <w:sz w:val="23"/>
          <w:szCs w:val="23"/>
        </w:rPr>
        <w:t>документации;</w:t>
      </w:r>
      <w:r w:rsidR="00B4498D" w:rsidRPr="006074AE">
        <w:rPr>
          <w:iCs/>
          <w:sz w:val="23"/>
          <w:szCs w:val="23"/>
        </w:rPr>
        <w:t xml:space="preserve"> </w:t>
      </w:r>
      <w:r w:rsidR="00001818" w:rsidRPr="006074AE">
        <w:rPr>
          <w:iCs/>
          <w:sz w:val="23"/>
          <w:szCs w:val="23"/>
        </w:rPr>
        <w:t xml:space="preserve">                                     </w:t>
      </w:r>
    </w:p>
    <w:p w14:paraId="0F2A066C" w14:textId="2616F9DD" w:rsidR="00B4498D" w:rsidRPr="006074AE" w:rsidRDefault="00001818" w:rsidP="009A373E">
      <w:pPr>
        <w:pStyle w:val="aff"/>
        <w:ind w:left="1276" w:firstLine="1418"/>
        <w:jc w:val="both"/>
        <w:rPr>
          <w:iCs/>
          <w:sz w:val="23"/>
          <w:szCs w:val="23"/>
        </w:rPr>
      </w:pPr>
      <w:r w:rsidRPr="006074AE">
        <w:rPr>
          <w:iCs/>
          <w:sz w:val="23"/>
          <w:szCs w:val="23"/>
        </w:rPr>
        <w:t xml:space="preserve">или Акт приема-передачи </w:t>
      </w:r>
      <w:r w:rsidR="00593728" w:rsidRPr="006074AE">
        <w:rPr>
          <w:iCs/>
          <w:sz w:val="23"/>
          <w:szCs w:val="23"/>
        </w:rPr>
        <w:t>т</w:t>
      </w:r>
      <w:r w:rsidRPr="006074AE">
        <w:rPr>
          <w:iCs/>
          <w:sz w:val="23"/>
          <w:szCs w:val="23"/>
        </w:rPr>
        <w:t>ехнической документации (</w:t>
      </w:r>
      <w:r w:rsidR="007B153D" w:rsidRPr="006074AE">
        <w:rPr>
          <w:iCs/>
          <w:sz w:val="23"/>
          <w:szCs w:val="23"/>
        </w:rPr>
        <w:t>форма</w:t>
      </w:r>
      <w:r w:rsidRPr="006074AE">
        <w:rPr>
          <w:iCs/>
          <w:sz w:val="23"/>
          <w:szCs w:val="23"/>
        </w:rPr>
        <w:t>);</w:t>
      </w:r>
    </w:p>
    <w:p w14:paraId="28F3C103" w14:textId="16B2BBEB" w:rsidR="00B4498D" w:rsidRPr="006074AE" w:rsidRDefault="0066784A" w:rsidP="009A373E">
      <w:pPr>
        <w:pStyle w:val="aff"/>
        <w:numPr>
          <w:ilvl w:val="1"/>
          <w:numId w:val="13"/>
        </w:numPr>
        <w:ind w:left="1276" w:hanging="709"/>
        <w:jc w:val="both"/>
        <w:rPr>
          <w:iCs/>
          <w:sz w:val="23"/>
          <w:szCs w:val="23"/>
        </w:rPr>
      </w:pPr>
      <w:r w:rsidRPr="006074AE">
        <w:rPr>
          <w:iCs/>
          <w:sz w:val="23"/>
          <w:szCs w:val="23"/>
        </w:rPr>
        <w:t>Приложение № 4 – Перечень временных зданий и сооружений</w:t>
      </w:r>
      <w:r w:rsidR="00856E75" w:rsidRPr="006074AE">
        <w:rPr>
          <w:iCs/>
          <w:sz w:val="23"/>
          <w:szCs w:val="23"/>
        </w:rPr>
        <w:t xml:space="preserve"> Подрядчика</w:t>
      </w:r>
      <w:r w:rsidR="00B357E3" w:rsidRPr="006074AE">
        <w:rPr>
          <w:iCs/>
          <w:sz w:val="23"/>
          <w:szCs w:val="23"/>
        </w:rPr>
        <w:t xml:space="preserve"> (</w:t>
      </w:r>
      <w:r w:rsidR="007B153D" w:rsidRPr="006074AE">
        <w:rPr>
          <w:iCs/>
          <w:sz w:val="23"/>
          <w:szCs w:val="23"/>
        </w:rPr>
        <w:t>форма</w:t>
      </w:r>
      <w:r w:rsidR="005C4317" w:rsidRPr="006074AE">
        <w:rPr>
          <w:iCs/>
          <w:sz w:val="23"/>
          <w:szCs w:val="23"/>
        </w:rPr>
        <w:t>)</w:t>
      </w:r>
      <w:r w:rsidRPr="006074AE">
        <w:rPr>
          <w:iCs/>
          <w:sz w:val="23"/>
          <w:szCs w:val="23"/>
        </w:rPr>
        <w:t>;</w:t>
      </w:r>
    </w:p>
    <w:p w14:paraId="2B5E5AF5" w14:textId="484422DE" w:rsidR="00172EC7" w:rsidRPr="006074AE" w:rsidRDefault="0066784A" w:rsidP="009A373E">
      <w:pPr>
        <w:pStyle w:val="aff"/>
        <w:numPr>
          <w:ilvl w:val="1"/>
          <w:numId w:val="13"/>
        </w:numPr>
        <w:ind w:left="1276" w:hanging="709"/>
        <w:jc w:val="both"/>
        <w:rPr>
          <w:iCs/>
          <w:sz w:val="23"/>
          <w:szCs w:val="23"/>
        </w:rPr>
      </w:pPr>
      <w:r w:rsidRPr="006074AE">
        <w:rPr>
          <w:iCs/>
          <w:sz w:val="23"/>
          <w:szCs w:val="23"/>
        </w:rPr>
        <w:lastRenderedPageBreak/>
        <w:t xml:space="preserve">Приложение № 5 – Акт сдачи-приемки </w:t>
      </w:r>
      <w:r w:rsidR="00A1490C" w:rsidRPr="006074AE">
        <w:rPr>
          <w:iCs/>
          <w:sz w:val="23"/>
          <w:szCs w:val="23"/>
        </w:rPr>
        <w:t>с</w:t>
      </w:r>
      <w:r w:rsidRPr="006074AE">
        <w:rPr>
          <w:iCs/>
          <w:sz w:val="23"/>
          <w:szCs w:val="23"/>
        </w:rPr>
        <w:t>троительной площадки</w:t>
      </w:r>
      <w:r w:rsidR="00A1490C" w:rsidRPr="006074AE">
        <w:rPr>
          <w:iCs/>
          <w:sz w:val="23"/>
          <w:szCs w:val="23"/>
        </w:rPr>
        <w:t xml:space="preserve">; </w:t>
      </w:r>
    </w:p>
    <w:p w14:paraId="531830BD" w14:textId="78FA709E" w:rsidR="00B4498D" w:rsidRPr="006074AE" w:rsidRDefault="00A1490C" w:rsidP="009A373E">
      <w:pPr>
        <w:pStyle w:val="aff"/>
        <w:ind w:left="1276" w:firstLine="1418"/>
        <w:jc w:val="both"/>
        <w:rPr>
          <w:sz w:val="23"/>
          <w:szCs w:val="23"/>
        </w:rPr>
      </w:pPr>
      <w:r w:rsidRPr="006074AE">
        <w:rPr>
          <w:iCs/>
          <w:sz w:val="23"/>
          <w:szCs w:val="23"/>
        </w:rPr>
        <w:t>или Акт сдачи-приемки строительной площадки (</w:t>
      </w:r>
      <w:r w:rsidR="007B153D" w:rsidRPr="006074AE">
        <w:rPr>
          <w:sz w:val="23"/>
          <w:szCs w:val="23"/>
        </w:rPr>
        <w:t>форма</w:t>
      </w:r>
      <w:r w:rsidRPr="006074AE">
        <w:rPr>
          <w:iCs/>
          <w:sz w:val="23"/>
          <w:szCs w:val="23"/>
        </w:rPr>
        <w:t>)</w:t>
      </w:r>
      <w:r w:rsidR="0066784A" w:rsidRPr="006074AE">
        <w:rPr>
          <w:sz w:val="23"/>
          <w:szCs w:val="23"/>
        </w:rPr>
        <w:t>;</w:t>
      </w:r>
    </w:p>
    <w:p w14:paraId="33276B45" w14:textId="3ABF5E20" w:rsidR="00B4498D" w:rsidRPr="006074AE" w:rsidRDefault="0063668C" w:rsidP="009A373E">
      <w:pPr>
        <w:pStyle w:val="aff"/>
        <w:numPr>
          <w:ilvl w:val="1"/>
          <w:numId w:val="13"/>
        </w:numPr>
        <w:ind w:left="1276" w:hanging="709"/>
        <w:jc w:val="both"/>
        <w:rPr>
          <w:sz w:val="23"/>
          <w:szCs w:val="23"/>
        </w:rPr>
      </w:pPr>
      <w:r w:rsidRPr="006074AE">
        <w:rPr>
          <w:sz w:val="23"/>
          <w:szCs w:val="23"/>
        </w:rPr>
        <w:t xml:space="preserve">Приложение № 5/1 – Акт сдачи-приемки строительной площадки по окончании </w:t>
      </w:r>
      <w:r w:rsidR="00F116E4" w:rsidRPr="006074AE">
        <w:rPr>
          <w:sz w:val="23"/>
          <w:szCs w:val="23"/>
        </w:rPr>
        <w:t>р</w:t>
      </w:r>
      <w:r w:rsidRPr="006074AE">
        <w:rPr>
          <w:sz w:val="23"/>
          <w:szCs w:val="23"/>
        </w:rPr>
        <w:t>абот (</w:t>
      </w:r>
      <w:r w:rsidR="007B153D" w:rsidRPr="006074AE">
        <w:rPr>
          <w:sz w:val="23"/>
          <w:szCs w:val="23"/>
        </w:rPr>
        <w:t>форма</w:t>
      </w:r>
      <w:r w:rsidRPr="006074AE">
        <w:rPr>
          <w:sz w:val="23"/>
          <w:szCs w:val="23"/>
        </w:rPr>
        <w:t>);</w:t>
      </w:r>
    </w:p>
    <w:p w14:paraId="2981CD52" w14:textId="3A77336A" w:rsidR="00B4498D" w:rsidRPr="006074AE" w:rsidRDefault="00856E75" w:rsidP="009A373E">
      <w:pPr>
        <w:pStyle w:val="aff"/>
        <w:numPr>
          <w:ilvl w:val="1"/>
          <w:numId w:val="13"/>
        </w:numPr>
        <w:ind w:left="1276" w:hanging="709"/>
        <w:jc w:val="both"/>
        <w:rPr>
          <w:sz w:val="23"/>
          <w:szCs w:val="23"/>
        </w:rPr>
      </w:pPr>
      <w:r w:rsidRPr="006074AE">
        <w:rPr>
          <w:sz w:val="23"/>
          <w:szCs w:val="23"/>
        </w:rPr>
        <w:t xml:space="preserve">Приложение № </w:t>
      </w:r>
      <w:r w:rsidR="0066784A" w:rsidRPr="006074AE">
        <w:rPr>
          <w:sz w:val="23"/>
          <w:szCs w:val="23"/>
        </w:rPr>
        <w:t xml:space="preserve">6 </w:t>
      </w:r>
      <w:r w:rsidRPr="006074AE">
        <w:rPr>
          <w:iCs/>
          <w:sz w:val="23"/>
          <w:szCs w:val="23"/>
        </w:rPr>
        <w:t>–</w:t>
      </w:r>
      <w:r w:rsidR="0066784A" w:rsidRPr="006074AE">
        <w:rPr>
          <w:sz w:val="23"/>
          <w:szCs w:val="23"/>
        </w:rPr>
        <w:t xml:space="preserve"> </w:t>
      </w:r>
      <w:r w:rsidR="0066784A" w:rsidRPr="006074AE">
        <w:rPr>
          <w:iCs/>
          <w:sz w:val="23"/>
          <w:szCs w:val="23"/>
        </w:rPr>
        <w:t>Перечень материалов, конструкци</w:t>
      </w:r>
      <w:r w:rsidR="00EE0CDD" w:rsidRPr="006074AE">
        <w:rPr>
          <w:iCs/>
          <w:sz w:val="23"/>
          <w:szCs w:val="23"/>
        </w:rPr>
        <w:t>й</w:t>
      </w:r>
      <w:r w:rsidR="0066784A" w:rsidRPr="006074AE">
        <w:rPr>
          <w:iCs/>
          <w:sz w:val="23"/>
          <w:szCs w:val="23"/>
        </w:rPr>
        <w:t>, изделий и оборудования, передаваемых Заказчиком</w:t>
      </w:r>
      <w:r w:rsidRPr="006074AE">
        <w:rPr>
          <w:iCs/>
          <w:sz w:val="23"/>
          <w:szCs w:val="23"/>
        </w:rPr>
        <w:t xml:space="preserve"> Подрядчику для выполнения Работ</w:t>
      </w:r>
      <w:r w:rsidRPr="006074AE">
        <w:rPr>
          <w:sz w:val="23"/>
          <w:szCs w:val="23"/>
        </w:rPr>
        <w:t>;</w:t>
      </w:r>
    </w:p>
    <w:p w14:paraId="4F9EC7CD" w14:textId="09FC37A9" w:rsidR="00B4498D" w:rsidRPr="006074AE" w:rsidRDefault="0063668C" w:rsidP="009A373E">
      <w:pPr>
        <w:pStyle w:val="aff"/>
        <w:numPr>
          <w:ilvl w:val="1"/>
          <w:numId w:val="13"/>
        </w:numPr>
        <w:ind w:left="1276" w:hanging="709"/>
        <w:jc w:val="both"/>
        <w:rPr>
          <w:sz w:val="23"/>
          <w:szCs w:val="23"/>
        </w:rPr>
      </w:pPr>
      <w:r w:rsidRPr="006074AE">
        <w:rPr>
          <w:sz w:val="23"/>
          <w:szCs w:val="23"/>
        </w:rPr>
        <w:t>Приложение № 6</w:t>
      </w:r>
      <w:r w:rsidR="001A71F9" w:rsidRPr="006074AE">
        <w:rPr>
          <w:sz w:val="23"/>
          <w:szCs w:val="23"/>
        </w:rPr>
        <w:t>/</w:t>
      </w:r>
      <w:r w:rsidRPr="006074AE">
        <w:rPr>
          <w:sz w:val="23"/>
          <w:szCs w:val="23"/>
        </w:rPr>
        <w:t>1 – Заявка на отпуск ТМЦ в адрес подрядной организации</w:t>
      </w:r>
      <w:r w:rsidR="00593728" w:rsidRPr="006074AE">
        <w:rPr>
          <w:sz w:val="23"/>
          <w:szCs w:val="23"/>
        </w:rPr>
        <w:t xml:space="preserve"> (</w:t>
      </w:r>
      <w:r w:rsidR="007B153D" w:rsidRPr="006074AE">
        <w:rPr>
          <w:sz w:val="23"/>
          <w:szCs w:val="23"/>
        </w:rPr>
        <w:t>форма</w:t>
      </w:r>
      <w:r w:rsidR="00593728" w:rsidRPr="006074AE">
        <w:rPr>
          <w:sz w:val="23"/>
          <w:szCs w:val="23"/>
        </w:rPr>
        <w:t>)</w:t>
      </w:r>
      <w:r w:rsidRPr="006074AE">
        <w:rPr>
          <w:sz w:val="23"/>
          <w:szCs w:val="23"/>
        </w:rPr>
        <w:t>;</w:t>
      </w:r>
    </w:p>
    <w:p w14:paraId="7D3BB3DA" w14:textId="489234B5" w:rsidR="00B4498D" w:rsidRPr="006074AE" w:rsidRDefault="00AB39EE" w:rsidP="009A373E">
      <w:pPr>
        <w:pStyle w:val="aff"/>
        <w:numPr>
          <w:ilvl w:val="1"/>
          <w:numId w:val="13"/>
        </w:numPr>
        <w:ind w:left="1276" w:hanging="709"/>
        <w:jc w:val="both"/>
        <w:rPr>
          <w:sz w:val="23"/>
          <w:szCs w:val="23"/>
        </w:rPr>
      </w:pPr>
      <w:r w:rsidRPr="006074AE">
        <w:rPr>
          <w:sz w:val="23"/>
          <w:szCs w:val="23"/>
        </w:rPr>
        <w:t>Приложение № 6/2</w:t>
      </w:r>
      <w:r w:rsidR="00167501" w:rsidRPr="006074AE">
        <w:rPr>
          <w:sz w:val="23"/>
          <w:szCs w:val="23"/>
        </w:rPr>
        <w:t xml:space="preserve"> </w:t>
      </w:r>
      <w:r w:rsidRPr="006074AE">
        <w:rPr>
          <w:sz w:val="23"/>
          <w:szCs w:val="23"/>
        </w:rPr>
        <w:t xml:space="preserve">– Отчет </w:t>
      </w:r>
      <w:r w:rsidR="001C02D9" w:rsidRPr="006074AE">
        <w:rPr>
          <w:iCs/>
          <w:sz w:val="23"/>
          <w:szCs w:val="23"/>
        </w:rPr>
        <w:t>об использовании давальческих материалов (уложенных в дело)</w:t>
      </w:r>
      <w:r w:rsidR="00593728" w:rsidRPr="006074AE">
        <w:rPr>
          <w:iCs/>
          <w:sz w:val="23"/>
          <w:szCs w:val="23"/>
        </w:rPr>
        <w:t xml:space="preserve"> (</w:t>
      </w:r>
      <w:r w:rsidR="007B153D" w:rsidRPr="006074AE">
        <w:rPr>
          <w:sz w:val="23"/>
          <w:szCs w:val="23"/>
        </w:rPr>
        <w:t>форма</w:t>
      </w:r>
      <w:r w:rsidR="00593728" w:rsidRPr="006074AE">
        <w:rPr>
          <w:iCs/>
          <w:sz w:val="23"/>
          <w:szCs w:val="23"/>
        </w:rPr>
        <w:t>)</w:t>
      </w:r>
      <w:r w:rsidR="001C02D9" w:rsidRPr="006074AE">
        <w:rPr>
          <w:iCs/>
          <w:sz w:val="23"/>
          <w:szCs w:val="23"/>
        </w:rPr>
        <w:t>;</w:t>
      </w:r>
    </w:p>
    <w:p w14:paraId="60204542" w14:textId="66D92EEF" w:rsidR="00B4498D" w:rsidRPr="006074AE" w:rsidRDefault="00856E75" w:rsidP="00AF709D">
      <w:pPr>
        <w:pStyle w:val="aff"/>
        <w:numPr>
          <w:ilvl w:val="1"/>
          <w:numId w:val="13"/>
        </w:numPr>
        <w:ind w:left="1276" w:hanging="709"/>
        <w:jc w:val="both"/>
        <w:rPr>
          <w:sz w:val="23"/>
          <w:szCs w:val="23"/>
        </w:rPr>
      </w:pPr>
      <w:r w:rsidRPr="006074AE">
        <w:rPr>
          <w:sz w:val="23"/>
          <w:szCs w:val="23"/>
        </w:rPr>
        <w:t xml:space="preserve">Приложение № </w:t>
      </w:r>
      <w:r w:rsidR="0063668C" w:rsidRPr="006074AE">
        <w:rPr>
          <w:sz w:val="23"/>
          <w:szCs w:val="23"/>
        </w:rPr>
        <w:t xml:space="preserve">7 </w:t>
      </w:r>
      <w:r w:rsidR="0066784A" w:rsidRPr="006074AE">
        <w:rPr>
          <w:sz w:val="23"/>
          <w:szCs w:val="23"/>
        </w:rPr>
        <w:t>–</w:t>
      </w:r>
      <w:r w:rsidR="0063668C" w:rsidRPr="006074AE">
        <w:rPr>
          <w:sz w:val="23"/>
          <w:szCs w:val="23"/>
        </w:rPr>
        <w:t xml:space="preserve"> </w:t>
      </w:r>
      <w:r w:rsidR="00B4498D" w:rsidRPr="006074AE">
        <w:rPr>
          <w:sz w:val="23"/>
          <w:szCs w:val="23"/>
        </w:rPr>
        <w:t>Техническое задание № 1</w:t>
      </w:r>
      <w:r w:rsidR="0066784A" w:rsidRPr="006074AE">
        <w:rPr>
          <w:sz w:val="23"/>
          <w:szCs w:val="23"/>
        </w:rPr>
        <w:t>;</w:t>
      </w:r>
    </w:p>
    <w:p w14:paraId="16ACC2BC" w14:textId="19346593"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 xml:space="preserve">№ </w:t>
      </w:r>
      <w:r w:rsidR="0063668C" w:rsidRPr="006074AE">
        <w:rPr>
          <w:sz w:val="23"/>
          <w:szCs w:val="23"/>
        </w:rPr>
        <w:t xml:space="preserve">8 </w:t>
      </w:r>
      <w:r w:rsidRPr="006074AE">
        <w:rPr>
          <w:sz w:val="23"/>
          <w:szCs w:val="23"/>
        </w:rPr>
        <w:t xml:space="preserve">– </w:t>
      </w:r>
      <w:r w:rsidR="00B4498D" w:rsidRPr="006074AE">
        <w:rPr>
          <w:sz w:val="23"/>
          <w:szCs w:val="23"/>
        </w:rPr>
        <w:t>Акт – предписание</w:t>
      </w:r>
      <w:r w:rsidR="00B4498D" w:rsidRPr="006074AE" w:rsidDel="00D324B5">
        <w:rPr>
          <w:sz w:val="23"/>
          <w:szCs w:val="23"/>
        </w:rPr>
        <w:t xml:space="preserve"> </w:t>
      </w:r>
      <w:r w:rsidR="00B4498D" w:rsidRPr="006074AE">
        <w:rPr>
          <w:sz w:val="23"/>
          <w:szCs w:val="23"/>
        </w:rPr>
        <w:t>(форма)</w:t>
      </w:r>
      <w:r w:rsidRPr="006074AE">
        <w:rPr>
          <w:sz w:val="23"/>
          <w:szCs w:val="23"/>
        </w:rPr>
        <w:t>;</w:t>
      </w:r>
    </w:p>
    <w:p w14:paraId="04ACCE16" w14:textId="67DC35B7"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w:t>
      </w:r>
      <w:r w:rsidR="00773F43" w:rsidRPr="006074AE">
        <w:rPr>
          <w:sz w:val="23"/>
          <w:szCs w:val="23"/>
        </w:rPr>
        <w:t xml:space="preserve"> </w:t>
      </w:r>
      <w:r w:rsidR="0063668C" w:rsidRPr="006074AE">
        <w:rPr>
          <w:sz w:val="23"/>
          <w:szCs w:val="23"/>
        </w:rPr>
        <w:t xml:space="preserve">9 </w:t>
      </w:r>
      <w:r w:rsidRPr="006074AE">
        <w:rPr>
          <w:sz w:val="23"/>
          <w:szCs w:val="23"/>
        </w:rPr>
        <w:t xml:space="preserve">– </w:t>
      </w:r>
      <w:r w:rsidR="009555A7" w:rsidRPr="006074AE">
        <w:rPr>
          <w:bCs/>
          <w:sz w:val="23"/>
          <w:szCs w:val="23"/>
        </w:rPr>
        <w:t>Порядок взаимодействия Заказчика и Подрядчика (Субподрядчика) в области охраны труда, промышленной, пожарной безопасности, охраны окружающей среды</w:t>
      </w:r>
      <w:r w:rsidRPr="006074AE">
        <w:rPr>
          <w:sz w:val="23"/>
          <w:szCs w:val="23"/>
        </w:rPr>
        <w:t>;</w:t>
      </w:r>
    </w:p>
    <w:p w14:paraId="31C387E5" w14:textId="1E81DC91"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 xml:space="preserve">№ </w:t>
      </w:r>
      <w:r w:rsidR="0063668C" w:rsidRPr="006074AE">
        <w:rPr>
          <w:sz w:val="23"/>
          <w:szCs w:val="23"/>
        </w:rPr>
        <w:t xml:space="preserve">10 </w:t>
      </w:r>
      <w:r w:rsidRPr="006074AE">
        <w:rPr>
          <w:sz w:val="23"/>
          <w:szCs w:val="23"/>
        </w:rPr>
        <w:t>– Акт приемки временных зданий, сооружений (</w:t>
      </w:r>
      <w:r w:rsidR="007B153D" w:rsidRPr="006074AE">
        <w:rPr>
          <w:sz w:val="23"/>
          <w:szCs w:val="23"/>
        </w:rPr>
        <w:t>форма</w:t>
      </w:r>
      <w:r w:rsidRPr="006074AE">
        <w:rPr>
          <w:sz w:val="23"/>
          <w:szCs w:val="23"/>
        </w:rPr>
        <w:t>);</w:t>
      </w:r>
    </w:p>
    <w:p w14:paraId="2C199C08" w14:textId="1DE699F1"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 xml:space="preserve">№ </w:t>
      </w:r>
      <w:r w:rsidR="0063668C" w:rsidRPr="006074AE">
        <w:rPr>
          <w:sz w:val="23"/>
          <w:szCs w:val="23"/>
        </w:rPr>
        <w:t xml:space="preserve">11 </w:t>
      </w:r>
      <w:r w:rsidRPr="006074AE">
        <w:rPr>
          <w:sz w:val="23"/>
          <w:szCs w:val="23"/>
        </w:rPr>
        <w:t xml:space="preserve">– </w:t>
      </w:r>
      <w:r w:rsidR="00856E75" w:rsidRPr="006074AE">
        <w:rPr>
          <w:sz w:val="23"/>
          <w:szCs w:val="23"/>
        </w:rPr>
        <w:t>Порядок размещения и эксплуатации временных зданий и сооружений на Строительной площадке</w:t>
      </w:r>
      <w:r w:rsidRPr="006074AE">
        <w:rPr>
          <w:sz w:val="23"/>
          <w:szCs w:val="23"/>
        </w:rPr>
        <w:t>;</w:t>
      </w:r>
    </w:p>
    <w:p w14:paraId="130B0028" w14:textId="1321EB4F" w:rsidR="00B4498D" w:rsidRPr="006074AE" w:rsidRDefault="002E7F0C" w:rsidP="009A373E">
      <w:pPr>
        <w:pStyle w:val="aff"/>
        <w:numPr>
          <w:ilvl w:val="1"/>
          <w:numId w:val="13"/>
        </w:numPr>
        <w:ind w:left="1276" w:hanging="709"/>
        <w:jc w:val="both"/>
        <w:rPr>
          <w:sz w:val="23"/>
          <w:szCs w:val="23"/>
        </w:rPr>
      </w:pPr>
      <w:r w:rsidRPr="006074AE">
        <w:rPr>
          <w:sz w:val="23"/>
          <w:szCs w:val="23"/>
        </w:rPr>
        <w:t>Приложение № 12 – Разделительная ведомость (форма);</w:t>
      </w:r>
    </w:p>
    <w:p w14:paraId="59F6C72A" w14:textId="76EA7E7E" w:rsidR="00B4498D" w:rsidRPr="006074AE" w:rsidRDefault="00B12705" w:rsidP="009A373E">
      <w:pPr>
        <w:pStyle w:val="aff"/>
        <w:numPr>
          <w:ilvl w:val="1"/>
          <w:numId w:val="13"/>
        </w:numPr>
        <w:ind w:left="1276" w:hanging="709"/>
        <w:jc w:val="both"/>
        <w:rPr>
          <w:sz w:val="23"/>
          <w:szCs w:val="23"/>
        </w:rPr>
      </w:pPr>
      <w:r w:rsidRPr="006074AE">
        <w:rPr>
          <w:sz w:val="23"/>
          <w:szCs w:val="23"/>
        </w:rPr>
        <w:t xml:space="preserve">Приложение № 13 – </w:t>
      </w:r>
      <w:bookmarkStart w:id="49" w:name="RefSCH13_Name"/>
      <w:r w:rsidRPr="006074AE">
        <w:rPr>
          <w:sz w:val="23"/>
          <w:szCs w:val="23"/>
        </w:rPr>
        <w:t xml:space="preserve">Соглашение о соблюдении Подрядчиком требований в области антитеррористической </w:t>
      </w:r>
      <w:bookmarkEnd w:id="49"/>
      <w:r w:rsidRPr="006074AE">
        <w:rPr>
          <w:sz w:val="23"/>
          <w:szCs w:val="23"/>
        </w:rPr>
        <w:t>и транспортной безопасности;</w:t>
      </w:r>
    </w:p>
    <w:p w14:paraId="684CBA3E" w14:textId="1E205D7A" w:rsidR="00172EC7" w:rsidRPr="006074AE" w:rsidRDefault="00B12705" w:rsidP="009A373E">
      <w:pPr>
        <w:pStyle w:val="aff"/>
        <w:numPr>
          <w:ilvl w:val="1"/>
          <w:numId w:val="13"/>
        </w:numPr>
        <w:ind w:left="1276" w:hanging="709"/>
        <w:jc w:val="both"/>
        <w:rPr>
          <w:sz w:val="23"/>
          <w:szCs w:val="23"/>
        </w:rPr>
      </w:pPr>
      <w:r w:rsidRPr="006074AE">
        <w:rPr>
          <w:sz w:val="23"/>
          <w:szCs w:val="23"/>
        </w:rPr>
        <w:t xml:space="preserve">Приложение № 14 – </w:t>
      </w:r>
      <w:r w:rsidR="0066784A" w:rsidRPr="006074AE">
        <w:rPr>
          <w:sz w:val="23"/>
          <w:szCs w:val="23"/>
        </w:rPr>
        <w:t>Форма Банковской гарантии</w:t>
      </w:r>
      <w:r w:rsidR="00856E75" w:rsidRPr="006074AE">
        <w:rPr>
          <w:sz w:val="23"/>
          <w:szCs w:val="23"/>
        </w:rPr>
        <w:t xml:space="preserve"> исполнения обязательств по Договору в гарантийный </w:t>
      </w:r>
      <w:r w:rsidR="00E85432" w:rsidRPr="006074AE">
        <w:rPr>
          <w:sz w:val="23"/>
          <w:szCs w:val="23"/>
        </w:rPr>
        <w:t>срок</w:t>
      </w:r>
      <w:r w:rsidR="0066784A" w:rsidRPr="006074AE">
        <w:rPr>
          <w:sz w:val="23"/>
          <w:szCs w:val="23"/>
        </w:rPr>
        <w:t>;</w:t>
      </w:r>
    </w:p>
    <w:p w14:paraId="63DB135E" w14:textId="48C91824" w:rsidR="00172EC7" w:rsidRPr="006074AE" w:rsidRDefault="00172EC7" w:rsidP="009A373E">
      <w:pPr>
        <w:pStyle w:val="aff"/>
        <w:numPr>
          <w:ilvl w:val="1"/>
          <w:numId w:val="13"/>
        </w:numPr>
        <w:ind w:left="1276" w:hanging="709"/>
        <w:jc w:val="both"/>
        <w:rPr>
          <w:sz w:val="23"/>
          <w:szCs w:val="23"/>
        </w:rPr>
      </w:pPr>
      <w:r w:rsidRPr="006074AE">
        <w:rPr>
          <w:sz w:val="23"/>
          <w:szCs w:val="23"/>
        </w:rPr>
        <w:t>Приложение № 15 – Форма Банковской гарантии возврата авансового платежа;</w:t>
      </w:r>
    </w:p>
    <w:p w14:paraId="5699BF65" w14:textId="22247D60" w:rsidR="00B4498D" w:rsidRPr="006074AE" w:rsidRDefault="00172EC7" w:rsidP="009A373E">
      <w:pPr>
        <w:pStyle w:val="aff"/>
        <w:numPr>
          <w:ilvl w:val="1"/>
          <w:numId w:val="13"/>
        </w:numPr>
        <w:ind w:left="1276" w:hanging="709"/>
        <w:jc w:val="both"/>
        <w:rPr>
          <w:sz w:val="23"/>
          <w:szCs w:val="23"/>
        </w:rPr>
      </w:pPr>
      <w:r w:rsidRPr="006074AE">
        <w:rPr>
          <w:sz w:val="23"/>
          <w:szCs w:val="23"/>
        </w:rPr>
        <w:t>Приложение № 16 –</w:t>
      </w:r>
      <w:r w:rsidR="00D32CBD">
        <w:rPr>
          <w:sz w:val="23"/>
          <w:szCs w:val="23"/>
        </w:rPr>
        <w:t xml:space="preserve"> </w:t>
      </w:r>
      <w:r w:rsidRPr="006074AE">
        <w:rPr>
          <w:sz w:val="23"/>
          <w:szCs w:val="23"/>
        </w:rPr>
        <w:t>Акт о приемке выполненных работ (форма).</w:t>
      </w:r>
    </w:p>
    <w:bookmarkEnd w:id="48"/>
    <w:p w14:paraId="3F6102B5" w14:textId="32C4D107" w:rsidR="00735881" w:rsidRPr="006074AE" w:rsidRDefault="00735881" w:rsidP="00323AED">
      <w:pPr>
        <w:ind w:firstLine="540"/>
        <w:jc w:val="both"/>
        <w:rPr>
          <w:sz w:val="23"/>
          <w:szCs w:val="23"/>
        </w:rPr>
      </w:pPr>
    </w:p>
    <w:p w14:paraId="07B19F11" w14:textId="7CD7FD0A" w:rsidR="00E03FC3" w:rsidRPr="006074AE" w:rsidRDefault="00323D04" w:rsidP="00445FC3">
      <w:pPr>
        <w:ind w:firstLine="540"/>
        <w:jc w:val="center"/>
        <w:rPr>
          <w:b/>
          <w:caps/>
          <w:sz w:val="23"/>
          <w:szCs w:val="23"/>
        </w:rPr>
      </w:pPr>
      <w:r w:rsidRPr="006074AE">
        <w:rPr>
          <w:b/>
          <w:sz w:val="23"/>
          <w:szCs w:val="23"/>
        </w:rPr>
        <w:t>21</w:t>
      </w:r>
      <w:r w:rsidR="00E03FC3" w:rsidRPr="006074AE">
        <w:rPr>
          <w:b/>
          <w:sz w:val="23"/>
          <w:szCs w:val="23"/>
        </w:rPr>
        <w:t xml:space="preserve">. </w:t>
      </w:r>
      <w:r w:rsidR="00E03FC3" w:rsidRPr="006074AE">
        <w:rPr>
          <w:b/>
          <w:caps/>
          <w:sz w:val="23"/>
          <w:szCs w:val="23"/>
        </w:rPr>
        <w:t xml:space="preserve">Адреса </w:t>
      </w:r>
      <w:r w:rsidR="00F1593E" w:rsidRPr="006074AE">
        <w:rPr>
          <w:b/>
          <w:caps/>
          <w:sz w:val="23"/>
          <w:szCs w:val="23"/>
        </w:rPr>
        <w:t xml:space="preserve">И </w:t>
      </w:r>
      <w:r w:rsidR="00E03FC3" w:rsidRPr="006074AE">
        <w:rPr>
          <w:b/>
          <w:caps/>
          <w:sz w:val="23"/>
          <w:szCs w:val="23"/>
        </w:rPr>
        <w:t>банковские реквизиты Сторон</w:t>
      </w:r>
    </w:p>
    <w:p w14:paraId="44300353" w14:textId="77777777" w:rsidR="00773F43" w:rsidRPr="006074AE" w:rsidRDefault="00773F43" w:rsidP="00445FC3">
      <w:pPr>
        <w:ind w:firstLine="540"/>
        <w:jc w:val="center"/>
        <w:rPr>
          <w:b/>
          <w:caps/>
          <w:sz w:val="23"/>
          <w:szCs w:val="23"/>
        </w:rPr>
      </w:pPr>
    </w:p>
    <w:tbl>
      <w:tblPr>
        <w:tblW w:w="9639" w:type="dxa"/>
        <w:tblLayout w:type="fixed"/>
        <w:tblLook w:val="04A0" w:firstRow="1" w:lastRow="0" w:firstColumn="1" w:lastColumn="0" w:noHBand="0" w:noVBand="1"/>
      </w:tblPr>
      <w:tblGrid>
        <w:gridCol w:w="5070"/>
        <w:gridCol w:w="4569"/>
      </w:tblGrid>
      <w:tr w:rsidR="004E2301" w:rsidRPr="006074AE" w14:paraId="65550C02" w14:textId="77777777" w:rsidTr="009A373E">
        <w:trPr>
          <w:trHeight w:val="585"/>
        </w:trPr>
        <w:tc>
          <w:tcPr>
            <w:tcW w:w="5070" w:type="dxa"/>
            <w:shd w:val="clear" w:color="auto" w:fill="auto"/>
          </w:tcPr>
          <w:p w14:paraId="00FC712E" w14:textId="77777777" w:rsidR="004E2301" w:rsidRPr="006074AE" w:rsidRDefault="004E2301" w:rsidP="000C1DED">
            <w:pPr>
              <w:rPr>
                <w:b/>
                <w:sz w:val="23"/>
                <w:szCs w:val="23"/>
              </w:rPr>
            </w:pPr>
            <w:r w:rsidRPr="006074AE">
              <w:rPr>
                <w:b/>
                <w:sz w:val="23"/>
                <w:szCs w:val="23"/>
              </w:rPr>
              <w:t xml:space="preserve">Заказчик: </w:t>
            </w:r>
          </w:p>
          <w:p w14:paraId="6F8EA602" w14:textId="77777777" w:rsidR="00F76C25" w:rsidRPr="006074AE" w:rsidRDefault="004E2301" w:rsidP="00F76C25">
            <w:pPr>
              <w:rPr>
                <w:b/>
                <w:sz w:val="23"/>
                <w:szCs w:val="23"/>
              </w:rPr>
            </w:pPr>
            <w:r w:rsidRPr="006074AE">
              <w:rPr>
                <w:b/>
                <w:sz w:val="23"/>
                <w:szCs w:val="23"/>
              </w:rPr>
              <w:t>ООО «АЭРОТЕРМИНАЛ»</w:t>
            </w:r>
            <w:r w:rsidR="00F76C25" w:rsidRPr="006074AE">
              <w:rPr>
                <w:b/>
                <w:sz w:val="23"/>
                <w:szCs w:val="23"/>
              </w:rPr>
              <w:t xml:space="preserve"> </w:t>
            </w:r>
          </w:p>
          <w:p w14:paraId="4E8392B0" w14:textId="77777777" w:rsidR="00F76C25" w:rsidRPr="006074AE" w:rsidRDefault="00F76C25" w:rsidP="00F76C25">
            <w:pPr>
              <w:rPr>
                <w:sz w:val="23"/>
                <w:szCs w:val="23"/>
              </w:rPr>
            </w:pPr>
            <w:r w:rsidRPr="006074AE">
              <w:rPr>
                <w:sz w:val="23"/>
                <w:szCs w:val="23"/>
              </w:rPr>
              <w:t>ИНН 2312290845</w:t>
            </w:r>
            <w:r w:rsidR="00CF1012" w:rsidRPr="006074AE">
              <w:rPr>
                <w:sz w:val="23"/>
                <w:szCs w:val="23"/>
              </w:rPr>
              <w:t>;</w:t>
            </w:r>
            <w:r w:rsidRPr="006074AE">
              <w:rPr>
                <w:sz w:val="23"/>
                <w:szCs w:val="23"/>
              </w:rPr>
              <w:t xml:space="preserve"> КПП 231201001</w:t>
            </w:r>
          </w:p>
          <w:p w14:paraId="43DF43D5" w14:textId="77777777" w:rsidR="00F76C25" w:rsidRPr="006074AE" w:rsidRDefault="00F76C25" w:rsidP="00F76C25">
            <w:pPr>
              <w:rPr>
                <w:sz w:val="23"/>
                <w:szCs w:val="23"/>
              </w:rPr>
            </w:pPr>
            <w:r w:rsidRPr="006074AE">
              <w:rPr>
                <w:sz w:val="23"/>
                <w:szCs w:val="23"/>
              </w:rPr>
              <w:t xml:space="preserve">Адрес (место нахождения): 350912, </w:t>
            </w:r>
            <w:proofErr w:type="gramStart"/>
            <w:r w:rsidRPr="006074AE">
              <w:rPr>
                <w:sz w:val="23"/>
                <w:szCs w:val="23"/>
              </w:rPr>
              <w:t xml:space="preserve">РФ,   </w:t>
            </w:r>
            <w:proofErr w:type="gramEnd"/>
            <w:r w:rsidRPr="006074AE">
              <w:rPr>
                <w:sz w:val="23"/>
                <w:szCs w:val="23"/>
              </w:rPr>
              <w:t xml:space="preserve">                 г. Краснодар, ул. им. Евдокии </w:t>
            </w:r>
            <w:proofErr w:type="spellStart"/>
            <w:r w:rsidRPr="006074AE">
              <w:rPr>
                <w:sz w:val="23"/>
                <w:szCs w:val="23"/>
              </w:rPr>
              <w:t>Бершанской</w:t>
            </w:r>
            <w:proofErr w:type="spellEnd"/>
            <w:r w:rsidRPr="006074AE">
              <w:rPr>
                <w:sz w:val="23"/>
                <w:szCs w:val="23"/>
              </w:rPr>
              <w:t xml:space="preserve">,  </w:t>
            </w:r>
          </w:p>
          <w:p w14:paraId="0198F3BA" w14:textId="2A97A3E1" w:rsidR="00F76C25" w:rsidRPr="006074AE" w:rsidRDefault="00F76C25" w:rsidP="00323AED">
            <w:pPr>
              <w:rPr>
                <w:sz w:val="23"/>
                <w:szCs w:val="23"/>
              </w:rPr>
            </w:pPr>
            <w:r w:rsidRPr="006074AE">
              <w:rPr>
                <w:sz w:val="23"/>
                <w:szCs w:val="23"/>
              </w:rPr>
              <w:t>д. 355</w:t>
            </w:r>
          </w:p>
          <w:p w14:paraId="63CAD8FF" w14:textId="77777777" w:rsidR="00F76C25" w:rsidRPr="006074AE" w:rsidRDefault="00F76C25" w:rsidP="00F76C25">
            <w:pPr>
              <w:tabs>
                <w:tab w:val="left" w:pos="993"/>
                <w:tab w:val="left" w:pos="1276"/>
              </w:tabs>
              <w:ind w:right="-249"/>
              <w:rPr>
                <w:sz w:val="23"/>
                <w:szCs w:val="23"/>
                <w:lang w:eastAsia="en-US"/>
              </w:rPr>
            </w:pPr>
            <w:r w:rsidRPr="006074AE">
              <w:rPr>
                <w:sz w:val="23"/>
                <w:szCs w:val="23"/>
                <w:lang w:eastAsia="en-US"/>
              </w:rPr>
              <w:t>Адрес направления корреспонденции:</w:t>
            </w:r>
          </w:p>
          <w:p w14:paraId="77F391D7" w14:textId="77777777" w:rsidR="00F76C25" w:rsidRPr="006074AE" w:rsidRDefault="00F76C25" w:rsidP="00F76C25">
            <w:pPr>
              <w:pStyle w:val="ConsPlusNormal"/>
              <w:ind w:firstLine="0"/>
              <w:rPr>
                <w:rFonts w:ascii="Times New Roman" w:hAnsi="Times New Roman" w:cs="Times New Roman"/>
                <w:sz w:val="23"/>
                <w:szCs w:val="23"/>
              </w:rPr>
            </w:pPr>
            <w:r w:rsidRPr="006074AE">
              <w:rPr>
                <w:rFonts w:ascii="Times New Roman" w:hAnsi="Times New Roman" w:cs="Times New Roman"/>
                <w:sz w:val="23"/>
                <w:szCs w:val="23"/>
              </w:rPr>
              <w:t xml:space="preserve">350912, РФ, г. Краснодар, ул. им. Евдокии </w:t>
            </w:r>
            <w:proofErr w:type="spellStart"/>
            <w:r w:rsidRPr="006074AE">
              <w:rPr>
                <w:rFonts w:ascii="Times New Roman" w:hAnsi="Times New Roman" w:cs="Times New Roman"/>
                <w:sz w:val="23"/>
                <w:szCs w:val="23"/>
              </w:rPr>
              <w:t>Бершанской</w:t>
            </w:r>
            <w:proofErr w:type="spellEnd"/>
            <w:r w:rsidRPr="006074AE">
              <w:rPr>
                <w:rFonts w:ascii="Times New Roman" w:hAnsi="Times New Roman" w:cs="Times New Roman"/>
                <w:sz w:val="23"/>
                <w:szCs w:val="23"/>
              </w:rPr>
              <w:t>, д. 355</w:t>
            </w:r>
          </w:p>
          <w:p w14:paraId="562EDD4A" w14:textId="77777777" w:rsidR="00F76C25" w:rsidRPr="006074AE" w:rsidRDefault="00F76C25" w:rsidP="00F76C25">
            <w:pPr>
              <w:rPr>
                <w:sz w:val="23"/>
                <w:szCs w:val="23"/>
              </w:rPr>
            </w:pPr>
            <w:r w:rsidRPr="006074AE">
              <w:rPr>
                <w:sz w:val="23"/>
                <w:szCs w:val="23"/>
              </w:rPr>
              <w:t>Банковские реквизиты:</w:t>
            </w:r>
          </w:p>
          <w:p w14:paraId="5EEC4735" w14:textId="77777777" w:rsidR="00F76C25" w:rsidRPr="006074AE" w:rsidRDefault="00F76C25" w:rsidP="00F76C25">
            <w:pPr>
              <w:rPr>
                <w:sz w:val="23"/>
                <w:szCs w:val="23"/>
              </w:rPr>
            </w:pPr>
            <w:r w:rsidRPr="006074AE">
              <w:rPr>
                <w:sz w:val="23"/>
                <w:szCs w:val="23"/>
              </w:rPr>
              <w:t>р/с</w:t>
            </w:r>
            <w:r w:rsidR="00CA238B" w:rsidRPr="006074AE">
              <w:rPr>
                <w:sz w:val="23"/>
                <w:szCs w:val="23"/>
              </w:rPr>
              <w:t>чет</w:t>
            </w:r>
            <w:r w:rsidRPr="006074AE">
              <w:rPr>
                <w:sz w:val="23"/>
                <w:szCs w:val="23"/>
              </w:rPr>
              <w:t xml:space="preserve"> 40702810430000038888</w:t>
            </w:r>
          </w:p>
          <w:p w14:paraId="2974A89A"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к/счет </w:t>
            </w:r>
            <w:r w:rsidRPr="006074AE">
              <w:rPr>
                <w:sz w:val="23"/>
                <w:szCs w:val="23"/>
              </w:rPr>
              <w:t>30101810100000000602</w:t>
            </w:r>
          </w:p>
          <w:p w14:paraId="7B74E872" w14:textId="77777777" w:rsidR="00342174" w:rsidRPr="006074AE" w:rsidRDefault="00F76C25" w:rsidP="00F76C25">
            <w:pPr>
              <w:rPr>
                <w:sz w:val="23"/>
                <w:szCs w:val="23"/>
              </w:rPr>
            </w:pPr>
            <w:r w:rsidRPr="006074AE">
              <w:rPr>
                <w:sz w:val="23"/>
                <w:szCs w:val="23"/>
              </w:rPr>
              <w:t xml:space="preserve">в Краснодарском отделении № </w:t>
            </w:r>
            <w:r w:rsidR="00342174" w:rsidRPr="006074AE">
              <w:rPr>
                <w:sz w:val="23"/>
                <w:szCs w:val="23"/>
              </w:rPr>
              <w:t xml:space="preserve">8619 </w:t>
            </w:r>
          </w:p>
          <w:p w14:paraId="4F0648B6" w14:textId="77777777" w:rsidR="00F76C25" w:rsidRPr="006074AE" w:rsidRDefault="00342174" w:rsidP="00F76C25">
            <w:pPr>
              <w:rPr>
                <w:sz w:val="23"/>
                <w:szCs w:val="23"/>
              </w:rPr>
            </w:pPr>
            <w:r w:rsidRPr="006074AE">
              <w:rPr>
                <w:sz w:val="23"/>
                <w:szCs w:val="23"/>
              </w:rPr>
              <w:t xml:space="preserve">ПАО </w:t>
            </w:r>
            <w:r w:rsidR="00F76C25" w:rsidRPr="006074AE">
              <w:rPr>
                <w:sz w:val="23"/>
                <w:szCs w:val="23"/>
              </w:rPr>
              <w:t xml:space="preserve">Сбербанк </w:t>
            </w:r>
          </w:p>
          <w:p w14:paraId="3F204C27" w14:textId="77777777" w:rsidR="00F76C25" w:rsidRPr="006074AE" w:rsidRDefault="00F76C25" w:rsidP="00F76C25">
            <w:pPr>
              <w:rPr>
                <w:sz w:val="23"/>
                <w:szCs w:val="23"/>
              </w:rPr>
            </w:pPr>
            <w:r w:rsidRPr="006074AE">
              <w:rPr>
                <w:sz w:val="23"/>
                <w:szCs w:val="23"/>
              </w:rPr>
              <w:t xml:space="preserve">БИК 040349602 </w:t>
            </w:r>
          </w:p>
          <w:p w14:paraId="55164C6F"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ОКПО 43604582</w:t>
            </w:r>
          </w:p>
          <w:p w14:paraId="537F171D"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ОКВЭД 41.10; 41.20</w:t>
            </w:r>
          </w:p>
          <w:p w14:paraId="4DA696BD" w14:textId="77777777" w:rsidR="00F76C25" w:rsidRPr="006074AE" w:rsidRDefault="00F76C25" w:rsidP="00F76C25">
            <w:pPr>
              <w:rPr>
                <w:sz w:val="23"/>
                <w:szCs w:val="23"/>
              </w:rPr>
            </w:pPr>
            <w:r w:rsidRPr="006074AE">
              <w:rPr>
                <w:sz w:val="23"/>
                <w:szCs w:val="23"/>
              </w:rPr>
              <w:t>Телефон: 8 (861) 219-19-60</w:t>
            </w:r>
          </w:p>
          <w:p w14:paraId="76FB2194" w14:textId="551F861C" w:rsidR="00F76C25" w:rsidRPr="006074AE" w:rsidRDefault="00F76C25" w:rsidP="00F76C25">
            <w:pPr>
              <w:rPr>
                <w:sz w:val="23"/>
                <w:szCs w:val="23"/>
              </w:rPr>
            </w:pPr>
            <w:r w:rsidRPr="006074AE">
              <w:rPr>
                <w:sz w:val="23"/>
                <w:szCs w:val="23"/>
              </w:rPr>
              <w:t>Адрес электронной почты:</w:t>
            </w:r>
          </w:p>
          <w:p w14:paraId="673A249C" w14:textId="77777777" w:rsidR="00F76C25" w:rsidRPr="006074AE" w:rsidRDefault="00B124FC" w:rsidP="00F76C25">
            <w:pPr>
              <w:rPr>
                <w:rStyle w:val="aff2"/>
                <w:color w:val="auto"/>
                <w:sz w:val="23"/>
                <w:szCs w:val="23"/>
              </w:rPr>
            </w:pPr>
            <w:hyperlink r:id="rId13" w:tgtFrame="_blank" w:history="1">
              <w:r w:rsidR="00F76C25" w:rsidRPr="006074AE">
                <w:rPr>
                  <w:rStyle w:val="aff2"/>
                  <w:color w:val="auto"/>
                  <w:sz w:val="23"/>
                  <w:szCs w:val="23"/>
                </w:rPr>
                <w:t>info@aeroterminal.ru</w:t>
              </w:r>
            </w:hyperlink>
          </w:p>
          <w:p w14:paraId="1B4427D3" w14:textId="77777777" w:rsidR="00F76C25" w:rsidRPr="006074AE" w:rsidRDefault="00F76C25" w:rsidP="00F76C25">
            <w:pPr>
              <w:rPr>
                <w:b/>
                <w:sz w:val="23"/>
                <w:szCs w:val="23"/>
              </w:rPr>
            </w:pPr>
            <w:r w:rsidRPr="006074AE">
              <w:rPr>
                <w:rStyle w:val="aff2"/>
                <w:color w:val="auto"/>
                <w:sz w:val="23"/>
                <w:szCs w:val="23"/>
              </w:rPr>
              <w:t xml:space="preserve">Сайт: </w:t>
            </w:r>
            <w:proofErr w:type="spellStart"/>
            <w:proofErr w:type="gramStart"/>
            <w:r w:rsidRPr="006074AE">
              <w:rPr>
                <w:rStyle w:val="aff2"/>
                <w:color w:val="auto"/>
                <w:sz w:val="23"/>
                <w:szCs w:val="23"/>
              </w:rPr>
              <w:t>аэротерминал</w:t>
            </w:r>
            <w:r w:rsidR="00C9492D" w:rsidRPr="006074AE">
              <w:rPr>
                <w:rStyle w:val="aff2"/>
                <w:color w:val="auto"/>
                <w:sz w:val="23"/>
                <w:szCs w:val="23"/>
              </w:rPr>
              <w:t>.</w:t>
            </w:r>
            <w:r w:rsidRPr="006074AE">
              <w:rPr>
                <w:rStyle w:val="aff2"/>
                <w:color w:val="auto"/>
                <w:sz w:val="23"/>
                <w:szCs w:val="23"/>
              </w:rPr>
              <w:t>рф</w:t>
            </w:r>
            <w:proofErr w:type="spellEnd"/>
            <w:proofErr w:type="gramEnd"/>
          </w:p>
          <w:p w14:paraId="20B88346" w14:textId="77777777" w:rsidR="004E2301" w:rsidRPr="006074AE" w:rsidRDefault="004E2301" w:rsidP="000C1DED">
            <w:pPr>
              <w:rPr>
                <w:b/>
                <w:sz w:val="23"/>
                <w:szCs w:val="23"/>
              </w:rPr>
            </w:pPr>
          </w:p>
        </w:tc>
        <w:tc>
          <w:tcPr>
            <w:tcW w:w="4569" w:type="dxa"/>
            <w:shd w:val="clear" w:color="auto" w:fill="auto"/>
          </w:tcPr>
          <w:p w14:paraId="6190E20E" w14:textId="77777777" w:rsidR="00F76C25" w:rsidRPr="006074AE" w:rsidRDefault="00F76C25" w:rsidP="00F76C25">
            <w:pPr>
              <w:rPr>
                <w:b/>
                <w:sz w:val="23"/>
                <w:szCs w:val="23"/>
              </w:rPr>
            </w:pPr>
            <w:r w:rsidRPr="006074AE">
              <w:rPr>
                <w:b/>
                <w:sz w:val="23"/>
                <w:szCs w:val="23"/>
              </w:rPr>
              <w:t xml:space="preserve">Подрядчик: </w:t>
            </w:r>
          </w:p>
          <w:p w14:paraId="0E3D13D2" w14:textId="3568D06A" w:rsidR="00F76C25" w:rsidRPr="006074AE" w:rsidRDefault="00F76C25" w:rsidP="00F76C25">
            <w:pPr>
              <w:rPr>
                <w:sz w:val="23"/>
                <w:szCs w:val="23"/>
              </w:rPr>
            </w:pPr>
          </w:p>
          <w:p w14:paraId="582E25DF" w14:textId="39DD7D8A" w:rsidR="00F76C25" w:rsidRPr="006074AE" w:rsidRDefault="00F76C25" w:rsidP="00F76C25">
            <w:pPr>
              <w:rPr>
                <w:sz w:val="23"/>
                <w:szCs w:val="23"/>
              </w:rPr>
            </w:pPr>
            <w:r w:rsidRPr="006074AE">
              <w:rPr>
                <w:sz w:val="23"/>
                <w:szCs w:val="23"/>
              </w:rPr>
              <w:t xml:space="preserve">ИНН        </w:t>
            </w:r>
            <w:proofErr w:type="gramStart"/>
            <w:r w:rsidRPr="006074AE">
              <w:rPr>
                <w:sz w:val="23"/>
                <w:szCs w:val="23"/>
              </w:rPr>
              <w:t xml:space="preserve">  </w:t>
            </w:r>
            <w:r w:rsidR="00CF1012" w:rsidRPr="006074AE">
              <w:rPr>
                <w:sz w:val="23"/>
                <w:szCs w:val="23"/>
              </w:rPr>
              <w:t>;</w:t>
            </w:r>
            <w:proofErr w:type="gramEnd"/>
            <w:r w:rsidR="00CF1012" w:rsidRPr="006074AE">
              <w:rPr>
                <w:sz w:val="23"/>
                <w:szCs w:val="23"/>
              </w:rPr>
              <w:t xml:space="preserve"> </w:t>
            </w:r>
            <w:r w:rsidRPr="006074AE">
              <w:rPr>
                <w:sz w:val="23"/>
                <w:szCs w:val="23"/>
              </w:rPr>
              <w:t xml:space="preserve">КПП </w:t>
            </w:r>
          </w:p>
          <w:p w14:paraId="7D6FB9E5" w14:textId="0125E24A" w:rsidR="00F76C25" w:rsidRPr="006074AE" w:rsidRDefault="00F76C25" w:rsidP="00F76C25">
            <w:pPr>
              <w:rPr>
                <w:sz w:val="23"/>
                <w:szCs w:val="23"/>
              </w:rPr>
            </w:pPr>
            <w:r w:rsidRPr="006074AE">
              <w:rPr>
                <w:sz w:val="23"/>
                <w:szCs w:val="23"/>
              </w:rPr>
              <w:t xml:space="preserve">Адрес (место нахождения): </w:t>
            </w:r>
          </w:p>
          <w:p w14:paraId="2DE06099" w14:textId="77777777" w:rsidR="00F76C25" w:rsidRPr="006074AE" w:rsidRDefault="00F76C25" w:rsidP="00F76C25">
            <w:pPr>
              <w:rPr>
                <w:sz w:val="23"/>
                <w:szCs w:val="23"/>
              </w:rPr>
            </w:pPr>
          </w:p>
          <w:p w14:paraId="7E4C9D21" w14:textId="77777777" w:rsidR="00F76C25" w:rsidRPr="006074AE" w:rsidRDefault="00F76C25" w:rsidP="00F76C25">
            <w:pPr>
              <w:tabs>
                <w:tab w:val="left" w:pos="993"/>
                <w:tab w:val="left" w:pos="1276"/>
              </w:tabs>
              <w:ind w:right="-249"/>
              <w:rPr>
                <w:sz w:val="23"/>
                <w:szCs w:val="23"/>
                <w:lang w:eastAsia="en-US"/>
              </w:rPr>
            </w:pPr>
            <w:r w:rsidRPr="006074AE">
              <w:rPr>
                <w:sz w:val="23"/>
                <w:szCs w:val="23"/>
                <w:lang w:eastAsia="en-US"/>
              </w:rPr>
              <w:t>Адрес направления корреспонденции:</w:t>
            </w:r>
          </w:p>
          <w:p w14:paraId="13E69F68" w14:textId="77777777" w:rsidR="00F76C25" w:rsidRPr="006074AE" w:rsidRDefault="00F76C25" w:rsidP="00F76C25">
            <w:pPr>
              <w:tabs>
                <w:tab w:val="left" w:pos="993"/>
                <w:tab w:val="left" w:pos="1276"/>
              </w:tabs>
              <w:ind w:right="-249"/>
              <w:rPr>
                <w:sz w:val="23"/>
                <w:szCs w:val="23"/>
                <w:lang w:eastAsia="en-US"/>
              </w:rPr>
            </w:pPr>
          </w:p>
          <w:p w14:paraId="78DFE9BF" w14:textId="77777777" w:rsidR="00F76C25" w:rsidRPr="006074AE" w:rsidRDefault="00F76C25" w:rsidP="00F76C25">
            <w:pPr>
              <w:rPr>
                <w:sz w:val="23"/>
                <w:szCs w:val="23"/>
              </w:rPr>
            </w:pPr>
            <w:r w:rsidRPr="006074AE">
              <w:rPr>
                <w:sz w:val="23"/>
                <w:szCs w:val="23"/>
              </w:rPr>
              <w:t>Банковские реквизиты:</w:t>
            </w:r>
          </w:p>
          <w:p w14:paraId="41174484" w14:textId="77777777" w:rsidR="00F76C25" w:rsidRPr="006074AE" w:rsidRDefault="00F76C25" w:rsidP="00F76C25">
            <w:pPr>
              <w:rPr>
                <w:sz w:val="23"/>
                <w:szCs w:val="23"/>
              </w:rPr>
            </w:pPr>
            <w:r w:rsidRPr="006074AE">
              <w:rPr>
                <w:sz w:val="23"/>
                <w:szCs w:val="23"/>
              </w:rPr>
              <w:t>р/с</w:t>
            </w:r>
            <w:r w:rsidR="00CA238B" w:rsidRPr="006074AE">
              <w:rPr>
                <w:sz w:val="23"/>
                <w:szCs w:val="23"/>
              </w:rPr>
              <w:t>чет</w:t>
            </w:r>
            <w:r w:rsidRPr="006074AE">
              <w:rPr>
                <w:sz w:val="23"/>
                <w:szCs w:val="23"/>
              </w:rPr>
              <w:t xml:space="preserve"> </w:t>
            </w:r>
          </w:p>
          <w:p w14:paraId="34AC46CF"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к/счет</w:t>
            </w:r>
          </w:p>
          <w:p w14:paraId="3EED0E21" w14:textId="77777777" w:rsidR="00F76C25" w:rsidRPr="006074AE" w:rsidRDefault="00F76C25" w:rsidP="00323AED">
            <w:pPr>
              <w:tabs>
                <w:tab w:val="left" w:pos="993"/>
                <w:tab w:val="left" w:pos="1276"/>
              </w:tabs>
              <w:rPr>
                <w:sz w:val="23"/>
                <w:szCs w:val="23"/>
              </w:rPr>
            </w:pPr>
          </w:p>
          <w:p w14:paraId="117E19BF" w14:textId="77777777" w:rsidR="00F76C25" w:rsidRPr="006074AE" w:rsidRDefault="00F76C25" w:rsidP="00F76C25">
            <w:pPr>
              <w:rPr>
                <w:sz w:val="23"/>
                <w:szCs w:val="23"/>
              </w:rPr>
            </w:pPr>
          </w:p>
          <w:p w14:paraId="2743D803" w14:textId="77777777" w:rsidR="00F76C25" w:rsidRPr="006074AE" w:rsidRDefault="00F76C25" w:rsidP="00F76C25">
            <w:pPr>
              <w:rPr>
                <w:sz w:val="23"/>
                <w:szCs w:val="23"/>
              </w:rPr>
            </w:pPr>
            <w:r w:rsidRPr="006074AE">
              <w:rPr>
                <w:sz w:val="23"/>
                <w:szCs w:val="23"/>
              </w:rPr>
              <w:t xml:space="preserve">БИК </w:t>
            </w:r>
          </w:p>
          <w:p w14:paraId="70C2C4A0"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ОКПО </w:t>
            </w:r>
          </w:p>
          <w:p w14:paraId="7AFE30A6" w14:textId="42FB1C39"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ОКВЭД </w:t>
            </w:r>
          </w:p>
          <w:p w14:paraId="049D3A55" w14:textId="77777777" w:rsidR="00F76C25" w:rsidRPr="006074AE" w:rsidRDefault="00F76C25" w:rsidP="00F76C25">
            <w:pPr>
              <w:rPr>
                <w:sz w:val="23"/>
                <w:szCs w:val="23"/>
              </w:rPr>
            </w:pPr>
            <w:r w:rsidRPr="006074AE">
              <w:rPr>
                <w:sz w:val="23"/>
                <w:szCs w:val="23"/>
              </w:rPr>
              <w:t xml:space="preserve">Телефон: </w:t>
            </w:r>
          </w:p>
          <w:p w14:paraId="1ED38342" w14:textId="77777777" w:rsidR="00F76C25" w:rsidRPr="006074AE" w:rsidRDefault="00F76C25" w:rsidP="00F76C25">
            <w:pPr>
              <w:rPr>
                <w:sz w:val="23"/>
                <w:szCs w:val="23"/>
              </w:rPr>
            </w:pPr>
            <w:r w:rsidRPr="006074AE">
              <w:rPr>
                <w:sz w:val="23"/>
                <w:szCs w:val="23"/>
              </w:rPr>
              <w:t>Адрес электронной почты:</w:t>
            </w:r>
          </w:p>
          <w:p w14:paraId="335F2D2E" w14:textId="77777777" w:rsidR="004E2301" w:rsidRPr="006074AE" w:rsidRDefault="004E2301" w:rsidP="00F76C25">
            <w:pPr>
              <w:rPr>
                <w:b/>
                <w:sz w:val="23"/>
                <w:szCs w:val="23"/>
              </w:rPr>
            </w:pPr>
          </w:p>
        </w:tc>
      </w:tr>
    </w:tbl>
    <w:p w14:paraId="34DE706B" w14:textId="77777777" w:rsidR="004E2301" w:rsidRPr="006074AE" w:rsidRDefault="004E2301" w:rsidP="00445FC3">
      <w:pPr>
        <w:ind w:firstLine="540"/>
        <w:jc w:val="center"/>
        <w:rPr>
          <w:b/>
          <w:sz w:val="23"/>
          <w:szCs w:val="23"/>
        </w:rPr>
      </w:pPr>
      <w:r w:rsidRPr="006074AE">
        <w:rPr>
          <w:b/>
          <w:sz w:val="23"/>
          <w:szCs w:val="23"/>
        </w:rPr>
        <w:t>ПОДПИСИ СТОРОН:</w:t>
      </w:r>
    </w:p>
    <w:p w14:paraId="548B9A21" w14:textId="77777777" w:rsidR="004E2301" w:rsidRPr="006074AE" w:rsidRDefault="004E2301" w:rsidP="00445FC3">
      <w:pPr>
        <w:ind w:firstLine="540"/>
        <w:jc w:val="both"/>
        <w:rPr>
          <w:sz w:val="23"/>
          <w:szCs w:val="23"/>
        </w:rPr>
      </w:pPr>
    </w:p>
    <w:tbl>
      <w:tblPr>
        <w:tblW w:w="10456" w:type="dxa"/>
        <w:tblLook w:val="04A0" w:firstRow="1" w:lastRow="0" w:firstColumn="1" w:lastColumn="0" w:noHBand="0" w:noVBand="1"/>
      </w:tblPr>
      <w:tblGrid>
        <w:gridCol w:w="5070"/>
        <w:gridCol w:w="5386"/>
      </w:tblGrid>
      <w:tr w:rsidR="004E2301" w:rsidRPr="006074AE" w14:paraId="0798BA90" w14:textId="77777777" w:rsidTr="009A373E">
        <w:trPr>
          <w:trHeight w:val="1895"/>
        </w:trPr>
        <w:tc>
          <w:tcPr>
            <w:tcW w:w="5070" w:type="dxa"/>
          </w:tcPr>
          <w:p w14:paraId="0AA4B4FD" w14:textId="77777777" w:rsidR="004E2301" w:rsidRPr="006074AE" w:rsidRDefault="004E2301" w:rsidP="00CF1012">
            <w:pPr>
              <w:jc w:val="both"/>
              <w:rPr>
                <w:b/>
                <w:sz w:val="23"/>
                <w:szCs w:val="23"/>
              </w:rPr>
            </w:pPr>
            <w:r w:rsidRPr="006074AE">
              <w:rPr>
                <w:b/>
                <w:sz w:val="23"/>
                <w:szCs w:val="23"/>
              </w:rPr>
              <w:t>От Заказчика:</w:t>
            </w:r>
          </w:p>
          <w:p w14:paraId="6BC00EF2" w14:textId="77777777" w:rsidR="004E2301" w:rsidRPr="006074AE" w:rsidRDefault="004E2301" w:rsidP="00CF1012">
            <w:pPr>
              <w:rPr>
                <w:sz w:val="23"/>
                <w:szCs w:val="23"/>
              </w:rPr>
            </w:pPr>
            <w:r w:rsidRPr="006074AE">
              <w:rPr>
                <w:sz w:val="23"/>
                <w:szCs w:val="23"/>
              </w:rPr>
              <w:t xml:space="preserve">Генеральный директор </w:t>
            </w:r>
          </w:p>
          <w:p w14:paraId="420A4D3B" w14:textId="77777777" w:rsidR="004E2301" w:rsidRPr="006074AE" w:rsidRDefault="004E2301" w:rsidP="00CF1012">
            <w:pPr>
              <w:rPr>
                <w:sz w:val="23"/>
                <w:szCs w:val="23"/>
              </w:rPr>
            </w:pPr>
            <w:r w:rsidRPr="006074AE">
              <w:rPr>
                <w:sz w:val="23"/>
                <w:szCs w:val="23"/>
              </w:rPr>
              <w:t>ООО «АЭРОТЕРМИНАЛ»</w:t>
            </w:r>
          </w:p>
          <w:p w14:paraId="204198E4" w14:textId="77777777" w:rsidR="004E2301" w:rsidRPr="006074AE" w:rsidRDefault="004E2301" w:rsidP="00CF1012">
            <w:pPr>
              <w:rPr>
                <w:sz w:val="23"/>
                <w:szCs w:val="23"/>
              </w:rPr>
            </w:pPr>
          </w:p>
          <w:p w14:paraId="0F932F1C" w14:textId="77777777" w:rsidR="004E2301" w:rsidRPr="006074AE" w:rsidRDefault="004E2301" w:rsidP="00CF1012">
            <w:pPr>
              <w:rPr>
                <w:sz w:val="23"/>
                <w:szCs w:val="23"/>
              </w:rPr>
            </w:pPr>
          </w:p>
          <w:p w14:paraId="1C82F534" w14:textId="7479E49C" w:rsidR="004E2301" w:rsidRPr="006074AE" w:rsidRDefault="004E2301" w:rsidP="00D32CBD">
            <w:pPr>
              <w:rPr>
                <w:b/>
                <w:bCs/>
                <w:sz w:val="23"/>
                <w:szCs w:val="23"/>
              </w:rPr>
            </w:pPr>
            <w:r w:rsidRPr="006074AE">
              <w:rPr>
                <w:b/>
                <w:bCs/>
                <w:sz w:val="23"/>
                <w:szCs w:val="23"/>
              </w:rPr>
              <w:t xml:space="preserve">______________________ </w:t>
            </w:r>
            <w:r w:rsidR="00D32CBD">
              <w:rPr>
                <w:b/>
                <w:sz w:val="23"/>
                <w:szCs w:val="23"/>
              </w:rPr>
              <w:t>А.А. Ломакин</w:t>
            </w:r>
          </w:p>
        </w:tc>
        <w:tc>
          <w:tcPr>
            <w:tcW w:w="5386" w:type="dxa"/>
          </w:tcPr>
          <w:p w14:paraId="67058FEC" w14:textId="77777777" w:rsidR="004E2301" w:rsidRPr="006074AE" w:rsidRDefault="004E2301" w:rsidP="00ED008C">
            <w:pPr>
              <w:jc w:val="both"/>
              <w:rPr>
                <w:b/>
                <w:sz w:val="23"/>
                <w:szCs w:val="23"/>
              </w:rPr>
            </w:pPr>
            <w:r w:rsidRPr="006074AE">
              <w:rPr>
                <w:b/>
                <w:sz w:val="23"/>
                <w:szCs w:val="23"/>
              </w:rPr>
              <w:t xml:space="preserve">От </w:t>
            </w:r>
            <w:r w:rsidR="004D1CD0" w:rsidRPr="006074AE">
              <w:rPr>
                <w:b/>
                <w:sz w:val="23"/>
                <w:szCs w:val="23"/>
              </w:rPr>
              <w:t>Подрядчика</w:t>
            </w:r>
            <w:r w:rsidRPr="006074AE">
              <w:rPr>
                <w:b/>
                <w:sz w:val="23"/>
                <w:szCs w:val="23"/>
              </w:rPr>
              <w:t>:</w:t>
            </w:r>
          </w:p>
          <w:p w14:paraId="2DAE7A5F" w14:textId="77777777" w:rsidR="004E2301" w:rsidRPr="006074AE" w:rsidRDefault="004E2301" w:rsidP="00CF1012">
            <w:pPr>
              <w:ind w:hanging="391"/>
              <w:rPr>
                <w:sz w:val="23"/>
                <w:szCs w:val="23"/>
              </w:rPr>
            </w:pPr>
          </w:p>
          <w:p w14:paraId="19995B04" w14:textId="77777777" w:rsidR="004D1CD0" w:rsidRPr="006074AE" w:rsidRDefault="004D1CD0" w:rsidP="00CF1012">
            <w:pPr>
              <w:ind w:hanging="391"/>
              <w:rPr>
                <w:sz w:val="23"/>
                <w:szCs w:val="23"/>
              </w:rPr>
            </w:pPr>
          </w:p>
          <w:p w14:paraId="2B456D64" w14:textId="77777777" w:rsidR="004E2301" w:rsidRPr="006074AE" w:rsidRDefault="004E2301" w:rsidP="00CF1012">
            <w:pPr>
              <w:ind w:hanging="391"/>
              <w:rPr>
                <w:sz w:val="23"/>
                <w:szCs w:val="23"/>
              </w:rPr>
            </w:pPr>
          </w:p>
          <w:p w14:paraId="21824D01" w14:textId="77777777" w:rsidR="004E2301" w:rsidRPr="006074AE" w:rsidRDefault="004E2301" w:rsidP="00CF1012">
            <w:pPr>
              <w:ind w:hanging="391"/>
              <w:rPr>
                <w:sz w:val="23"/>
                <w:szCs w:val="23"/>
              </w:rPr>
            </w:pPr>
          </w:p>
          <w:p w14:paraId="3727A95A" w14:textId="597AA0A1" w:rsidR="004E2301" w:rsidRPr="006074AE" w:rsidRDefault="004E2301">
            <w:pPr>
              <w:jc w:val="both"/>
              <w:rPr>
                <w:b/>
                <w:bCs/>
                <w:sz w:val="23"/>
                <w:szCs w:val="23"/>
              </w:rPr>
            </w:pPr>
            <w:r w:rsidRPr="006074AE">
              <w:rPr>
                <w:b/>
                <w:bCs/>
                <w:sz w:val="23"/>
                <w:szCs w:val="23"/>
              </w:rPr>
              <w:t xml:space="preserve">______________________ </w:t>
            </w:r>
            <w:r w:rsidR="004D1CD0" w:rsidRPr="006074AE">
              <w:rPr>
                <w:b/>
                <w:bCs/>
                <w:sz w:val="23"/>
                <w:szCs w:val="23"/>
              </w:rPr>
              <w:t>ФИО</w:t>
            </w:r>
          </w:p>
        </w:tc>
      </w:tr>
    </w:tbl>
    <w:p w14:paraId="0939EA20" w14:textId="77777777" w:rsidR="0059065C" w:rsidRPr="006074AE" w:rsidRDefault="0059065C" w:rsidP="00BA126E">
      <w:pPr>
        <w:tabs>
          <w:tab w:val="left" w:pos="4446"/>
        </w:tabs>
        <w:rPr>
          <w:sz w:val="23"/>
          <w:szCs w:val="23"/>
        </w:rPr>
      </w:pPr>
    </w:p>
    <w:sectPr w:rsidR="0059065C" w:rsidRPr="006074AE" w:rsidSect="005F67A9">
      <w:headerReference w:type="even" r:id="rId14"/>
      <w:footerReference w:type="even" r:id="rId15"/>
      <w:footerReference w:type="default" r:id="rId16"/>
      <w:footerReference w:type="first" r:id="rId17"/>
      <w:pgSz w:w="11906" w:h="16838"/>
      <w:pgMar w:top="567" w:right="567" w:bottom="851" w:left="1304" w:header="709" w:footer="5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E3637" w14:textId="77777777" w:rsidR="009D10B5" w:rsidRDefault="009D10B5">
      <w:r>
        <w:separator/>
      </w:r>
    </w:p>
  </w:endnote>
  <w:endnote w:type="continuationSeparator" w:id="0">
    <w:p w14:paraId="151926E6" w14:textId="77777777" w:rsidR="009D10B5" w:rsidRDefault="009D10B5">
      <w:r>
        <w:continuationSeparator/>
      </w:r>
    </w:p>
  </w:endnote>
  <w:endnote w:type="continuationNotice" w:id="1">
    <w:p w14:paraId="78792CE7" w14:textId="77777777" w:rsidR="009D10B5" w:rsidRDefault="009D1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IDFont+F3">
    <w:panose1 w:val="00000000000000000000"/>
    <w:charset w:val="CC"/>
    <w:family w:val="auto"/>
    <w:notTrueType/>
    <w:pitch w:val="default"/>
    <w:sig w:usb0="00000201" w:usb1="00000000" w:usb2="00000000" w:usb3="00000000" w:csb0="00000004" w:csb1="00000000"/>
  </w:font>
  <w:font w:name="Andale Sans UI">
    <w:altName w:val="Arial Unicode MS"/>
    <w:charset w:val="CC"/>
    <w:family w:val="auto"/>
    <w:pitch w:val="variable"/>
    <w:sig w:usb0="00000201" w:usb1="00000000" w:usb2="00000000" w:usb3="00000000" w:csb0="00000004" w:csb1="00000000"/>
  </w:font>
  <w:font w:name="wf_segoe-ui_normal">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D5BA6" w14:textId="77777777" w:rsidR="009D10B5" w:rsidRDefault="009D10B5">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D21CBC4" w14:textId="77777777" w:rsidR="009D10B5" w:rsidRDefault="009D10B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7462C" w14:textId="7B9C7D14" w:rsidR="009D10B5" w:rsidRPr="004E2301" w:rsidRDefault="009D10B5">
    <w:pPr>
      <w:pStyle w:val="a8"/>
      <w:jc w:val="right"/>
      <w:rPr>
        <w:i/>
        <w:sz w:val="22"/>
        <w:szCs w:val="22"/>
      </w:rPr>
    </w:pPr>
    <w:r w:rsidRPr="004E2301">
      <w:rPr>
        <w:i/>
        <w:sz w:val="22"/>
        <w:szCs w:val="22"/>
      </w:rPr>
      <w:t xml:space="preserve">Страница </w:t>
    </w:r>
    <w:r w:rsidRPr="004E2301">
      <w:rPr>
        <w:bCs/>
        <w:i/>
        <w:sz w:val="22"/>
        <w:szCs w:val="22"/>
      </w:rPr>
      <w:fldChar w:fldCharType="begin"/>
    </w:r>
    <w:r w:rsidRPr="004E2301">
      <w:rPr>
        <w:bCs/>
        <w:i/>
        <w:sz w:val="22"/>
        <w:szCs w:val="22"/>
      </w:rPr>
      <w:instrText>PAGE</w:instrText>
    </w:r>
    <w:r w:rsidRPr="004E2301">
      <w:rPr>
        <w:bCs/>
        <w:i/>
        <w:sz w:val="22"/>
        <w:szCs w:val="22"/>
      </w:rPr>
      <w:fldChar w:fldCharType="separate"/>
    </w:r>
    <w:r w:rsidR="00B124FC">
      <w:rPr>
        <w:bCs/>
        <w:i/>
        <w:noProof/>
        <w:sz w:val="22"/>
        <w:szCs w:val="22"/>
      </w:rPr>
      <w:t>33</w:t>
    </w:r>
    <w:r w:rsidRPr="004E2301">
      <w:rPr>
        <w:bCs/>
        <w:i/>
        <w:sz w:val="22"/>
        <w:szCs w:val="22"/>
      </w:rPr>
      <w:fldChar w:fldCharType="end"/>
    </w:r>
    <w:r w:rsidRPr="004E2301">
      <w:rPr>
        <w:i/>
        <w:sz w:val="22"/>
        <w:szCs w:val="22"/>
      </w:rPr>
      <w:t xml:space="preserve"> из </w:t>
    </w:r>
    <w:r w:rsidRPr="004E2301">
      <w:rPr>
        <w:bCs/>
        <w:i/>
        <w:sz w:val="22"/>
        <w:szCs w:val="22"/>
      </w:rPr>
      <w:fldChar w:fldCharType="begin"/>
    </w:r>
    <w:r w:rsidRPr="004E2301">
      <w:rPr>
        <w:bCs/>
        <w:i/>
        <w:sz w:val="22"/>
        <w:szCs w:val="22"/>
      </w:rPr>
      <w:instrText>NUMPAGES</w:instrText>
    </w:r>
    <w:r w:rsidRPr="004E2301">
      <w:rPr>
        <w:bCs/>
        <w:i/>
        <w:sz w:val="22"/>
        <w:szCs w:val="22"/>
      </w:rPr>
      <w:fldChar w:fldCharType="separate"/>
    </w:r>
    <w:r w:rsidR="00B124FC">
      <w:rPr>
        <w:bCs/>
        <w:i/>
        <w:noProof/>
        <w:sz w:val="22"/>
        <w:szCs w:val="22"/>
      </w:rPr>
      <w:t>46</w:t>
    </w:r>
    <w:r w:rsidRPr="004E2301">
      <w:rPr>
        <w:bCs/>
        <w: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B44B6" w14:textId="140EC315" w:rsidR="009D10B5" w:rsidRPr="004E2301" w:rsidRDefault="009D10B5">
    <w:pPr>
      <w:pStyle w:val="a8"/>
      <w:jc w:val="right"/>
      <w:rPr>
        <w:i/>
        <w:sz w:val="22"/>
        <w:szCs w:val="22"/>
      </w:rPr>
    </w:pPr>
    <w:r w:rsidRPr="004E2301">
      <w:rPr>
        <w:i/>
        <w:sz w:val="22"/>
        <w:szCs w:val="22"/>
      </w:rPr>
      <w:t xml:space="preserve">Страница </w:t>
    </w:r>
    <w:r w:rsidRPr="004E2301">
      <w:rPr>
        <w:bCs/>
        <w:i/>
        <w:sz w:val="22"/>
        <w:szCs w:val="22"/>
      </w:rPr>
      <w:fldChar w:fldCharType="begin"/>
    </w:r>
    <w:r w:rsidRPr="004E2301">
      <w:rPr>
        <w:bCs/>
        <w:i/>
        <w:sz w:val="22"/>
        <w:szCs w:val="22"/>
      </w:rPr>
      <w:instrText>PAGE</w:instrText>
    </w:r>
    <w:r w:rsidRPr="004E2301">
      <w:rPr>
        <w:bCs/>
        <w:i/>
        <w:sz w:val="22"/>
        <w:szCs w:val="22"/>
      </w:rPr>
      <w:fldChar w:fldCharType="separate"/>
    </w:r>
    <w:r>
      <w:rPr>
        <w:bCs/>
        <w:i/>
        <w:noProof/>
        <w:sz w:val="22"/>
        <w:szCs w:val="22"/>
      </w:rPr>
      <w:t>1</w:t>
    </w:r>
    <w:r w:rsidRPr="004E2301">
      <w:rPr>
        <w:bCs/>
        <w:i/>
        <w:sz w:val="22"/>
        <w:szCs w:val="22"/>
      </w:rPr>
      <w:fldChar w:fldCharType="end"/>
    </w:r>
    <w:r w:rsidRPr="004E2301">
      <w:rPr>
        <w:i/>
        <w:sz w:val="22"/>
        <w:szCs w:val="22"/>
      </w:rPr>
      <w:t xml:space="preserve"> из </w:t>
    </w:r>
    <w:r w:rsidRPr="004E2301">
      <w:rPr>
        <w:bCs/>
        <w:i/>
        <w:sz w:val="22"/>
        <w:szCs w:val="22"/>
      </w:rPr>
      <w:fldChar w:fldCharType="begin"/>
    </w:r>
    <w:r w:rsidRPr="004E2301">
      <w:rPr>
        <w:bCs/>
        <w:i/>
        <w:sz w:val="22"/>
        <w:szCs w:val="22"/>
      </w:rPr>
      <w:instrText>NUMPAGES</w:instrText>
    </w:r>
    <w:r w:rsidRPr="004E2301">
      <w:rPr>
        <w:bCs/>
        <w:i/>
        <w:sz w:val="22"/>
        <w:szCs w:val="22"/>
      </w:rPr>
      <w:fldChar w:fldCharType="separate"/>
    </w:r>
    <w:r>
      <w:rPr>
        <w:bCs/>
        <w:i/>
        <w:noProof/>
        <w:sz w:val="22"/>
        <w:szCs w:val="22"/>
      </w:rPr>
      <w:t>48</w:t>
    </w:r>
    <w:r w:rsidRPr="004E2301">
      <w:rPr>
        <w:bCs/>
        <w:i/>
        <w:sz w:val="22"/>
        <w:szCs w:val="22"/>
      </w:rPr>
      <w:fldChar w:fldCharType="end"/>
    </w:r>
  </w:p>
  <w:p w14:paraId="3AC7CE30" w14:textId="77777777" w:rsidR="009D10B5" w:rsidRDefault="009D10B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A0307" w14:textId="77777777" w:rsidR="009D10B5" w:rsidRDefault="009D10B5">
      <w:r>
        <w:separator/>
      </w:r>
    </w:p>
  </w:footnote>
  <w:footnote w:type="continuationSeparator" w:id="0">
    <w:p w14:paraId="1F1260DA" w14:textId="77777777" w:rsidR="009D10B5" w:rsidRDefault="009D10B5">
      <w:r>
        <w:continuationSeparator/>
      </w:r>
    </w:p>
  </w:footnote>
  <w:footnote w:type="continuationNotice" w:id="1">
    <w:p w14:paraId="4EBA88F2" w14:textId="77777777" w:rsidR="009D10B5" w:rsidRDefault="009D10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663E6" w14:textId="77777777" w:rsidR="009D10B5" w:rsidRDefault="009D10B5">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E435F78" w14:textId="77777777" w:rsidR="009D10B5" w:rsidRDefault="009D10B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15807BC"/>
    <w:lvl w:ilvl="0">
      <w:numFmt w:val="bullet"/>
      <w:lvlText w:val="*"/>
      <w:lvlJc w:val="left"/>
    </w:lvl>
  </w:abstractNum>
  <w:abstractNum w:abstractNumId="1" w15:restartNumberingAfterBreak="0">
    <w:nsid w:val="00000004"/>
    <w:multiLevelType w:val="singleLevel"/>
    <w:tmpl w:val="00000004"/>
    <w:name w:val="WW8Num4"/>
    <w:lvl w:ilvl="0">
      <w:start w:val="1"/>
      <w:numFmt w:val="bullet"/>
      <w:lvlText w:val=""/>
      <w:lvlJc w:val="left"/>
      <w:pPr>
        <w:tabs>
          <w:tab w:val="num" w:pos="1260"/>
        </w:tabs>
        <w:ind w:left="1260" w:hanging="360"/>
      </w:pPr>
      <w:rPr>
        <w:rFonts w:ascii="Symbol" w:hAnsi="Symbol" w:hint="default"/>
      </w:rPr>
    </w:lvl>
  </w:abstractNum>
  <w:abstractNum w:abstractNumId="2"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785"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813"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093"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1373"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653"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67"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787"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1507"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2227" w:hanging="360"/>
      </w:pPr>
      <w:rPr>
        <w:rFonts w:ascii="Wingdings" w:hAnsi="Wingdings" w:cs="Wingdings"/>
        <w:sz w:val="20"/>
        <w:szCs w:val="20"/>
      </w:rPr>
    </w:lvl>
  </w:abstractNum>
  <w:abstractNum w:abstractNumId="3" w15:restartNumberingAfterBreak="0">
    <w:nsid w:val="080A1469"/>
    <w:multiLevelType w:val="multilevel"/>
    <w:tmpl w:val="7FFC4432"/>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3B5EF8"/>
    <w:multiLevelType w:val="hybridMultilevel"/>
    <w:tmpl w:val="3BDCE05A"/>
    <w:lvl w:ilvl="0" w:tplc="F1141FE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C88677D"/>
    <w:multiLevelType w:val="hybridMultilevel"/>
    <w:tmpl w:val="F0B63D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D1C3083"/>
    <w:multiLevelType w:val="multilevel"/>
    <w:tmpl w:val="85F22996"/>
    <w:lvl w:ilvl="0">
      <w:start w:val="11"/>
      <w:numFmt w:val="decimal"/>
      <w:lvlText w:val="%1."/>
      <w:lvlJc w:val="left"/>
      <w:pPr>
        <w:ind w:left="660" w:hanging="660"/>
      </w:pPr>
      <w:rPr>
        <w:rFonts w:hint="default"/>
      </w:rPr>
    </w:lvl>
    <w:lvl w:ilvl="1">
      <w:start w:val="1"/>
      <w:numFmt w:val="decimal"/>
      <w:lvlText w:val="%1.%2."/>
      <w:lvlJc w:val="left"/>
      <w:pPr>
        <w:ind w:left="1582" w:hanging="6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8" w15:restartNumberingAfterBreak="0">
    <w:nsid w:val="0F3D3805"/>
    <w:multiLevelType w:val="multilevel"/>
    <w:tmpl w:val="7DE66A52"/>
    <w:lvl w:ilvl="0">
      <w:start w:val="19"/>
      <w:numFmt w:val="decimal"/>
      <w:lvlText w:val="%1."/>
      <w:lvlJc w:val="left"/>
      <w:pPr>
        <w:ind w:left="720" w:hanging="360"/>
      </w:pPr>
      <w:rPr>
        <w:rFonts w:hint="default"/>
      </w:rPr>
    </w:lvl>
    <w:lvl w:ilvl="1">
      <w:start w:val="5"/>
      <w:numFmt w:val="decimal"/>
      <w:isLgl/>
      <w:lvlText w:val="%1.%2."/>
      <w:lvlJc w:val="left"/>
      <w:pPr>
        <w:ind w:left="106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13265365"/>
    <w:multiLevelType w:val="multilevel"/>
    <w:tmpl w:val="3ACE73D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F8471A"/>
    <w:multiLevelType w:val="multilevel"/>
    <w:tmpl w:val="F76A65F6"/>
    <w:lvl w:ilvl="0">
      <w:start w:val="11"/>
      <w:numFmt w:val="decimal"/>
      <w:lvlText w:val="%1"/>
      <w:lvlJc w:val="left"/>
      <w:pPr>
        <w:ind w:left="420" w:hanging="420"/>
      </w:pPr>
      <w:rPr>
        <w:rFonts w:hint="default"/>
      </w:rPr>
    </w:lvl>
    <w:lvl w:ilvl="1">
      <w:start w:val="1"/>
      <w:numFmt w:val="decimal"/>
      <w:lvlText w:val="13.%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B91187F"/>
    <w:multiLevelType w:val="hybridMultilevel"/>
    <w:tmpl w:val="DDC2E064"/>
    <w:lvl w:ilvl="0" w:tplc="AB66D50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F715C"/>
    <w:multiLevelType w:val="hybridMultilevel"/>
    <w:tmpl w:val="7630717E"/>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522AA326">
      <w:start w:val="1"/>
      <w:numFmt w:val="decimal"/>
      <w:lvlText w:val="%5)"/>
      <w:lvlJc w:val="left"/>
      <w:pPr>
        <w:ind w:left="3600" w:hanging="360"/>
      </w:pPr>
      <w:rPr>
        <w:rFonts w:ascii="Times New Roman" w:eastAsia="Times New Roman" w:hAnsi="Times New Roman" w:cs="Times New Roman"/>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440"/>
        </w:tabs>
        <w:ind w:left="122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9D13C98"/>
    <w:multiLevelType w:val="hybridMultilevel"/>
    <w:tmpl w:val="B980ED2E"/>
    <w:lvl w:ilvl="0" w:tplc="F1141FE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A9F2C3D"/>
    <w:multiLevelType w:val="multilevel"/>
    <w:tmpl w:val="2F8C7C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0.%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7C4CA6"/>
    <w:multiLevelType w:val="multilevel"/>
    <w:tmpl w:val="4C445F4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lvlText w:val="%5)"/>
      <w:lvlJc w:val="left"/>
      <w:pPr>
        <w:ind w:left="-141" w:firstLine="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15:restartNumberingAfterBreak="0">
    <w:nsid w:val="3BCE1D0A"/>
    <w:multiLevelType w:val="multilevel"/>
    <w:tmpl w:val="6D18D15A"/>
    <w:lvl w:ilvl="0">
      <w:start w:val="5"/>
      <w:numFmt w:val="decimal"/>
      <w:lvlText w:val="%1."/>
      <w:lvlJc w:val="left"/>
      <w:pPr>
        <w:ind w:left="840" w:hanging="840"/>
      </w:pPr>
      <w:rPr>
        <w:rFonts w:hint="default"/>
      </w:rPr>
    </w:lvl>
    <w:lvl w:ilvl="1">
      <w:start w:val="39"/>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536BB2"/>
    <w:multiLevelType w:val="multilevel"/>
    <w:tmpl w:val="D310CBDC"/>
    <w:lvl w:ilvl="0">
      <w:start w:val="5"/>
      <w:numFmt w:val="decimal"/>
      <w:lvlText w:val="%1."/>
      <w:lvlJc w:val="left"/>
      <w:pPr>
        <w:ind w:left="660" w:hanging="660"/>
      </w:pPr>
      <w:rPr>
        <w:rFonts w:hint="default"/>
      </w:rPr>
    </w:lvl>
    <w:lvl w:ilvl="1">
      <w:start w:val="40"/>
      <w:numFmt w:val="decimal"/>
      <w:lvlText w:val="%1.%2."/>
      <w:lvlJc w:val="left"/>
      <w:pPr>
        <w:ind w:left="1272" w:hanging="6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9" w15:restartNumberingAfterBreak="0">
    <w:nsid w:val="3CFD05AB"/>
    <w:multiLevelType w:val="hybridMultilevel"/>
    <w:tmpl w:val="4C1A15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3FD06039"/>
    <w:multiLevelType w:val="hybridMultilevel"/>
    <w:tmpl w:val="8144A77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40A53FB3"/>
    <w:multiLevelType w:val="hybridMultilevel"/>
    <w:tmpl w:val="EBE07E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4101725E"/>
    <w:multiLevelType w:val="hybridMultilevel"/>
    <w:tmpl w:val="B8ECCFEC"/>
    <w:lvl w:ilvl="0" w:tplc="AC944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34E3F84"/>
    <w:multiLevelType w:val="multilevel"/>
    <w:tmpl w:val="D8D863D0"/>
    <w:lvl w:ilvl="0">
      <w:start w:val="15"/>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640C9D"/>
    <w:multiLevelType w:val="multilevel"/>
    <w:tmpl w:val="81A07342"/>
    <w:lvl w:ilvl="0">
      <w:start w:val="1"/>
      <w:numFmt w:val="decimal"/>
      <w:lvlText w:val="%1."/>
      <w:lvlJc w:val="left"/>
      <w:pPr>
        <w:ind w:left="720" w:hanging="360"/>
      </w:pPr>
      <w:rPr>
        <w:rFonts w:hint="default"/>
        <w:b w:val="0"/>
      </w:rPr>
    </w:lvl>
    <w:lvl w:ilvl="1">
      <w:start w:val="1"/>
      <w:numFmt w:val="decimal"/>
      <w:isLgl/>
      <w:lvlText w:val="%1.%2."/>
      <w:lvlJc w:val="left"/>
      <w:pPr>
        <w:ind w:left="927" w:hanging="360"/>
      </w:pPr>
      <w:rPr>
        <w:rFonts w:hint="default"/>
        <w:b w:val="0"/>
        <w:i w:val="0"/>
        <w:sz w:val="22"/>
        <w:szCs w:val="22"/>
      </w:rPr>
    </w:lvl>
    <w:lvl w:ilvl="2">
      <w:start w:val="1"/>
      <w:numFmt w:val="decimal"/>
      <w:isLgl/>
      <w:lvlText w:val="%1.%2.%3."/>
      <w:lvlJc w:val="left"/>
      <w:pPr>
        <w:ind w:left="1494" w:hanging="720"/>
      </w:pPr>
      <w:rPr>
        <w:rFonts w:hint="default"/>
        <w:b w:val="0"/>
        <w:sz w:val="22"/>
        <w:szCs w:val="22"/>
      </w:rPr>
    </w:lvl>
    <w:lvl w:ilvl="3">
      <w:start w:val="1"/>
      <w:numFmt w:val="decimal"/>
      <w:isLgl/>
      <w:lvlText w:val="%1.%2.%3.%4."/>
      <w:lvlJc w:val="left"/>
      <w:pPr>
        <w:ind w:left="1701" w:hanging="720"/>
      </w:pPr>
      <w:rPr>
        <w:rFonts w:hint="default"/>
        <w:b w:val="0"/>
        <w:sz w:val="23"/>
      </w:rPr>
    </w:lvl>
    <w:lvl w:ilvl="4">
      <w:start w:val="1"/>
      <w:numFmt w:val="decimal"/>
      <w:isLgl/>
      <w:lvlText w:val="%1.%2.%3.%4.%5."/>
      <w:lvlJc w:val="left"/>
      <w:pPr>
        <w:ind w:left="2268" w:hanging="1080"/>
      </w:pPr>
      <w:rPr>
        <w:rFonts w:hint="default"/>
        <w:b w:val="0"/>
        <w:sz w:val="23"/>
      </w:rPr>
    </w:lvl>
    <w:lvl w:ilvl="5">
      <w:start w:val="1"/>
      <w:numFmt w:val="decimal"/>
      <w:isLgl/>
      <w:lvlText w:val="%1.%2.%3.%4.%5.%6."/>
      <w:lvlJc w:val="left"/>
      <w:pPr>
        <w:ind w:left="2475" w:hanging="1080"/>
      </w:pPr>
      <w:rPr>
        <w:rFonts w:hint="default"/>
        <w:b w:val="0"/>
        <w:sz w:val="23"/>
      </w:rPr>
    </w:lvl>
    <w:lvl w:ilvl="6">
      <w:start w:val="1"/>
      <w:numFmt w:val="decimal"/>
      <w:isLgl/>
      <w:lvlText w:val="%1.%2.%3.%4.%5.%6.%7."/>
      <w:lvlJc w:val="left"/>
      <w:pPr>
        <w:ind w:left="3042" w:hanging="1440"/>
      </w:pPr>
      <w:rPr>
        <w:rFonts w:hint="default"/>
        <w:b w:val="0"/>
        <w:sz w:val="23"/>
      </w:rPr>
    </w:lvl>
    <w:lvl w:ilvl="7">
      <w:start w:val="1"/>
      <w:numFmt w:val="decimal"/>
      <w:isLgl/>
      <w:lvlText w:val="%1.%2.%3.%4.%5.%6.%7.%8."/>
      <w:lvlJc w:val="left"/>
      <w:pPr>
        <w:ind w:left="3249" w:hanging="1440"/>
      </w:pPr>
      <w:rPr>
        <w:rFonts w:hint="default"/>
        <w:b w:val="0"/>
        <w:sz w:val="23"/>
      </w:rPr>
    </w:lvl>
    <w:lvl w:ilvl="8">
      <w:start w:val="1"/>
      <w:numFmt w:val="decimal"/>
      <w:isLgl/>
      <w:lvlText w:val="%1.%2.%3.%4.%5.%6.%7.%8.%9."/>
      <w:lvlJc w:val="left"/>
      <w:pPr>
        <w:ind w:left="3816" w:hanging="1800"/>
      </w:pPr>
      <w:rPr>
        <w:rFonts w:hint="default"/>
        <w:b w:val="0"/>
        <w:sz w:val="23"/>
      </w:rPr>
    </w:lvl>
  </w:abstractNum>
  <w:abstractNum w:abstractNumId="25" w15:restartNumberingAfterBreak="0">
    <w:nsid w:val="4C675C6F"/>
    <w:multiLevelType w:val="multilevel"/>
    <w:tmpl w:val="D6AC1C02"/>
    <w:lvl w:ilvl="0">
      <w:start w:val="5"/>
      <w:numFmt w:val="decimal"/>
      <w:lvlText w:val="%1"/>
      <w:lvlJc w:val="left"/>
      <w:pPr>
        <w:ind w:left="400" w:hanging="400"/>
      </w:pPr>
      <w:rPr>
        <w:rFonts w:hint="default"/>
      </w:rPr>
    </w:lvl>
    <w:lvl w:ilvl="1">
      <w:start w:val="30"/>
      <w:numFmt w:val="decimal"/>
      <w:lvlText w:val="%1.%2"/>
      <w:lvlJc w:val="left"/>
      <w:pPr>
        <w:ind w:left="967" w:hanging="4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E2C28B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ED6485"/>
    <w:multiLevelType w:val="multilevel"/>
    <w:tmpl w:val="35FA1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8126AF9"/>
    <w:multiLevelType w:val="hybridMultilevel"/>
    <w:tmpl w:val="483A3F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B29737D"/>
    <w:multiLevelType w:val="hybridMultilevel"/>
    <w:tmpl w:val="194CD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72460C"/>
    <w:multiLevelType w:val="hybridMultilevel"/>
    <w:tmpl w:val="67965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020568"/>
    <w:multiLevelType w:val="hybridMultilevel"/>
    <w:tmpl w:val="28547E74"/>
    <w:lvl w:ilvl="0" w:tplc="015807BC">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7394DB2"/>
    <w:multiLevelType w:val="multilevel"/>
    <w:tmpl w:val="7A5A4284"/>
    <w:lvl w:ilvl="0">
      <w:start w:val="3"/>
      <w:numFmt w:val="decimal"/>
      <w:pStyle w:val="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139"/>
        </w:tabs>
        <w:ind w:left="2139"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B6C61BC"/>
    <w:multiLevelType w:val="multilevel"/>
    <w:tmpl w:val="87AEBF92"/>
    <w:lvl w:ilvl="0">
      <w:start w:val="5"/>
      <w:numFmt w:val="decimal"/>
      <w:lvlText w:val="%1"/>
      <w:lvlJc w:val="left"/>
      <w:pPr>
        <w:ind w:left="420" w:hanging="420"/>
      </w:pPr>
      <w:rPr>
        <w:rFonts w:hint="default"/>
      </w:rPr>
    </w:lvl>
    <w:lvl w:ilvl="1">
      <w:start w:val="38"/>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6B9D3811"/>
    <w:multiLevelType w:val="hybridMultilevel"/>
    <w:tmpl w:val="050012D4"/>
    <w:lvl w:ilvl="0" w:tplc="ACFCDB8C">
      <w:start w:val="1"/>
      <w:numFmt w:val="decimal"/>
      <w:lvlText w:val="%1."/>
      <w:lvlJc w:val="left"/>
      <w:pPr>
        <w:ind w:left="1369" w:hanging="360"/>
      </w:pPr>
      <w:rPr>
        <w:rFonts w:hint="default"/>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35" w15:restartNumberingAfterBreak="0">
    <w:nsid w:val="6D425985"/>
    <w:multiLevelType w:val="multilevel"/>
    <w:tmpl w:val="29420F6C"/>
    <w:lvl w:ilvl="0">
      <w:start w:val="2"/>
      <w:numFmt w:val="decimal"/>
      <w:lvlText w:val="%1."/>
      <w:lvlJc w:val="left"/>
      <w:pPr>
        <w:ind w:left="450" w:hanging="450"/>
      </w:pPr>
      <w:rPr>
        <w:rFonts w:hint="default"/>
      </w:rPr>
    </w:lvl>
    <w:lvl w:ilvl="1">
      <w:start w:val="1"/>
      <w:numFmt w:val="decimal"/>
      <w:lvlText w:val="%1.%2."/>
      <w:lvlJc w:val="left"/>
      <w:pPr>
        <w:ind w:left="592" w:hanging="450"/>
      </w:pPr>
      <w:rPr>
        <w:rFonts w:hint="default"/>
        <w:b w:val="0"/>
        <w:strike w:val="0"/>
      </w:rPr>
    </w:lvl>
    <w:lvl w:ilvl="2">
      <w:start w:val="1"/>
      <w:numFmt w:val="decimal"/>
      <w:lvlText w:val="%1.%2.%3."/>
      <w:lvlJc w:val="left"/>
      <w:pPr>
        <w:ind w:left="1288"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86A3F49"/>
    <w:multiLevelType w:val="multilevel"/>
    <w:tmpl w:val="19B2243E"/>
    <w:lvl w:ilvl="0">
      <w:start w:val="1"/>
      <w:numFmt w:val="upperRoman"/>
      <w:pStyle w:val="a1"/>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pStyle w:val="RUS11"/>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pStyle w:val="RUS10"/>
      <w:lvlText w:val="(%5)"/>
      <w:lvlJc w:val="left"/>
      <w:pPr>
        <w:ind w:left="-141"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89F50C5"/>
    <w:multiLevelType w:val="multilevel"/>
    <w:tmpl w:val="9AE616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3A08D3"/>
    <w:multiLevelType w:val="hybridMultilevel"/>
    <w:tmpl w:val="60F87FB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7DE04777"/>
    <w:multiLevelType w:val="multilevel"/>
    <w:tmpl w:val="4C445F4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lvlText w:val="%5)"/>
      <w:lvlJc w:val="left"/>
      <w:pPr>
        <w:ind w:left="-141" w:firstLine="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3"/>
  </w:num>
  <w:num w:numId="2">
    <w:abstractNumId w:val="0"/>
    <w:lvlOverride w:ilvl="0">
      <w:lvl w:ilvl="0">
        <w:numFmt w:val="bullet"/>
        <w:lvlText w:val="-"/>
        <w:legacy w:legacy="1" w:legacySpace="0" w:legacyIndent="427"/>
        <w:lvlJc w:val="left"/>
        <w:rPr>
          <w:rFonts w:ascii="Arial" w:hAnsi="Arial" w:hint="default"/>
        </w:rPr>
      </w:lvl>
    </w:lvlOverride>
  </w:num>
  <w:num w:numId="3">
    <w:abstractNumId w:val="32"/>
  </w:num>
  <w:num w:numId="4">
    <w:abstractNumId w:val="36"/>
  </w:num>
  <w:num w:numId="5">
    <w:abstractNumId w:val="2"/>
  </w:num>
  <w:num w:numId="6">
    <w:abstractNumId w:val="4"/>
  </w:num>
  <w:num w:numId="7">
    <w:abstractNumId w:val="30"/>
  </w:num>
  <w:num w:numId="8">
    <w:abstractNumId w:val="16"/>
  </w:num>
  <w:num w:numId="9">
    <w:abstractNumId w:val="39"/>
  </w:num>
  <w:num w:numId="10">
    <w:abstractNumId w:val="31"/>
  </w:num>
  <w:num w:numId="11">
    <w:abstractNumId w:val="23"/>
  </w:num>
  <w:num w:numId="12">
    <w:abstractNumId w:val="5"/>
  </w:num>
  <w:num w:numId="13">
    <w:abstractNumId w:val="3"/>
  </w:num>
  <w:num w:numId="14">
    <w:abstractNumId w:val="17"/>
  </w:num>
  <w:num w:numId="15">
    <w:abstractNumId w:val="8"/>
  </w:num>
  <w:num w:numId="16">
    <w:abstractNumId w:val="27"/>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8"/>
  </w:num>
  <w:num w:numId="21">
    <w:abstractNumId w:val="20"/>
  </w:num>
  <w:num w:numId="22">
    <w:abstractNumId w:val="6"/>
  </w:num>
  <w:num w:numId="23">
    <w:abstractNumId w:val="38"/>
  </w:num>
  <w:num w:numId="24">
    <w:abstractNumId w:val="19"/>
  </w:num>
  <w:num w:numId="25">
    <w:abstractNumId w:val="29"/>
  </w:num>
  <w:num w:numId="26">
    <w:abstractNumId w:val="12"/>
  </w:num>
  <w:num w:numId="27">
    <w:abstractNumId w:val="24"/>
  </w:num>
  <w:num w:numId="28">
    <w:abstractNumId w:val="37"/>
  </w:num>
  <w:num w:numId="29">
    <w:abstractNumId w:val="25"/>
  </w:num>
  <w:num w:numId="30">
    <w:abstractNumId w:val="33"/>
  </w:num>
  <w:num w:numId="31">
    <w:abstractNumId w:val="36"/>
    <w:lvlOverride w:ilvl="0">
      <w:startOverride w:val="1"/>
    </w:lvlOverride>
    <w:lvlOverride w:ilvl="1">
      <w:startOverride w:val="5"/>
    </w:lvlOverride>
    <w:lvlOverride w:ilvl="2">
      <w:startOverride w:val="40"/>
    </w:lvlOverride>
  </w:num>
  <w:num w:numId="32">
    <w:abstractNumId w:val="36"/>
    <w:lvlOverride w:ilvl="0">
      <w:startOverride w:val="1"/>
    </w:lvlOverride>
    <w:lvlOverride w:ilvl="1">
      <w:startOverride w:val="5"/>
    </w:lvlOverride>
    <w:lvlOverride w:ilvl="2">
      <w:startOverride w:val="41"/>
    </w:lvlOverride>
  </w:num>
  <w:num w:numId="33">
    <w:abstractNumId w:val="36"/>
    <w:lvlOverride w:ilvl="0">
      <w:startOverride w:val="1"/>
    </w:lvlOverride>
    <w:lvlOverride w:ilvl="1">
      <w:startOverride w:val="5"/>
    </w:lvlOverride>
    <w:lvlOverride w:ilvl="2">
      <w:startOverride w:val="41"/>
    </w:lvlOverride>
    <w:lvlOverride w:ilvl="3">
      <w:startOverride w:val="1"/>
    </w:lvlOverride>
  </w:num>
  <w:num w:numId="34">
    <w:abstractNumId w:val="36"/>
    <w:lvlOverride w:ilvl="0">
      <w:startOverride w:val="1"/>
    </w:lvlOverride>
    <w:lvlOverride w:ilvl="1">
      <w:startOverride w:val="5"/>
    </w:lvlOverride>
    <w:lvlOverride w:ilvl="2">
      <w:startOverride w:val="41"/>
    </w:lvlOverride>
    <w:lvlOverride w:ilvl="3">
      <w:startOverride w:val="1"/>
    </w:lvlOverride>
  </w:num>
  <w:num w:numId="35">
    <w:abstractNumId w:val="36"/>
    <w:lvlOverride w:ilvl="0">
      <w:startOverride w:val="1"/>
    </w:lvlOverride>
    <w:lvlOverride w:ilvl="1">
      <w:startOverride w:val="5"/>
    </w:lvlOverride>
    <w:lvlOverride w:ilvl="2">
      <w:startOverride w:val="41"/>
    </w:lvlOverride>
    <w:lvlOverride w:ilvl="3">
      <w:startOverride w:val="1"/>
    </w:lvlOverride>
  </w:num>
  <w:num w:numId="36">
    <w:abstractNumId w:val="36"/>
    <w:lvlOverride w:ilvl="0">
      <w:startOverride w:val="1"/>
    </w:lvlOverride>
    <w:lvlOverride w:ilvl="1">
      <w:startOverride w:val="5"/>
    </w:lvlOverride>
    <w:lvlOverride w:ilvl="2">
      <w:startOverride w:val="41"/>
    </w:lvlOverride>
    <w:lvlOverride w:ilvl="3">
      <w:startOverride w:val="1"/>
    </w:lvlOverride>
  </w:num>
  <w:num w:numId="37">
    <w:abstractNumId w:val="36"/>
    <w:lvlOverride w:ilvl="0">
      <w:startOverride w:val="1"/>
    </w:lvlOverride>
    <w:lvlOverride w:ilvl="1">
      <w:startOverride w:val="5"/>
    </w:lvlOverride>
    <w:lvlOverride w:ilvl="2">
      <w:startOverride w:val="41"/>
    </w:lvlOverride>
    <w:lvlOverride w:ilvl="3">
      <w:startOverride w:val="1"/>
    </w:lvlOverride>
  </w:num>
  <w:num w:numId="38">
    <w:abstractNumId w:val="9"/>
  </w:num>
  <w:num w:numId="39">
    <w:abstractNumId w:val="35"/>
  </w:num>
  <w:num w:numId="40">
    <w:abstractNumId w:val="11"/>
  </w:num>
  <w:num w:numId="41">
    <w:abstractNumId w:val="7"/>
  </w:num>
  <w:num w:numId="42">
    <w:abstractNumId w:val="26"/>
  </w:num>
  <w:num w:numId="43">
    <w:abstractNumId w:val="18"/>
  </w:num>
  <w:num w:numId="44">
    <w:abstractNumId w:val="15"/>
  </w:num>
  <w:num w:numId="45">
    <w:abstractNumId w:val="10"/>
  </w:num>
  <w:num w:numId="46">
    <w:abstractNumId w:val="14"/>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2"/>
  </w:num>
  <w:num w:numId="50">
    <w:abstractNumId w:val="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лексеев Олег Олегович">
    <w15:presenceInfo w15:providerId="AD" w15:userId="S-1-5-21-4145440588-3748527077-930658741-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ru-RU"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5A"/>
    <w:rsid w:val="00000B53"/>
    <w:rsid w:val="00000FFE"/>
    <w:rsid w:val="00001535"/>
    <w:rsid w:val="000017F6"/>
    <w:rsid w:val="00001818"/>
    <w:rsid w:val="000025EB"/>
    <w:rsid w:val="00003A58"/>
    <w:rsid w:val="00003C32"/>
    <w:rsid w:val="00005C42"/>
    <w:rsid w:val="00006B2A"/>
    <w:rsid w:val="00006EDB"/>
    <w:rsid w:val="00006FC0"/>
    <w:rsid w:val="00007322"/>
    <w:rsid w:val="0001012D"/>
    <w:rsid w:val="000102B8"/>
    <w:rsid w:val="00011A30"/>
    <w:rsid w:val="000122B6"/>
    <w:rsid w:val="00012ADB"/>
    <w:rsid w:val="0001309C"/>
    <w:rsid w:val="000130BF"/>
    <w:rsid w:val="00013110"/>
    <w:rsid w:val="000141EE"/>
    <w:rsid w:val="00014A7F"/>
    <w:rsid w:val="0001536A"/>
    <w:rsid w:val="00017CB5"/>
    <w:rsid w:val="00020BFF"/>
    <w:rsid w:val="00020C30"/>
    <w:rsid w:val="00021AE6"/>
    <w:rsid w:val="00021D92"/>
    <w:rsid w:val="00022C58"/>
    <w:rsid w:val="00025563"/>
    <w:rsid w:val="0002588E"/>
    <w:rsid w:val="00026B30"/>
    <w:rsid w:val="00027D1A"/>
    <w:rsid w:val="00027ED2"/>
    <w:rsid w:val="00027FAE"/>
    <w:rsid w:val="00030CB9"/>
    <w:rsid w:val="00030ED9"/>
    <w:rsid w:val="00032B0F"/>
    <w:rsid w:val="00032D19"/>
    <w:rsid w:val="00032DF2"/>
    <w:rsid w:val="00033633"/>
    <w:rsid w:val="00033721"/>
    <w:rsid w:val="00035B12"/>
    <w:rsid w:val="00035D50"/>
    <w:rsid w:val="0003664B"/>
    <w:rsid w:val="000368BD"/>
    <w:rsid w:val="00036D8B"/>
    <w:rsid w:val="000373C4"/>
    <w:rsid w:val="000402BF"/>
    <w:rsid w:val="0004089E"/>
    <w:rsid w:val="000409FC"/>
    <w:rsid w:val="00041B8D"/>
    <w:rsid w:val="00041EAC"/>
    <w:rsid w:val="00042FC6"/>
    <w:rsid w:val="00043175"/>
    <w:rsid w:val="0004436F"/>
    <w:rsid w:val="00044D90"/>
    <w:rsid w:val="00045386"/>
    <w:rsid w:val="0004596B"/>
    <w:rsid w:val="00045F71"/>
    <w:rsid w:val="00046280"/>
    <w:rsid w:val="00046C14"/>
    <w:rsid w:val="00047C2A"/>
    <w:rsid w:val="000512EE"/>
    <w:rsid w:val="00053242"/>
    <w:rsid w:val="000541BA"/>
    <w:rsid w:val="000548EF"/>
    <w:rsid w:val="0005541E"/>
    <w:rsid w:val="00056B55"/>
    <w:rsid w:val="00057023"/>
    <w:rsid w:val="0006426E"/>
    <w:rsid w:val="0006486A"/>
    <w:rsid w:val="00065838"/>
    <w:rsid w:val="000666E7"/>
    <w:rsid w:val="000678C4"/>
    <w:rsid w:val="00067E63"/>
    <w:rsid w:val="000701E0"/>
    <w:rsid w:val="00070345"/>
    <w:rsid w:val="0007224D"/>
    <w:rsid w:val="0007260A"/>
    <w:rsid w:val="00073BB7"/>
    <w:rsid w:val="00075ADF"/>
    <w:rsid w:val="00075C6D"/>
    <w:rsid w:val="0007634A"/>
    <w:rsid w:val="00077014"/>
    <w:rsid w:val="00077420"/>
    <w:rsid w:val="00080A3A"/>
    <w:rsid w:val="00081629"/>
    <w:rsid w:val="00081C16"/>
    <w:rsid w:val="000824CD"/>
    <w:rsid w:val="00084BD7"/>
    <w:rsid w:val="0008511B"/>
    <w:rsid w:val="00085DE4"/>
    <w:rsid w:val="000867C5"/>
    <w:rsid w:val="00086A9C"/>
    <w:rsid w:val="00086B43"/>
    <w:rsid w:val="0009024C"/>
    <w:rsid w:val="0009053D"/>
    <w:rsid w:val="000910DF"/>
    <w:rsid w:val="00091473"/>
    <w:rsid w:val="000917E2"/>
    <w:rsid w:val="0009308D"/>
    <w:rsid w:val="00093380"/>
    <w:rsid w:val="00094562"/>
    <w:rsid w:val="000945FF"/>
    <w:rsid w:val="0009485E"/>
    <w:rsid w:val="000959F1"/>
    <w:rsid w:val="00097224"/>
    <w:rsid w:val="000A06F8"/>
    <w:rsid w:val="000A0E0F"/>
    <w:rsid w:val="000A1718"/>
    <w:rsid w:val="000A1C0E"/>
    <w:rsid w:val="000A293C"/>
    <w:rsid w:val="000A3E1D"/>
    <w:rsid w:val="000A61EF"/>
    <w:rsid w:val="000A6C9F"/>
    <w:rsid w:val="000A7AC4"/>
    <w:rsid w:val="000B1872"/>
    <w:rsid w:val="000B1AB7"/>
    <w:rsid w:val="000B218C"/>
    <w:rsid w:val="000B2412"/>
    <w:rsid w:val="000B2637"/>
    <w:rsid w:val="000B44AA"/>
    <w:rsid w:val="000B4743"/>
    <w:rsid w:val="000B4BE2"/>
    <w:rsid w:val="000B4FB6"/>
    <w:rsid w:val="000B5817"/>
    <w:rsid w:val="000B5B6E"/>
    <w:rsid w:val="000B6419"/>
    <w:rsid w:val="000B67BE"/>
    <w:rsid w:val="000B67D8"/>
    <w:rsid w:val="000B6B4D"/>
    <w:rsid w:val="000B76BF"/>
    <w:rsid w:val="000B78E8"/>
    <w:rsid w:val="000C1164"/>
    <w:rsid w:val="000C1977"/>
    <w:rsid w:val="000C1C9F"/>
    <w:rsid w:val="000C1DED"/>
    <w:rsid w:val="000C1F02"/>
    <w:rsid w:val="000C23F7"/>
    <w:rsid w:val="000C256F"/>
    <w:rsid w:val="000C3603"/>
    <w:rsid w:val="000C399C"/>
    <w:rsid w:val="000C5E3F"/>
    <w:rsid w:val="000C6B19"/>
    <w:rsid w:val="000C6D88"/>
    <w:rsid w:val="000C6E6A"/>
    <w:rsid w:val="000C6EEF"/>
    <w:rsid w:val="000C7074"/>
    <w:rsid w:val="000C7A60"/>
    <w:rsid w:val="000D0CBF"/>
    <w:rsid w:val="000D0DD0"/>
    <w:rsid w:val="000D22DF"/>
    <w:rsid w:val="000D3D29"/>
    <w:rsid w:val="000D436D"/>
    <w:rsid w:val="000D43C5"/>
    <w:rsid w:val="000D4720"/>
    <w:rsid w:val="000D5469"/>
    <w:rsid w:val="000D7B95"/>
    <w:rsid w:val="000E023B"/>
    <w:rsid w:val="000E0BA1"/>
    <w:rsid w:val="000E2A9E"/>
    <w:rsid w:val="000E31A0"/>
    <w:rsid w:val="000E3448"/>
    <w:rsid w:val="000E3E5F"/>
    <w:rsid w:val="000E5200"/>
    <w:rsid w:val="000E6AFA"/>
    <w:rsid w:val="000E6F25"/>
    <w:rsid w:val="000E6F2F"/>
    <w:rsid w:val="000E7338"/>
    <w:rsid w:val="000E7385"/>
    <w:rsid w:val="000F001A"/>
    <w:rsid w:val="000F3F4F"/>
    <w:rsid w:val="000F572C"/>
    <w:rsid w:val="000F709F"/>
    <w:rsid w:val="00100145"/>
    <w:rsid w:val="001011B1"/>
    <w:rsid w:val="00101548"/>
    <w:rsid w:val="00102D94"/>
    <w:rsid w:val="00103FA7"/>
    <w:rsid w:val="00104986"/>
    <w:rsid w:val="00104AD3"/>
    <w:rsid w:val="00104B88"/>
    <w:rsid w:val="00110C8C"/>
    <w:rsid w:val="00111DFE"/>
    <w:rsid w:val="001120B1"/>
    <w:rsid w:val="001122EB"/>
    <w:rsid w:val="00113696"/>
    <w:rsid w:val="00114663"/>
    <w:rsid w:val="00114AA3"/>
    <w:rsid w:val="00115E2D"/>
    <w:rsid w:val="001160A1"/>
    <w:rsid w:val="00116B2E"/>
    <w:rsid w:val="001178C1"/>
    <w:rsid w:val="00117B65"/>
    <w:rsid w:val="00120CF0"/>
    <w:rsid w:val="00122537"/>
    <w:rsid w:val="00122960"/>
    <w:rsid w:val="00122A9C"/>
    <w:rsid w:val="00124A4F"/>
    <w:rsid w:val="00125645"/>
    <w:rsid w:val="00127548"/>
    <w:rsid w:val="001309FF"/>
    <w:rsid w:val="00130F7F"/>
    <w:rsid w:val="001313B9"/>
    <w:rsid w:val="00131BB2"/>
    <w:rsid w:val="00133E46"/>
    <w:rsid w:val="00136364"/>
    <w:rsid w:val="0013667D"/>
    <w:rsid w:val="0013685B"/>
    <w:rsid w:val="0014017D"/>
    <w:rsid w:val="00140B02"/>
    <w:rsid w:val="00140E4A"/>
    <w:rsid w:val="00142118"/>
    <w:rsid w:val="00143BEF"/>
    <w:rsid w:val="00143DCB"/>
    <w:rsid w:val="00143E22"/>
    <w:rsid w:val="00143F5A"/>
    <w:rsid w:val="0014445A"/>
    <w:rsid w:val="00145995"/>
    <w:rsid w:val="00146022"/>
    <w:rsid w:val="00146E1A"/>
    <w:rsid w:val="001471A1"/>
    <w:rsid w:val="00147572"/>
    <w:rsid w:val="00150DD5"/>
    <w:rsid w:val="00151197"/>
    <w:rsid w:val="001521AE"/>
    <w:rsid w:val="0015242C"/>
    <w:rsid w:val="0015377D"/>
    <w:rsid w:val="00153DC9"/>
    <w:rsid w:val="0015490D"/>
    <w:rsid w:val="00154A7A"/>
    <w:rsid w:val="00155189"/>
    <w:rsid w:val="00156C9B"/>
    <w:rsid w:val="00157662"/>
    <w:rsid w:val="001600D7"/>
    <w:rsid w:val="00160D25"/>
    <w:rsid w:val="00160F59"/>
    <w:rsid w:val="00160F92"/>
    <w:rsid w:val="00161F4D"/>
    <w:rsid w:val="00162BD0"/>
    <w:rsid w:val="00163284"/>
    <w:rsid w:val="00163D54"/>
    <w:rsid w:val="00164A64"/>
    <w:rsid w:val="00164BDF"/>
    <w:rsid w:val="001651F8"/>
    <w:rsid w:val="00165317"/>
    <w:rsid w:val="00165359"/>
    <w:rsid w:val="00165A6A"/>
    <w:rsid w:val="00165D5C"/>
    <w:rsid w:val="0016612A"/>
    <w:rsid w:val="001665D2"/>
    <w:rsid w:val="00167501"/>
    <w:rsid w:val="001721DB"/>
    <w:rsid w:val="00172EC7"/>
    <w:rsid w:val="00172F48"/>
    <w:rsid w:val="0017416E"/>
    <w:rsid w:val="00175614"/>
    <w:rsid w:val="00175EC3"/>
    <w:rsid w:val="00177111"/>
    <w:rsid w:val="001779CA"/>
    <w:rsid w:val="001809E1"/>
    <w:rsid w:val="00180A7B"/>
    <w:rsid w:val="0018234A"/>
    <w:rsid w:val="00182841"/>
    <w:rsid w:val="00182F18"/>
    <w:rsid w:val="00185513"/>
    <w:rsid w:val="00186E20"/>
    <w:rsid w:val="00187208"/>
    <w:rsid w:val="001873C5"/>
    <w:rsid w:val="00193310"/>
    <w:rsid w:val="00195D47"/>
    <w:rsid w:val="00195D75"/>
    <w:rsid w:val="001977C0"/>
    <w:rsid w:val="001979A3"/>
    <w:rsid w:val="00197ECE"/>
    <w:rsid w:val="001A131C"/>
    <w:rsid w:val="001A1797"/>
    <w:rsid w:val="001A1900"/>
    <w:rsid w:val="001A1A5D"/>
    <w:rsid w:val="001A2CD7"/>
    <w:rsid w:val="001A4B23"/>
    <w:rsid w:val="001A4F50"/>
    <w:rsid w:val="001A5B72"/>
    <w:rsid w:val="001A6031"/>
    <w:rsid w:val="001A71F9"/>
    <w:rsid w:val="001A790F"/>
    <w:rsid w:val="001A7F02"/>
    <w:rsid w:val="001B0D78"/>
    <w:rsid w:val="001B139A"/>
    <w:rsid w:val="001B1819"/>
    <w:rsid w:val="001B1A4F"/>
    <w:rsid w:val="001B1C9B"/>
    <w:rsid w:val="001B22CE"/>
    <w:rsid w:val="001B30AB"/>
    <w:rsid w:val="001B5C98"/>
    <w:rsid w:val="001B67F9"/>
    <w:rsid w:val="001B6D25"/>
    <w:rsid w:val="001B7013"/>
    <w:rsid w:val="001C02D9"/>
    <w:rsid w:val="001C1D19"/>
    <w:rsid w:val="001C2364"/>
    <w:rsid w:val="001C47AA"/>
    <w:rsid w:val="001C4A6A"/>
    <w:rsid w:val="001C5AC9"/>
    <w:rsid w:val="001C6817"/>
    <w:rsid w:val="001C6F58"/>
    <w:rsid w:val="001C72AB"/>
    <w:rsid w:val="001D02B0"/>
    <w:rsid w:val="001D0C24"/>
    <w:rsid w:val="001D10ED"/>
    <w:rsid w:val="001D491D"/>
    <w:rsid w:val="001D531B"/>
    <w:rsid w:val="001D6A8A"/>
    <w:rsid w:val="001E0045"/>
    <w:rsid w:val="001E0136"/>
    <w:rsid w:val="001E0455"/>
    <w:rsid w:val="001E0A63"/>
    <w:rsid w:val="001E161B"/>
    <w:rsid w:val="001E1F0E"/>
    <w:rsid w:val="001E27E3"/>
    <w:rsid w:val="001E2B21"/>
    <w:rsid w:val="001E384A"/>
    <w:rsid w:val="001E3FBB"/>
    <w:rsid w:val="001E4AE4"/>
    <w:rsid w:val="001E57F4"/>
    <w:rsid w:val="001E61CE"/>
    <w:rsid w:val="001E6738"/>
    <w:rsid w:val="001E7D1A"/>
    <w:rsid w:val="001E7E2C"/>
    <w:rsid w:val="001F09EA"/>
    <w:rsid w:val="001F0A0D"/>
    <w:rsid w:val="001F1471"/>
    <w:rsid w:val="001F14C6"/>
    <w:rsid w:val="001F1805"/>
    <w:rsid w:val="001F1812"/>
    <w:rsid w:val="001F3150"/>
    <w:rsid w:val="001F3238"/>
    <w:rsid w:val="001F3DEF"/>
    <w:rsid w:val="001F55D2"/>
    <w:rsid w:val="001F61AD"/>
    <w:rsid w:val="001F6206"/>
    <w:rsid w:val="001F68E3"/>
    <w:rsid w:val="001F6D3B"/>
    <w:rsid w:val="002003BF"/>
    <w:rsid w:val="00200618"/>
    <w:rsid w:val="00200ACB"/>
    <w:rsid w:val="00201909"/>
    <w:rsid w:val="00201B32"/>
    <w:rsid w:val="00202745"/>
    <w:rsid w:val="00203BE3"/>
    <w:rsid w:val="0020403A"/>
    <w:rsid w:val="0020429F"/>
    <w:rsid w:val="00204475"/>
    <w:rsid w:val="00204932"/>
    <w:rsid w:val="002058AD"/>
    <w:rsid w:val="00206053"/>
    <w:rsid w:val="002076C0"/>
    <w:rsid w:val="002078F0"/>
    <w:rsid w:val="00211C63"/>
    <w:rsid w:val="002123EA"/>
    <w:rsid w:val="002127F1"/>
    <w:rsid w:val="00213EAB"/>
    <w:rsid w:val="00213EDF"/>
    <w:rsid w:val="0021413F"/>
    <w:rsid w:val="0021440F"/>
    <w:rsid w:val="00214B48"/>
    <w:rsid w:val="00216E30"/>
    <w:rsid w:val="0022232B"/>
    <w:rsid w:val="002227D5"/>
    <w:rsid w:val="0022286D"/>
    <w:rsid w:val="002229BC"/>
    <w:rsid w:val="002230AF"/>
    <w:rsid w:val="002239E5"/>
    <w:rsid w:val="00223E45"/>
    <w:rsid w:val="00223F00"/>
    <w:rsid w:val="00223FD4"/>
    <w:rsid w:val="002240A0"/>
    <w:rsid w:val="002248EE"/>
    <w:rsid w:val="00224BA6"/>
    <w:rsid w:val="002257FA"/>
    <w:rsid w:val="00225A77"/>
    <w:rsid w:val="00231715"/>
    <w:rsid w:val="00231C0E"/>
    <w:rsid w:val="002320B6"/>
    <w:rsid w:val="0023235B"/>
    <w:rsid w:val="00232BAB"/>
    <w:rsid w:val="00232D30"/>
    <w:rsid w:val="0023444A"/>
    <w:rsid w:val="00234E25"/>
    <w:rsid w:val="00235D5A"/>
    <w:rsid w:val="00235D6C"/>
    <w:rsid w:val="0023729B"/>
    <w:rsid w:val="00237FBF"/>
    <w:rsid w:val="00240385"/>
    <w:rsid w:val="00240E51"/>
    <w:rsid w:val="002413FD"/>
    <w:rsid w:val="002427E0"/>
    <w:rsid w:val="00242D27"/>
    <w:rsid w:val="00244845"/>
    <w:rsid w:val="00244E8A"/>
    <w:rsid w:val="002458BF"/>
    <w:rsid w:val="00246E6C"/>
    <w:rsid w:val="00246EE7"/>
    <w:rsid w:val="00250B89"/>
    <w:rsid w:val="0025100F"/>
    <w:rsid w:val="00251403"/>
    <w:rsid w:val="002516F3"/>
    <w:rsid w:val="00251891"/>
    <w:rsid w:val="0025195E"/>
    <w:rsid w:val="00251F04"/>
    <w:rsid w:val="002521A5"/>
    <w:rsid w:val="00253F70"/>
    <w:rsid w:val="00254627"/>
    <w:rsid w:val="002558D9"/>
    <w:rsid w:val="0025663C"/>
    <w:rsid w:val="00257C11"/>
    <w:rsid w:val="0026025B"/>
    <w:rsid w:val="0026071E"/>
    <w:rsid w:val="002627B0"/>
    <w:rsid w:val="00262A9A"/>
    <w:rsid w:val="002651DD"/>
    <w:rsid w:val="002651EF"/>
    <w:rsid w:val="00267378"/>
    <w:rsid w:val="00271236"/>
    <w:rsid w:val="002726E2"/>
    <w:rsid w:val="002726F0"/>
    <w:rsid w:val="00274911"/>
    <w:rsid w:val="00275DB0"/>
    <w:rsid w:val="0027686C"/>
    <w:rsid w:val="00276DFB"/>
    <w:rsid w:val="0027773F"/>
    <w:rsid w:val="00277E01"/>
    <w:rsid w:val="00280ABE"/>
    <w:rsid w:val="00281CF4"/>
    <w:rsid w:val="002821A1"/>
    <w:rsid w:val="00282924"/>
    <w:rsid w:val="00282A88"/>
    <w:rsid w:val="002841CF"/>
    <w:rsid w:val="002854FF"/>
    <w:rsid w:val="0028666E"/>
    <w:rsid w:val="00290076"/>
    <w:rsid w:val="00290CF7"/>
    <w:rsid w:val="00291B29"/>
    <w:rsid w:val="002925F0"/>
    <w:rsid w:val="00292B74"/>
    <w:rsid w:val="00292C6D"/>
    <w:rsid w:val="00293633"/>
    <w:rsid w:val="002943CB"/>
    <w:rsid w:val="00296F70"/>
    <w:rsid w:val="002971F5"/>
    <w:rsid w:val="002A03D8"/>
    <w:rsid w:val="002A28A6"/>
    <w:rsid w:val="002A2F66"/>
    <w:rsid w:val="002A3F50"/>
    <w:rsid w:val="002A6803"/>
    <w:rsid w:val="002A7ABA"/>
    <w:rsid w:val="002A7BCA"/>
    <w:rsid w:val="002B0E22"/>
    <w:rsid w:val="002B1321"/>
    <w:rsid w:val="002B325E"/>
    <w:rsid w:val="002B3298"/>
    <w:rsid w:val="002B35BA"/>
    <w:rsid w:val="002B4594"/>
    <w:rsid w:val="002B4DE1"/>
    <w:rsid w:val="002C0E90"/>
    <w:rsid w:val="002C14AA"/>
    <w:rsid w:val="002C2825"/>
    <w:rsid w:val="002C2870"/>
    <w:rsid w:val="002C2EE8"/>
    <w:rsid w:val="002C33F1"/>
    <w:rsid w:val="002C410E"/>
    <w:rsid w:val="002C4CFD"/>
    <w:rsid w:val="002C4D11"/>
    <w:rsid w:val="002C5AF5"/>
    <w:rsid w:val="002C5E30"/>
    <w:rsid w:val="002C7760"/>
    <w:rsid w:val="002D0157"/>
    <w:rsid w:val="002D0AA4"/>
    <w:rsid w:val="002D21FE"/>
    <w:rsid w:val="002D2A41"/>
    <w:rsid w:val="002D3DED"/>
    <w:rsid w:val="002D4513"/>
    <w:rsid w:val="002D5251"/>
    <w:rsid w:val="002D5EFB"/>
    <w:rsid w:val="002D770B"/>
    <w:rsid w:val="002D79C5"/>
    <w:rsid w:val="002E1045"/>
    <w:rsid w:val="002E1462"/>
    <w:rsid w:val="002E1CDB"/>
    <w:rsid w:val="002E231D"/>
    <w:rsid w:val="002E23E4"/>
    <w:rsid w:val="002E2905"/>
    <w:rsid w:val="002E2E5C"/>
    <w:rsid w:val="002E4B42"/>
    <w:rsid w:val="002E4FBE"/>
    <w:rsid w:val="002E5538"/>
    <w:rsid w:val="002E5E89"/>
    <w:rsid w:val="002E7CEB"/>
    <w:rsid w:val="002E7F0C"/>
    <w:rsid w:val="002E7FC9"/>
    <w:rsid w:val="002F0A65"/>
    <w:rsid w:val="002F2D57"/>
    <w:rsid w:val="002F2E8D"/>
    <w:rsid w:val="002F50DB"/>
    <w:rsid w:val="002F5518"/>
    <w:rsid w:val="002F595D"/>
    <w:rsid w:val="002F5F36"/>
    <w:rsid w:val="002F60F1"/>
    <w:rsid w:val="002F61F4"/>
    <w:rsid w:val="002F727F"/>
    <w:rsid w:val="002F74E7"/>
    <w:rsid w:val="002F7F56"/>
    <w:rsid w:val="003006AF"/>
    <w:rsid w:val="0030112D"/>
    <w:rsid w:val="00301CB3"/>
    <w:rsid w:val="00302681"/>
    <w:rsid w:val="00302931"/>
    <w:rsid w:val="00302C08"/>
    <w:rsid w:val="003046F3"/>
    <w:rsid w:val="0030489A"/>
    <w:rsid w:val="003066E6"/>
    <w:rsid w:val="00306B12"/>
    <w:rsid w:val="00307EBF"/>
    <w:rsid w:val="00310DB2"/>
    <w:rsid w:val="00311275"/>
    <w:rsid w:val="003112FB"/>
    <w:rsid w:val="00311335"/>
    <w:rsid w:val="00311D95"/>
    <w:rsid w:val="00312250"/>
    <w:rsid w:val="00312AF0"/>
    <w:rsid w:val="00313810"/>
    <w:rsid w:val="003138E5"/>
    <w:rsid w:val="00313901"/>
    <w:rsid w:val="00315E74"/>
    <w:rsid w:val="00316585"/>
    <w:rsid w:val="00316752"/>
    <w:rsid w:val="00316860"/>
    <w:rsid w:val="00317601"/>
    <w:rsid w:val="00317F9E"/>
    <w:rsid w:val="0032082C"/>
    <w:rsid w:val="00320F45"/>
    <w:rsid w:val="0032145A"/>
    <w:rsid w:val="00321474"/>
    <w:rsid w:val="00322B0F"/>
    <w:rsid w:val="003239EE"/>
    <w:rsid w:val="00323AED"/>
    <w:rsid w:val="00323D04"/>
    <w:rsid w:val="003240FE"/>
    <w:rsid w:val="00324709"/>
    <w:rsid w:val="00324B71"/>
    <w:rsid w:val="0032519B"/>
    <w:rsid w:val="00325BB0"/>
    <w:rsid w:val="003266EE"/>
    <w:rsid w:val="00326D61"/>
    <w:rsid w:val="0033086B"/>
    <w:rsid w:val="003308A7"/>
    <w:rsid w:val="003318A3"/>
    <w:rsid w:val="00331A85"/>
    <w:rsid w:val="00331CAE"/>
    <w:rsid w:val="00332247"/>
    <w:rsid w:val="00333071"/>
    <w:rsid w:val="00333261"/>
    <w:rsid w:val="003333E5"/>
    <w:rsid w:val="00334449"/>
    <w:rsid w:val="003344CF"/>
    <w:rsid w:val="00334738"/>
    <w:rsid w:val="00335475"/>
    <w:rsid w:val="00335CEA"/>
    <w:rsid w:val="00336459"/>
    <w:rsid w:val="00336D44"/>
    <w:rsid w:val="00336D9C"/>
    <w:rsid w:val="00342174"/>
    <w:rsid w:val="00342C78"/>
    <w:rsid w:val="00345053"/>
    <w:rsid w:val="003464A0"/>
    <w:rsid w:val="0034689D"/>
    <w:rsid w:val="00346D2C"/>
    <w:rsid w:val="003503B3"/>
    <w:rsid w:val="00350416"/>
    <w:rsid w:val="00350EB6"/>
    <w:rsid w:val="0035169D"/>
    <w:rsid w:val="00352787"/>
    <w:rsid w:val="00354A33"/>
    <w:rsid w:val="003554E9"/>
    <w:rsid w:val="00355B5A"/>
    <w:rsid w:val="00355E27"/>
    <w:rsid w:val="003560D6"/>
    <w:rsid w:val="00356221"/>
    <w:rsid w:val="003565B9"/>
    <w:rsid w:val="00356A50"/>
    <w:rsid w:val="00356DAC"/>
    <w:rsid w:val="0036308A"/>
    <w:rsid w:val="0037086F"/>
    <w:rsid w:val="00372873"/>
    <w:rsid w:val="00373975"/>
    <w:rsid w:val="003749EA"/>
    <w:rsid w:val="00376B36"/>
    <w:rsid w:val="00376B4C"/>
    <w:rsid w:val="00377774"/>
    <w:rsid w:val="00377C8A"/>
    <w:rsid w:val="00377E73"/>
    <w:rsid w:val="00380370"/>
    <w:rsid w:val="003805FF"/>
    <w:rsid w:val="0038086F"/>
    <w:rsid w:val="003811B3"/>
    <w:rsid w:val="00381BEE"/>
    <w:rsid w:val="003826F1"/>
    <w:rsid w:val="00382DCA"/>
    <w:rsid w:val="00382F87"/>
    <w:rsid w:val="0038567A"/>
    <w:rsid w:val="003873F0"/>
    <w:rsid w:val="00387717"/>
    <w:rsid w:val="00387739"/>
    <w:rsid w:val="003905BA"/>
    <w:rsid w:val="00390F18"/>
    <w:rsid w:val="00391771"/>
    <w:rsid w:val="003922DE"/>
    <w:rsid w:val="003925D2"/>
    <w:rsid w:val="00392644"/>
    <w:rsid w:val="003927CD"/>
    <w:rsid w:val="0039293E"/>
    <w:rsid w:val="00392B36"/>
    <w:rsid w:val="0039444D"/>
    <w:rsid w:val="00394F81"/>
    <w:rsid w:val="003950FC"/>
    <w:rsid w:val="0039518A"/>
    <w:rsid w:val="0039593A"/>
    <w:rsid w:val="003A1E86"/>
    <w:rsid w:val="003A22F3"/>
    <w:rsid w:val="003A23FE"/>
    <w:rsid w:val="003A2952"/>
    <w:rsid w:val="003A2EBA"/>
    <w:rsid w:val="003A44AF"/>
    <w:rsid w:val="003A504C"/>
    <w:rsid w:val="003A548D"/>
    <w:rsid w:val="003A57AA"/>
    <w:rsid w:val="003A5B39"/>
    <w:rsid w:val="003A5B90"/>
    <w:rsid w:val="003A7AE3"/>
    <w:rsid w:val="003B0721"/>
    <w:rsid w:val="003B1064"/>
    <w:rsid w:val="003B1A54"/>
    <w:rsid w:val="003B2C6A"/>
    <w:rsid w:val="003B3632"/>
    <w:rsid w:val="003B51EA"/>
    <w:rsid w:val="003B5A56"/>
    <w:rsid w:val="003B5BCF"/>
    <w:rsid w:val="003B63A8"/>
    <w:rsid w:val="003C0753"/>
    <w:rsid w:val="003C1CE2"/>
    <w:rsid w:val="003C2DEF"/>
    <w:rsid w:val="003C42C8"/>
    <w:rsid w:val="003C5EDD"/>
    <w:rsid w:val="003C65BD"/>
    <w:rsid w:val="003C6EEF"/>
    <w:rsid w:val="003C76DB"/>
    <w:rsid w:val="003D16D8"/>
    <w:rsid w:val="003D1D8D"/>
    <w:rsid w:val="003D59C1"/>
    <w:rsid w:val="003E08DE"/>
    <w:rsid w:val="003E1F3C"/>
    <w:rsid w:val="003E3131"/>
    <w:rsid w:val="003E35FE"/>
    <w:rsid w:val="003E4690"/>
    <w:rsid w:val="003E4A21"/>
    <w:rsid w:val="003E5DCF"/>
    <w:rsid w:val="003E5FA1"/>
    <w:rsid w:val="003E6AA5"/>
    <w:rsid w:val="003F00D9"/>
    <w:rsid w:val="003F118B"/>
    <w:rsid w:val="003F3681"/>
    <w:rsid w:val="003F3A8B"/>
    <w:rsid w:val="003F3AC9"/>
    <w:rsid w:val="003F4229"/>
    <w:rsid w:val="003F4916"/>
    <w:rsid w:val="003F4EE1"/>
    <w:rsid w:val="003F567C"/>
    <w:rsid w:val="003F781D"/>
    <w:rsid w:val="003F7CC5"/>
    <w:rsid w:val="00400E29"/>
    <w:rsid w:val="00401A64"/>
    <w:rsid w:val="00402109"/>
    <w:rsid w:val="00402D73"/>
    <w:rsid w:val="00402FA7"/>
    <w:rsid w:val="004035BA"/>
    <w:rsid w:val="004043B4"/>
    <w:rsid w:val="00404E44"/>
    <w:rsid w:val="004052F7"/>
    <w:rsid w:val="004053C7"/>
    <w:rsid w:val="00406575"/>
    <w:rsid w:val="00410978"/>
    <w:rsid w:val="00410AEA"/>
    <w:rsid w:val="00412182"/>
    <w:rsid w:val="0041513C"/>
    <w:rsid w:val="00415DB6"/>
    <w:rsid w:val="0041662A"/>
    <w:rsid w:val="004167B8"/>
    <w:rsid w:val="00416BC5"/>
    <w:rsid w:val="00416E69"/>
    <w:rsid w:val="004175C5"/>
    <w:rsid w:val="00417D5A"/>
    <w:rsid w:val="00417E90"/>
    <w:rsid w:val="004204BF"/>
    <w:rsid w:val="00420798"/>
    <w:rsid w:val="00421626"/>
    <w:rsid w:val="004219E6"/>
    <w:rsid w:val="00422998"/>
    <w:rsid w:val="004236DE"/>
    <w:rsid w:val="00425750"/>
    <w:rsid w:val="00426CB9"/>
    <w:rsid w:val="00427211"/>
    <w:rsid w:val="00430850"/>
    <w:rsid w:val="00430C99"/>
    <w:rsid w:val="00431EF0"/>
    <w:rsid w:val="00434073"/>
    <w:rsid w:val="00436232"/>
    <w:rsid w:val="00436446"/>
    <w:rsid w:val="004371FD"/>
    <w:rsid w:val="00437C52"/>
    <w:rsid w:val="00440019"/>
    <w:rsid w:val="00440A01"/>
    <w:rsid w:val="004428FA"/>
    <w:rsid w:val="004429D6"/>
    <w:rsid w:val="00443824"/>
    <w:rsid w:val="00444DD5"/>
    <w:rsid w:val="00444E12"/>
    <w:rsid w:val="00445080"/>
    <w:rsid w:val="00445FC3"/>
    <w:rsid w:val="00446343"/>
    <w:rsid w:val="00447C25"/>
    <w:rsid w:val="00450799"/>
    <w:rsid w:val="004508D5"/>
    <w:rsid w:val="00450E53"/>
    <w:rsid w:val="00450E9E"/>
    <w:rsid w:val="00450F9F"/>
    <w:rsid w:val="004512FC"/>
    <w:rsid w:val="0045186C"/>
    <w:rsid w:val="00453157"/>
    <w:rsid w:val="004543F5"/>
    <w:rsid w:val="00454D3F"/>
    <w:rsid w:val="00454DE8"/>
    <w:rsid w:val="00456300"/>
    <w:rsid w:val="00456576"/>
    <w:rsid w:val="0045669D"/>
    <w:rsid w:val="00457E72"/>
    <w:rsid w:val="0046001D"/>
    <w:rsid w:val="00460302"/>
    <w:rsid w:val="0046086D"/>
    <w:rsid w:val="00460C27"/>
    <w:rsid w:val="004612CB"/>
    <w:rsid w:val="004612D5"/>
    <w:rsid w:val="00461AF3"/>
    <w:rsid w:val="004623BC"/>
    <w:rsid w:val="00462976"/>
    <w:rsid w:val="00462AFA"/>
    <w:rsid w:val="00462F31"/>
    <w:rsid w:val="004637FA"/>
    <w:rsid w:val="00464158"/>
    <w:rsid w:val="004653B3"/>
    <w:rsid w:val="00466543"/>
    <w:rsid w:val="004669C5"/>
    <w:rsid w:val="004676D9"/>
    <w:rsid w:val="00470CDB"/>
    <w:rsid w:val="00471697"/>
    <w:rsid w:val="0047169E"/>
    <w:rsid w:val="00472156"/>
    <w:rsid w:val="00472295"/>
    <w:rsid w:val="00472897"/>
    <w:rsid w:val="00473224"/>
    <w:rsid w:val="00474395"/>
    <w:rsid w:val="00475055"/>
    <w:rsid w:val="00477553"/>
    <w:rsid w:val="004801EA"/>
    <w:rsid w:val="004814FF"/>
    <w:rsid w:val="0048163E"/>
    <w:rsid w:val="004822B1"/>
    <w:rsid w:val="00482341"/>
    <w:rsid w:val="004829B2"/>
    <w:rsid w:val="00482F94"/>
    <w:rsid w:val="00483567"/>
    <w:rsid w:val="004839B0"/>
    <w:rsid w:val="00484789"/>
    <w:rsid w:val="004857A1"/>
    <w:rsid w:val="00485F05"/>
    <w:rsid w:val="0048647B"/>
    <w:rsid w:val="00486643"/>
    <w:rsid w:val="004876C0"/>
    <w:rsid w:val="004877EC"/>
    <w:rsid w:val="004903FD"/>
    <w:rsid w:val="0049053A"/>
    <w:rsid w:val="0049068D"/>
    <w:rsid w:val="0049246C"/>
    <w:rsid w:val="0049254B"/>
    <w:rsid w:val="0049335D"/>
    <w:rsid w:val="004940F9"/>
    <w:rsid w:val="004947A9"/>
    <w:rsid w:val="00495492"/>
    <w:rsid w:val="004959D1"/>
    <w:rsid w:val="00495F79"/>
    <w:rsid w:val="004964D4"/>
    <w:rsid w:val="004965D4"/>
    <w:rsid w:val="00496CF6"/>
    <w:rsid w:val="004976C4"/>
    <w:rsid w:val="00497DF8"/>
    <w:rsid w:val="004A0621"/>
    <w:rsid w:val="004A085B"/>
    <w:rsid w:val="004A0B3D"/>
    <w:rsid w:val="004A265D"/>
    <w:rsid w:val="004A2EFC"/>
    <w:rsid w:val="004A312A"/>
    <w:rsid w:val="004A3ED0"/>
    <w:rsid w:val="004A4F29"/>
    <w:rsid w:val="004A58B6"/>
    <w:rsid w:val="004A5C6A"/>
    <w:rsid w:val="004A5F07"/>
    <w:rsid w:val="004A6CA2"/>
    <w:rsid w:val="004B017A"/>
    <w:rsid w:val="004B13D0"/>
    <w:rsid w:val="004B176B"/>
    <w:rsid w:val="004B19D8"/>
    <w:rsid w:val="004B3C4E"/>
    <w:rsid w:val="004B449B"/>
    <w:rsid w:val="004B6452"/>
    <w:rsid w:val="004B764B"/>
    <w:rsid w:val="004C1D7A"/>
    <w:rsid w:val="004C2337"/>
    <w:rsid w:val="004C2F9E"/>
    <w:rsid w:val="004C4AC6"/>
    <w:rsid w:val="004C521B"/>
    <w:rsid w:val="004C5220"/>
    <w:rsid w:val="004C5928"/>
    <w:rsid w:val="004C68D3"/>
    <w:rsid w:val="004C702B"/>
    <w:rsid w:val="004D06B9"/>
    <w:rsid w:val="004D085E"/>
    <w:rsid w:val="004D0D24"/>
    <w:rsid w:val="004D104D"/>
    <w:rsid w:val="004D1CD0"/>
    <w:rsid w:val="004D2155"/>
    <w:rsid w:val="004D38DB"/>
    <w:rsid w:val="004D4A49"/>
    <w:rsid w:val="004D520D"/>
    <w:rsid w:val="004D6BE2"/>
    <w:rsid w:val="004E0706"/>
    <w:rsid w:val="004E0F06"/>
    <w:rsid w:val="004E1B84"/>
    <w:rsid w:val="004E2176"/>
    <w:rsid w:val="004E2301"/>
    <w:rsid w:val="004E3686"/>
    <w:rsid w:val="004E3F83"/>
    <w:rsid w:val="004E42EA"/>
    <w:rsid w:val="004E449C"/>
    <w:rsid w:val="004E5122"/>
    <w:rsid w:val="004E5660"/>
    <w:rsid w:val="004E64D6"/>
    <w:rsid w:val="004E6E0E"/>
    <w:rsid w:val="004E6EE5"/>
    <w:rsid w:val="004E7C22"/>
    <w:rsid w:val="004F090E"/>
    <w:rsid w:val="004F140A"/>
    <w:rsid w:val="004F1B31"/>
    <w:rsid w:val="004F27BD"/>
    <w:rsid w:val="004F2C4F"/>
    <w:rsid w:val="004F3A24"/>
    <w:rsid w:val="004F3C32"/>
    <w:rsid w:val="004F3CFD"/>
    <w:rsid w:val="004F433F"/>
    <w:rsid w:val="004F5465"/>
    <w:rsid w:val="004F69AD"/>
    <w:rsid w:val="004F6E0F"/>
    <w:rsid w:val="004F7684"/>
    <w:rsid w:val="004F76E3"/>
    <w:rsid w:val="005009DF"/>
    <w:rsid w:val="00500A3A"/>
    <w:rsid w:val="00500EC6"/>
    <w:rsid w:val="0050102D"/>
    <w:rsid w:val="0050131F"/>
    <w:rsid w:val="00501825"/>
    <w:rsid w:val="00502D9B"/>
    <w:rsid w:val="00504E1C"/>
    <w:rsid w:val="00505E0D"/>
    <w:rsid w:val="0050703E"/>
    <w:rsid w:val="005078CA"/>
    <w:rsid w:val="005118D3"/>
    <w:rsid w:val="00511BC5"/>
    <w:rsid w:val="00511E09"/>
    <w:rsid w:val="005132F2"/>
    <w:rsid w:val="00515167"/>
    <w:rsid w:val="005156E8"/>
    <w:rsid w:val="005159E3"/>
    <w:rsid w:val="00515B80"/>
    <w:rsid w:val="005172BF"/>
    <w:rsid w:val="00517D2A"/>
    <w:rsid w:val="00520020"/>
    <w:rsid w:val="005210E5"/>
    <w:rsid w:val="00521A9E"/>
    <w:rsid w:val="005227F8"/>
    <w:rsid w:val="00523286"/>
    <w:rsid w:val="00523336"/>
    <w:rsid w:val="00523381"/>
    <w:rsid w:val="005239AF"/>
    <w:rsid w:val="0052460D"/>
    <w:rsid w:val="005250B3"/>
    <w:rsid w:val="00525395"/>
    <w:rsid w:val="00525A96"/>
    <w:rsid w:val="00525EE5"/>
    <w:rsid w:val="00527666"/>
    <w:rsid w:val="00527BB4"/>
    <w:rsid w:val="00527D2D"/>
    <w:rsid w:val="00530C3A"/>
    <w:rsid w:val="00530D8A"/>
    <w:rsid w:val="00531FBF"/>
    <w:rsid w:val="0053340B"/>
    <w:rsid w:val="005348BC"/>
    <w:rsid w:val="00534B38"/>
    <w:rsid w:val="00534B82"/>
    <w:rsid w:val="00534C39"/>
    <w:rsid w:val="0053546B"/>
    <w:rsid w:val="00535EB8"/>
    <w:rsid w:val="005364B8"/>
    <w:rsid w:val="00536BB5"/>
    <w:rsid w:val="00536C5B"/>
    <w:rsid w:val="005374B0"/>
    <w:rsid w:val="00540C7E"/>
    <w:rsid w:val="0054110E"/>
    <w:rsid w:val="00541FDA"/>
    <w:rsid w:val="005427AE"/>
    <w:rsid w:val="00543BC4"/>
    <w:rsid w:val="005441C4"/>
    <w:rsid w:val="00545C5E"/>
    <w:rsid w:val="00546403"/>
    <w:rsid w:val="005464D1"/>
    <w:rsid w:val="005466B0"/>
    <w:rsid w:val="00546DF0"/>
    <w:rsid w:val="00546E4B"/>
    <w:rsid w:val="005470AA"/>
    <w:rsid w:val="005471BC"/>
    <w:rsid w:val="0054776D"/>
    <w:rsid w:val="005479B3"/>
    <w:rsid w:val="005503A0"/>
    <w:rsid w:val="00550B1B"/>
    <w:rsid w:val="00552605"/>
    <w:rsid w:val="0055363E"/>
    <w:rsid w:val="0055379F"/>
    <w:rsid w:val="00555772"/>
    <w:rsid w:val="00555AE7"/>
    <w:rsid w:val="00555D70"/>
    <w:rsid w:val="00561E0B"/>
    <w:rsid w:val="00562094"/>
    <w:rsid w:val="005630CC"/>
    <w:rsid w:val="005632DC"/>
    <w:rsid w:val="0056331E"/>
    <w:rsid w:val="0056365E"/>
    <w:rsid w:val="005647D0"/>
    <w:rsid w:val="00564E70"/>
    <w:rsid w:val="00565E0F"/>
    <w:rsid w:val="00565FFA"/>
    <w:rsid w:val="00567493"/>
    <w:rsid w:val="0056756F"/>
    <w:rsid w:val="005675FC"/>
    <w:rsid w:val="005702B2"/>
    <w:rsid w:val="00570551"/>
    <w:rsid w:val="005705E9"/>
    <w:rsid w:val="00571CD8"/>
    <w:rsid w:val="005723EA"/>
    <w:rsid w:val="005728F0"/>
    <w:rsid w:val="005739A5"/>
    <w:rsid w:val="00574E25"/>
    <w:rsid w:val="0057623D"/>
    <w:rsid w:val="00576795"/>
    <w:rsid w:val="00577038"/>
    <w:rsid w:val="00577720"/>
    <w:rsid w:val="005802AA"/>
    <w:rsid w:val="00581390"/>
    <w:rsid w:val="00581AA0"/>
    <w:rsid w:val="00583692"/>
    <w:rsid w:val="00583FDB"/>
    <w:rsid w:val="0058429F"/>
    <w:rsid w:val="005842E3"/>
    <w:rsid w:val="00584524"/>
    <w:rsid w:val="00584DCB"/>
    <w:rsid w:val="00587C17"/>
    <w:rsid w:val="00587C5D"/>
    <w:rsid w:val="0059065C"/>
    <w:rsid w:val="00590CC3"/>
    <w:rsid w:val="00592989"/>
    <w:rsid w:val="00592DF7"/>
    <w:rsid w:val="00592F7D"/>
    <w:rsid w:val="00593069"/>
    <w:rsid w:val="00593502"/>
    <w:rsid w:val="00593728"/>
    <w:rsid w:val="00593885"/>
    <w:rsid w:val="00593AA4"/>
    <w:rsid w:val="00594C3F"/>
    <w:rsid w:val="005976CB"/>
    <w:rsid w:val="005A087E"/>
    <w:rsid w:val="005A134E"/>
    <w:rsid w:val="005A3093"/>
    <w:rsid w:val="005A40FB"/>
    <w:rsid w:val="005A5214"/>
    <w:rsid w:val="005A5BB4"/>
    <w:rsid w:val="005A6A08"/>
    <w:rsid w:val="005A7B4A"/>
    <w:rsid w:val="005B06AF"/>
    <w:rsid w:val="005B1DD7"/>
    <w:rsid w:val="005B2127"/>
    <w:rsid w:val="005B23C1"/>
    <w:rsid w:val="005B277A"/>
    <w:rsid w:val="005B359E"/>
    <w:rsid w:val="005B3660"/>
    <w:rsid w:val="005B5407"/>
    <w:rsid w:val="005B5D5B"/>
    <w:rsid w:val="005B6222"/>
    <w:rsid w:val="005B660C"/>
    <w:rsid w:val="005B724E"/>
    <w:rsid w:val="005C10DD"/>
    <w:rsid w:val="005C14D9"/>
    <w:rsid w:val="005C1AC5"/>
    <w:rsid w:val="005C2B33"/>
    <w:rsid w:val="005C37F4"/>
    <w:rsid w:val="005C4317"/>
    <w:rsid w:val="005C45EE"/>
    <w:rsid w:val="005C497E"/>
    <w:rsid w:val="005C600B"/>
    <w:rsid w:val="005C6ED5"/>
    <w:rsid w:val="005C75E1"/>
    <w:rsid w:val="005D0A79"/>
    <w:rsid w:val="005D3BCE"/>
    <w:rsid w:val="005D4AA6"/>
    <w:rsid w:val="005D5113"/>
    <w:rsid w:val="005D5CC2"/>
    <w:rsid w:val="005D659E"/>
    <w:rsid w:val="005D6DAC"/>
    <w:rsid w:val="005D779A"/>
    <w:rsid w:val="005D7825"/>
    <w:rsid w:val="005D7D29"/>
    <w:rsid w:val="005E2606"/>
    <w:rsid w:val="005E3042"/>
    <w:rsid w:val="005E3448"/>
    <w:rsid w:val="005E35B7"/>
    <w:rsid w:val="005E3ED6"/>
    <w:rsid w:val="005E4306"/>
    <w:rsid w:val="005E45D2"/>
    <w:rsid w:val="005E5B7C"/>
    <w:rsid w:val="005E6DD9"/>
    <w:rsid w:val="005E6E3B"/>
    <w:rsid w:val="005E797A"/>
    <w:rsid w:val="005F0494"/>
    <w:rsid w:val="005F0730"/>
    <w:rsid w:val="005F1FBB"/>
    <w:rsid w:val="005F2D2E"/>
    <w:rsid w:val="005F310B"/>
    <w:rsid w:val="005F31AA"/>
    <w:rsid w:val="005F3699"/>
    <w:rsid w:val="005F3F60"/>
    <w:rsid w:val="005F513C"/>
    <w:rsid w:val="005F5903"/>
    <w:rsid w:val="005F59FD"/>
    <w:rsid w:val="005F5EA2"/>
    <w:rsid w:val="005F65E3"/>
    <w:rsid w:val="005F67A9"/>
    <w:rsid w:val="005F6821"/>
    <w:rsid w:val="005F6A29"/>
    <w:rsid w:val="005F7CD4"/>
    <w:rsid w:val="00602A4B"/>
    <w:rsid w:val="00602B5D"/>
    <w:rsid w:val="00604013"/>
    <w:rsid w:val="00605274"/>
    <w:rsid w:val="00605C3E"/>
    <w:rsid w:val="00606239"/>
    <w:rsid w:val="006062B5"/>
    <w:rsid w:val="00606669"/>
    <w:rsid w:val="006074AE"/>
    <w:rsid w:val="00611119"/>
    <w:rsid w:val="00611DD9"/>
    <w:rsid w:val="00612C44"/>
    <w:rsid w:val="00613389"/>
    <w:rsid w:val="00617375"/>
    <w:rsid w:val="0062059B"/>
    <w:rsid w:val="006209EC"/>
    <w:rsid w:val="00620E02"/>
    <w:rsid w:val="00622297"/>
    <w:rsid w:val="006233F0"/>
    <w:rsid w:val="00623D13"/>
    <w:rsid w:val="00623F8D"/>
    <w:rsid w:val="006257FA"/>
    <w:rsid w:val="00626C31"/>
    <w:rsid w:val="00627287"/>
    <w:rsid w:val="00630271"/>
    <w:rsid w:val="00631D2B"/>
    <w:rsid w:val="006320BD"/>
    <w:rsid w:val="00632EDA"/>
    <w:rsid w:val="006339C0"/>
    <w:rsid w:val="006343B0"/>
    <w:rsid w:val="00634EA2"/>
    <w:rsid w:val="006356FF"/>
    <w:rsid w:val="00636491"/>
    <w:rsid w:val="0063668C"/>
    <w:rsid w:val="00636827"/>
    <w:rsid w:val="00636F55"/>
    <w:rsid w:val="00637CCF"/>
    <w:rsid w:val="00640D6E"/>
    <w:rsid w:val="00641638"/>
    <w:rsid w:val="00641F63"/>
    <w:rsid w:val="006426B7"/>
    <w:rsid w:val="0064450D"/>
    <w:rsid w:val="00644A69"/>
    <w:rsid w:val="00646041"/>
    <w:rsid w:val="00650622"/>
    <w:rsid w:val="00650AFD"/>
    <w:rsid w:val="00650F1E"/>
    <w:rsid w:val="00650FEE"/>
    <w:rsid w:val="00651EE3"/>
    <w:rsid w:val="0065231F"/>
    <w:rsid w:val="006523DF"/>
    <w:rsid w:val="00653115"/>
    <w:rsid w:val="00653607"/>
    <w:rsid w:val="006550E1"/>
    <w:rsid w:val="00655347"/>
    <w:rsid w:val="00655D21"/>
    <w:rsid w:val="006578FC"/>
    <w:rsid w:val="00657AD2"/>
    <w:rsid w:val="00662154"/>
    <w:rsid w:val="0066227E"/>
    <w:rsid w:val="00663169"/>
    <w:rsid w:val="006643E3"/>
    <w:rsid w:val="00664DCB"/>
    <w:rsid w:val="006666DB"/>
    <w:rsid w:val="00667342"/>
    <w:rsid w:val="00667459"/>
    <w:rsid w:val="0066784A"/>
    <w:rsid w:val="00667DF6"/>
    <w:rsid w:val="006709D1"/>
    <w:rsid w:val="00670C7A"/>
    <w:rsid w:val="00672181"/>
    <w:rsid w:val="00672960"/>
    <w:rsid w:val="00673792"/>
    <w:rsid w:val="00675719"/>
    <w:rsid w:val="00676CC9"/>
    <w:rsid w:val="00676D47"/>
    <w:rsid w:val="00677671"/>
    <w:rsid w:val="00677810"/>
    <w:rsid w:val="00677956"/>
    <w:rsid w:val="0068085B"/>
    <w:rsid w:val="00681DAB"/>
    <w:rsid w:val="00682BB6"/>
    <w:rsid w:val="00683CCE"/>
    <w:rsid w:val="00685218"/>
    <w:rsid w:val="006856DE"/>
    <w:rsid w:val="00685F86"/>
    <w:rsid w:val="006864D2"/>
    <w:rsid w:val="006864D4"/>
    <w:rsid w:val="006864E7"/>
    <w:rsid w:val="0068788B"/>
    <w:rsid w:val="00687EDF"/>
    <w:rsid w:val="006901BD"/>
    <w:rsid w:val="0069165E"/>
    <w:rsid w:val="00691706"/>
    <w:rsid w:val="006936BF"/>
    <w:rsid w:val="00694BC2"/>
    <w:rsid w:val="0069509D"/>
    <w:rsid w:val="00695854"/>
    <w:rsid w:val="00695AED"/>
    <w:rsid w:val="006966ED"/>
    <w:rsid w:val="00696C74"/>
    <w:rsid w:val="00696C8C"/>
    <w:rsid w:val="00696C92"/>
    <w:rsid w:val="006A0DAB"/>
    <w:rsid w:val="006A0EE3"/>
    <w:rsid w:val="006A2370"/>
    <w:rsid w:val="006A2638"/>
    <w:rsid w:val="006A2855"/>
    <w:rsid w:val="006A3B6C"/>
    <w:rsid w:val="006A404C"/>
    <w:rsid w:val="006A4D22"/>
    <w:rsid w:val="006A5314"/>
    <w:rsid w:val="006A5370"/>
    <w:rsid w:val="006A78C7"/>
    <w:rsid w:val="006A7B37"/>
    <w:rsid w:val="006B04C1"/>
    <w:rsid w:val="006B0BEC"/>
    <w:rsid w:val="006B1EF2"/>
    <w:rsid w:val="006B2448"/>
    <w:rsid w:val="006B41F2"/>
    <w:rsid w:val="006B5CCC"/>
    <w:rsid w:val="006B7640"/>
    <w:rsid w:val="006B76D4"/>
    <w:rsid w:val="006B7813"/>
    <w:rsid w:val="006B7F57"/>
    <w:rsid w:val="006C2DCB"/>
    <w:rsid w:val="006C4385"/>
    <w:rsid w:val="006C44FF"/>
    <w:rsid w:val="006C453D"/>
    <w:rsid w:val="006C4BC9"/>
    <w:rsid w:val="006C4C42"/>
    <w:rsid w:val="006C4DAE"/>
    <w:rsid w:val="006C4E4C"/>
    <w:rsid w:val="006C6115"/>
    <w:rsid w:val="006D1D23"/>
    <w:rsid w:val="006D2033"/>
    <w:rsid w:val="006D2376"/>
    <w:rsid w:val="006D3BC2"/>
    <w:rsid w:val="006D4381"/>
    <w:rsid w:val="006D6B97"/>
    <w:rsid w:val="006D748F"/>
    <w:rsid w:val="006D75E3"/>
    <w:rsid w:val="006D76A1"/>
    <w:rsid w:val="006E260D"/>
    <w:rsid w:val="006E47DC"/>
    <w:rsid w:val="006E4DA1"/>
    <w:rsid w:val="006E4EFD"/>
    <w:rsid w:val="006E67F2"/>
    <w:rsid w:val="006E741F"/>
    <w:rsid w:val="006E7AB0"/>
    <w:rsid w:val="006F19F5"/>
    <w:rsid w:val="006F1BBE"/>
    <w:rsid w:val="006F2065"/>
    <w:rsid w:val="006F2955"/>
    <w:rsid w:val="006F357A"/>
    <w:rsid w:val="006F3864"/>
    <w:rsid w:val="006F3CAB"/>
    <w:rsid w:val="006F40F6"/>
    <w:rsid w:val="006F44A3"/>
    <w:rsid w:val="006F5ED6"/>
    <w:rsid w:val="006F5FAA"/>
    <w:rsid w:val="006F768C"/>
    <w:rsid w:val="006F7E83"/>
    <w:rsid w:val="006F7F80"/>
    <w:rsid w:val="0070064B"/>
    <w:rsid w:val="00700BA6"/>
    <w:rsid w:val="0070194A"/>
    <w:rsid w:val="00704823"/>
    <w:rsid w:val="00707638"/>
    <w:rsid w:val="0071169E"/>
    <w:rsid w:val="007121E6"/>
    <w:rsid w:val="007129C8"/>
    <w:rsid w:val="007141F7"/>
    <w:rsid w:val="00716C5B"/>
    <w:rsid w:val="00717628"/>
    <w:rsid w:val="0072152D"/>
    <w:rsid w:val="00722573"/>
    <w:rsid w:val="00722648"/>
    <w:rsid w:val="00723652"/>
    <w:rsid w:val="00723792"/>
    <w:rsid w:val="00723A9A"/>
    <w:rsid w:val="00723F5E"/>
    <w:rsid w:val="00724146"/>
    <w:rsid w:val="00724729"/>
    <w:rsid w:val="007249CF"/>
    <w:rsid w:val="00724AD4"/>
    <w:rsid w:val="00724B11"/>
    <w:rsid w:val="00724DD7"/>
    <w:rsid w:val="00724E18"/>
    <w:rsid w:val="00725238"/>
    <w:rsid w:val="00725F62"/>
    <w:rsid w:val="00726024"/>
    <w:rsid w:val="00726D33"/>
    <w:rsid w:val="00727FF0"/>
    <w:rsid w:val="00730DE4"/>
    <w:rsid w:val="00730EF0"/>
    <w:rsid w:val="0073245B"/>
    <w:rsid w:val="0073308F"/>
    <w:rsid w:val="00734885"/>
    <w:rsid w:val="00734993"/>
    <w:rsid w:val="00735881"/>
    <w:rsid w:val="007359F1"/>
    <w:rsid w:val="00736C9A"/>
    <w:rsid w:val="007370B0"/>
    <w:rsid w:val="00740D8E"/>
    <w:rsid w:val="00740F9D"/>
    <w:rsid w:val="007418A4"/>
    <w:rsid w:val="00742CE2"/>
    <w:rsid w:val="00745336"/>
    <w:rsid w:val="00745500"/>
    <w:rsid w:val="007457C1"/>
    <w:rsid w:val="00745F4D"/>
    <w:rsid w:val="00746656"/>
    <w:rsid w:val="007472B8"/>
    <w:rsid w:val="00750B5D"/>
    <w:rsid w:val="00751025"/>
    <w:rsid w:val="00751C18"/>
    <w:rsid w:val="007533E5"/>
    <w:rsid w:val="00756495"/>
    <w:rsid w:val="0075689D"/>
    <w:rsid w:val="00760DA6"/>
    <w:rsid w:val="0076114F"/>
    <w:rsid w:val="007612AA"/>
    <w:rsid w:val="007618FB"/>
    <w:rsid w:val="00763248"/>
    <w:rsid w:val="00763B46"/>
    <w:rsid w:val="007644AE"/>
    <w:rsid w:val="00764CF8"/>
    <w:rsid w:val="00766F46"/>
    <w:rsid w:val="00767511"/>
    <w:rsid w:val="00767B97"/>
    <w:rsid w:val="0077002C"/>
    <w:rsid w:val="0077098E"/>
    <w:rsid w:val="007716CB"/>
    <w:rsid w:val="007721B7"/>
    <w:rsid w:val="007724E3"/>
    <w:rsid w:val="00773032"/>
    <w:rsid w:val="00773151"/>
    <w:rsid w:val="007734ED"/>
    <w:rsid w:val="00773B71"/>
    <w:rsid w:val="00773F43"/>
    <w:rsid w:val="00774473"/>
    <w:rsid w:val="00776E65"/>
    <w:rsid w:val="00777860"/>
    <w:rsid w:val="00780248"/>
    <w:rsid w:val="007804EB"/>
    <w:rsid w:val="00780C68"/>
    <w:rsid w:val="00783756"/>
    <w:rsid w:val="00783BDA"/>
    <w:rsid w:val="00783DF8"/>
    <w:rsid w:val="00783E6F"/>
    <w:rsid w:val="00784805"/>
    <w:rsid w:val="007857E1"/>
    <w:rsid w:val="007863F8"/>
    <w:rsid w:val="0078677F"/>
    <w:rsid w:val="00787AA7"/>
    <w:rsid w:val="00787DC5"/>
    <w:rsid w:val="0079189B"/>
    <w:rsid w:val="007919E1"/>
    <w:rsid w:val="00791D9E"/>
    <w:rsid w:val="0079236E"/>
    <w:rsid w:val="00792BBD"/>
    <w:rsid w:val="0079405E"/>
    <w:rsid w:val="00794B10"/>
    <w:rsid w:val="00795A08"/>
    <w:rsid w:val="007960A5"/>
    <w:rsid w:val="00796612"/>
    <w:rsid w:val="007A00FF"/>
    <w:rsid w:val="007A0618"/>
    <w:rsid w:val="007A1FE7"/>
    <w:rsid w:val="007A207E"/>
    <w:rsid w:val="007A290B"/>
    <w:rsid w:val="007A2FAF"/>
    <w:rsid w:val="007A37E2"/>
    <w:rsid w:val="007A3D36"/>
    <w:rsid w:val="007A3DA8"/>
    <w:rsid w:val="007A4FF6"/>
    <w:rsid w:val="007A5612"/>
    <w:rsid w:val="007A6AF1"/>
    <w:rsid w:val="007A6E68"/>
    <w:rsid w:val="007A7C95"/>
    <w:rsid w:val="007B04BC"/>
    <w:rsid w:val="007B0D06"/>
    <w:rsid w:val="007B153D"/>
    <w:rsid w:val="007B182F"/>
    <w:rsid w:val="007B2F8D"/>
    <w:rsid w:val="007B34B4"/>
    <w:rsid w:val="007B362B"/>
    <w:rsid w:val="007B4276"/>
    <w:rsid w:val="007B44EE"/>
    <w:rsid w:val="007B46A4"/>
    <w:rsid w:val="007B4D49"/>
    <w:rsid w:val="007B5B7F"/>
    <w:rsid w:val="007B6158"/>
    <w:rsid w:val="007B7523"/>
    <w:rsid w:val="007B7882"/>
    <w:rsid w:val="007C2C86"/>
    <w:rsid w:val="007C2D24"/>
    <w:rsid w:val="007C3459"/>
    <w:rsid w:val="007C3F2B"/>
    <w:rsid w:val="007C490C"/>
    <w:rsid w:val="007C5452"/>
    <w:rsid w:val="007C5926"/>
    <w:rsid w:val="007C5946"/>
    <w:rsid w:val="007C65CD"/>
    <w:rsid w:val="007C719E"/>
    <w:rsid w:val="007C79F7"/>
    <w:rsid w:val="007D0362"/>
    <w:rsid w:val="007D060C"/>
    <w:rsid w:val="007D0E0D"/>
    <w:rsid w:val="007D24F3"/>
    <w:rsid w:val="007D2647"/>
    <w:rsid w:val="007D2980"/>
    <w:rsid w:val="007D324A"/>
    <w:rsid w:val="007D36DF"/>
    <w:rsid w:val="007D3C53"/>
    <w:rsid w:val="007D635B"/>
    <w:rsid w:val="007D64E0"/>
    <w:rsid w:val="007D668B"/>
    <w:rsid w:val="007D7108"/>
    <w:rsid w:val="007E1702"/>
    <w:rsid w:val="007E2112"/>
    <w:rsid w:val="007E68F6"/>
    <w:rsid w:val="007F00B6"/>
    <w:rsid w:val="007F195D"/>
    <w:rsid w:val="007F3E3E"/>
    <w:rsid w:val="007F44A0"/>
    <w:rsid w:val="007F518E"/>
    <w:rsid w:val="007F6E20"/>
    <w:rsid w:val="007F7D36"/>
    <w:rsid w:val="007F7DB6"/>
    <w:rsid w:val="007F7FEA"/>
    <w:rsid w:val="00801E11"/>
    <w:rsid w:val="00802AF2"/>
    <w:rsid w:val="00802E72"/>
    <w:rsid w:val="008036DF"/>
    <w:rsid w:val="0080666F"/>
    <w:rsid w:val="0080724F"/>
    <w:rsid w:val="0081292B"/>
    <w:rsid w:val="00813520"/>
    <w:rsid w:val="00813E61"/>
    <w:rsid w:val="00815500"/>
    <w:rsid w:val="00815DC1"/>
    <w:rsid w:val="00815E30"/>
    <w:rsid w:val="00815EA2"/>
    <w:rsid w:val="008162BD"/>
    <w:rsid w:val="00816FEF"/>
    <w:rsid w:val="008171BF"/>
    <w:rsid w:val="00817299"/>
    <w:rsid w:val="0082016A"/>
    <w:rsid w:val="00820399"/>
    <w:rsid w:val="00820C49"/>
    <w:rsid w:val="008210B7"/>
    <w:rsid w:val="00821137"/>
    <w:rsid w:val="00822996"/>
    <w:rsid w:val="00823CF7"/>
    <w:rsid w:val="0082407F"/>
    <w:rsid w:val="0082424D"/>
    <w:rsid w:val="0082462C"/>
    <w:rsid w:val="00825879"/>
    <w:rsid w:val="00826B6A"/>
    <w:rsid w:val="008272E6"/>
    <w:rsid w:val="00830AAD"/>
    <w:rsid w:val="00832361"/>
    <w:rsid w:val="008326F8"/>
    <w:rsid w:val="00832A39"/>
    <w:rsid w:val="00833544"/>
    <w:rsid w:val="00833948"/>
    <w:rsid w:val="00833AFD"/>
    <w:rsid w:val="0083408E"/>
    <w:rsid w:val="00834578"/>
    <w:rsid w:val="008350BF"/>
    <w:rsid w:val="0083528B"/>
    <w:rsid w:val="00835535"/>
    <w:rsid w:val="00835C32"/>
    <w:rsid w:val="008368BD"/>
    <w:rsid w:val="00836F13"/>
    <w:rsid w:val="00837468"/>
    <w:rsid w:val="00837AB7"/>
    <w:rsid w:val="008414B0"/>
    <w:rsid w:val="0084177A"/>
    <w:rsid w:val="00842343"/>
    <w:rsid w:val="00842490"/>
    <w:rsid w:val="00842816"/>
    <w:rsid w:val="0084309C"/>
    <w:rsid w:val="0084363E"/>
    <w:rsid w:val="008440E1"/>
    <w:rsid w:val="00844EAE"/>
    <w:rsid w:val="008452DA"/>
    <w:rsid w:val="0084653C"/>
    <w:rsid w:val="00846964"/>
    <w:rsid w:val="0084758E"/>
    <w:rsid w:val="0085050E"/>
    <w:rsid w:val="00853E67"/>
    <w:rsid w:val="00854895"/>
    <w:rsid w:val="00854C90"/>
    <w:rsid w:val="00854CA2"/>
    <w:rsid w:val="00854FD1"/>
    <w:rsid w:val="00855ABE"/>
    <w:rsid w:val="0085680F"/>
    <w:rsid w:val="00856E75"/>
    <w:rsid w:val="00857FAE"/>
    <w:rsid w:val="00857FEF"/>
    <w:rsid w:val="0086004B"/>
    <w:rsid w:val="008605C4"/>
    <w:rsid w:val="00860A72"/>
    <w:rsid w:val="00861C1C"/>
    <w:rsid w:val="00863B99"/>
    <w:rsid w:val="00864B14"/>
    <w:rsid w:val="00864D91"/>
    <w:rsid w:val="00866F09"/>
    <w:rsid w:val="00871874"/>
    <w:rsid w:val="00871B97"/>
    <w:rsid w:val="00871E74"/>
    <w:rsid w:val="0087412F"/>
    <w:rsid w:val="00874848"/>
    <w:rsid w:val="00874BCC"/>
    <w:rsid w:val="0087542B"/>
    <w:rsid w:val="00875534"/>
    <w:rsid w:val="00875C39"/>
    <w:rsid w:val="00877C8F"/>
    <w:rsid w:val="008800B0"/>
    <w:rsid w:val="008823AE"/>
    <w:rsid w:val="0088524D"/>
    <w:rsid w:val="0088561D"/>
    <w:rsid w:val="00885B85"/>
    <w:rsid w:val="00885D60"/>
    <w:rsid w:val="00886D3F"/>
    <w:rsid w:val="008874E7"/>
    <w:rsid w:val="00887657"/>
    <w:rsid w:val="00891CB9"/>
    <w:rsid w:val="008927BA"/>
    <w:rsid w:val="008928A6"/>
    <w:rsid w:val="00893556"/>
    <w:rsid w:val="00893E0A"/>
    <w:rsid w:val="00895591"/>
    <w:rsid w:val="00896AC6"/>
    <w:rsid w:val="00897140"/>
    <w:rsid w:val="00897376"/>
    <w:rsid w:val="00897D44"/>
    <w:rsid w:val="00897F0E"/>
    <w:rsid w:val="008A00AB"/>
    <w:rsid w:val="008A3F85"/>
    <w:rsid w:val="008A495C"/>
    <w:rsid w:val="008A5031"/>
    <w:rsid w:val="008A63ED"/>
    <w:rsid w:val="008A7040"/>
    <w:rsid w:val="008A7869"/>
    <w:rsid w:val="008B04B3"/>
    <w:rsid w:val="008B1688"/>
    <w:rsid w:val="008B361A"/>
    <w:rsid w:val="008B4473"/>
    <w:rsid w:val="008B4EB1"/>
    <w:rsid w:val="008B58D0"/>
    <w:rsid w:val="008B5D48"/>
    <w:rsid w:val="008B6682"/>
    <w:rsid w:val="008B6CEF"/>
    <w:rsid w:val="008B7A1F"/>
    <w:rsid w:val="008C0C93"/>
    <w:rsid w:val="008C1672"/>
    <w:rsid w:val="008C1AB0"/>
    <w:rsid w:val="008C1B2F"/>
    <w:rsid w:val="008C1FB6"/>
    <w:rsid w:val="008C355D"/>
    <w:rsid w:val="008C371B"/>
    <w:rsid w:val="008C387B"/>
    <w:rsid w:val="008C4C0B"/>
    <w:rsid w:val="008C56BF"/>
    <w:rsid w:val="008C5A82"/>
    <w:rsid w:val="008C70B9"/>
    <w:rsid w:val="008D1122"/>
    <w:rsid w:val="008D1578"/>
    <w:rsid w:val="008D1F34"/>
    <w:rsid w:val="008D2A2E"/>
    <w:rsid w:val="008D39D8"/>
    <w:rsid w:val="008D468D"/>
    <w:rsid w:val="008D55F4"/>
    <w:rsid w:val="008D6D8F"/>
    <w:rsid w:val="008D73C7"/>
    <w:rsid w:val="008E3332"/>
    <w:rsid w:val="008E366D"/>
    <w:rsid w:val="008E3862"/>
    <w:rsid w:val="008E4A0B"/>
    <w:rsid w:val="008E5B06"/>
    <w:rsid w:val="008E6D04"/>
    <w:rsid w:val="008E7C2C"/>
    <w:rsid w:val="008F0F99"/>
    <w:rsid w:val="008F22FA"/>
    <w:rsid w:val="008F23B3"/>
    <w:rsid w:val="008F375D"/>
    <w:rsid w:val="008F3F15"/>
    <w:rsid w:val="008F432A"/>
    <w:rsid w:val="008F5089"/>
    <w:rsid w:val="008F5271"/>
    <w:rsid w:val="008F564B"/>
    <w:rsid w:val="0090033F"/>
    <w:rsid w:val="009007D0"/>
    <w:rsid w:val="00902328"/>
    <w:rsid w:val="009027E6"/>
    <w:rsid w:val="0090367D"/>
    <w:rsid w:val="0090377F"/>
    <w:rsid w:val="0090423A"/>
    <w:rsid w:val="0090427C"/>
    <w:rsid w:val="0090459F"/>
    <w:rsid w:val="00904ABF"/>
    <w:rsid w:val="00906006"/>
    <w:rsid w:val="0090637B"/>
    <w:rsid w:val="009065C1"/>
    <w:rsid w:val="009101A7"/>
    <w:rsid w:val="0091030C"/>
    <w:rsid w:val="00910BFF"/>
    <w:rsid w:val="00910C68"/>
    <w:rsid w:val="00910D2E"/>
    <w:rsid w:val="0091172B"/>
    <w:rsid w:val="00911FCB"/>
    <w:rsid w:val="00913933"/>
    <w:rsid w:val="00913C3A"/>
    <w:rsid w:val="00913F16"/>
    <w:rsid w:val="009145BB"/>
    <w:rsid w:val="00914BE2"/>
    <w:rsid w:val="00915102"/>
    <w:rsid w:val="009151C4"/>
    <w:rsid w:val="00916E8F"/>
    <w:rsid w:val="00917A75"/>
    <w:rsid w:val="00920A59"/>
    <w:rsid w:val="00921049"/>
    <w:rsid w:val="00921546"/>
    <w:rsid w:val="00921CDD"/>
    <w:rsid w:val="00925587"/>
    <w:rsid w:val="00925B00"/>
    <w:rsid w:val="00925DA9"/>
    <w:rsid w:val="00926DFA"/>
    <w:rsid w:val="009304C2"/>
    <w:rsid w:val="00931018"/>
    <w:rsid w:val="00931829"/>
    <w:rsid w:val="00932D8D"/>
    <w:rsid w:val="00934A06"/>
    <w:rsid w:val="00934A75"/>
    <w:rsid w:val="00937FD8"/>
    <w:rsid w:val="00940493"/>
    <w:rsid w:val="00940693"/>
    <w:rsid w:val="009407EA"/>
    <w:rsid w:val="00940C07"/>
    <w:rsid w:val="00940DDC"/>
    <w:rsid w:val="00943246"/>
    <w:rsid w:val="0094328C"/>
    <w:rsid w:val="009446F3"/>
    <w:rsid w:val="00946156"/>
    <w:rsid w:val="009469C6"/>
    <w:rsid w:val="00946C59"/>
    <w:rsid w:val="0095052F"/>
    <w:rsid w:val="0095057C"/>
    <w:rsid w:val="00950D6C"/>
    <w:rsid w:val="0095127F"/>
    <w:rsid w:val="00951C1B"/>
    <w:rsid w:val="00952E85"/>
    <w:rsid w:val="00953A79"/>
    <w:rsid w:val="00953B8E"/>
    <w:rsid w:val="00954BC5"/>
    <w:rsid w:val="00954F1C"/>
    <w:rsid w:val="009555A7"/>
    <w:rsid w:val="00955E49"/>
    <w:rsid w:val="00956012"/>
    <w:rsid w:val="00956407"/>
    <w:rsid w:val="00956D3A"/>
    <w:rsid w:val="0096038C"/>
    <w:rsid w:val="00960FB6"/>
    <w:rsid w:val="0096218D"/>
    <w:rsid w:val="00962E55"/>
    <w:rsid w:val="009636D7"/>
    <w:rsid w:val="0096539F"/>
    <w:rsid w:val="00966874"/>
    <w:rsid w:val="00967260"/>
    <w:rsid w:val="009679B4"/>
    <w:rsid w:val="00967A19"/>
    <w:rsid w:val="00970007"/>
    <w:rsid w:val="00971581"/>
    <w:rsid w:val="00972DAE"/>
    <w:rsid w:val="00973535"/>
    <w:rsid w:val="00973AF8"/>
    <w:rsid w:val="009748BC"/>
    <w:rsid w:val="00974989"/>
    <w:rsid w:val="00976B7B"/>
    <w:rsid w:val="00980304"/>
    <w:rsid w:val="0098085E"/>
    <w:rsid w:val="009821D2"/>
    <w:rsid w:val="00982CF0"/>
    <w:rsid w:val="00982EC5"/>
    <w:rsid w:val="00983B16"/>
    <w:rsid w:val="00984F9A"/>
    <w:rsid w:val="009852A2"/>
    <w:rsid w:val="00985455"/>
    <w:rsid w:val="00985523"/>
    <w:rsid w:val="00985934"/>
    <w:rsid w:val="00985CA6"/>
    <w:rsid w:val="00985D1B"/>
    <w:rsid w:val="00986A07"/>
    <w:rsid w:val="00987565"/>
    <w:rsid w:val="009879C0"/>
    <w:rsid w:val="00987B51"/>
    <w:rsid w:val="00990013"/>
    <w:rsid w:val="009918F5"/>
    <w:rsid w:val="00991FAF"/>
    <w:rsid w:val="00992DD4"/>
    <w:rsid w:val="009938E7"/>
    <w:rsid w:val="00993DA2"/>
    <w:rsid w:val="00994826"/>
    <w:rsid w:val="00995386"/>
    <w:rsid w:val="00995792"/>
    <w:rsid w:val="00995950"/>
    <w:rsid w:val="00996151"/>
    <w:rsid w:val="00996648"/>
    <w:rsid w:val="009971BA"/>
    <w:rsid w:val="00997348"/>
    <w:rsid w:val="009A0396"/>
    <w:rsid w:val="009A0412"/>
    <w:rsid w:val="009A1527"/>
    <w:rsid w:val="009A1E34"/>
    <w:rsid w:val="009A278B"/>
    <w:rsid w:val="009A29C5"/>
    <w:rsid w:val="009A312A"/>
    <w:rsid w:val="009A373E"/>
    <w:rsid w:val="009A376F"/>
    <w:rsid w:val="009A3E30"/>
    <w:rsid w:val="009A4CC9"/>
    <w:rsid w:val="009A4D9B"/>
    <w:rsid w:val="009A52AD"/>
    <w:rsid w:val="009A56EF"/>
    <w:rsid w:val="009A669C"/>
    <w:rsid w:val="009A6E05"/>
    <w:rsid w:val="009A6F3D"/>
    <w:rsid w:val="009A774A"/>
    <w:rsid w:val="009B0B12"/>
    <w:rsid w:val="009B0D82"/>
    <w:rsid w:val="009B0F84"/>
    <w:rsid w:val="009B15C2"/>
    <w:rsid w:val="009B2879"/>
    <w:rsid w:val="009B36F7"/>
    <w:rsid w:val="009B5C86"/>
    <w:rsid w:val="009B5EA0"/>
    <w:rsid w:val="009B7288"/>
    <w:rsid w:val="009B7EC8"/>
    <w:rsid w:val="009C0759"/>
    <w:rsid w:val="009C0A17"/>
    <w:rsid w:val="009C1F0B"/>
    <w:rsid w:val="009C2591"/>
    <w:rsid w:val="009C48AB"/>
    <w:rsid w:val="009C4B96"/>
    <w:rsid w:val="009C6093"/>
    <w:rsid w:val="009C7C93"/>
    <w:rsid w:val="009D0590"/>
    <w:rsid w:val="009D0634"/>
    <w:rsid w:val="009D087A"/>
    <w:rsid w:val="009D0D5E"/>
    <w:rsid w:val="009D10B5"/>
    <w:rsid w:val="009D27B5"/>
    <w:rsid w:val="009D3401"/>
    <w:rsid w:val="009D764F"/>
    <w:rsid w:val="009D7A80"/>
    <w:rsid w:val="009E03A6"/>
    <w:rsid w:val="009E1E80"/>
    <w:rsid w:val="009E215D"/>
    <w:rsid w:val="009E29F4"/>
    <w:rsid w:val="009E3D75"/>
    <w:rsid w:val="009E3E49"/>
    <w:rsid w:val="009E4223"/>
    <w:rsid w:val="009E489C"/>
    <w:rsid w:val="009E4975"/>
    <w:rsid w:val="009E55F8"/>
    <w:rsid w:val="009E6D5F"/>
    <w:rsid w:val="009E72AD"/>
    <w:rsid w:val="009E7D1E"/>
    <w:rsid w:val="009F107C"/>
    <w:rsid w:val="009F1114"/>
    <w:rsid w:val="009F2894"/>
    <w:rsid w:val="009F2B94"/>
    <w:rsid w:val="009F3D0D"/>
    <w:rsid w:val="009F701E"/>
    <w:rsid w:val="009F78B3"/>
    <w:rsid w:val="009F7BE4"/>
    <w:rsid w:val="00A0202E"/>
    <w:rsid w:val="00A0268E"/>
    <w:rsid w:val="00A03AC6"/>
    <w:rsid w:val="00A040D5"/>
    <w:rsid w:val="00A04964"/>
    <w:rsid w:val="00A05154"/>
    <w:rsid w:val="00A05635"/>
    <w:rsid w:val="00A05643"/>
    <w:rsid w:val="00A05B88"/>
    <w:rsid w:val="00A0728E"/>
    <w:rsid w:val="00A07DEA"/>
    <w:rsid w:val="00A1072F"/>
    <w:rsid w:val="00A10BA2"/>
    <w:rsid w:val="00A1150C"/>
    <w:rsid w:val="00A11903"/>
    <w:rsid w:val="00A128E8"/>
    <w:rsid w:val="00A13B99"/>
    <w:rsid w:val="00A1490C"/>
    <w:rsid w:val="00A15C9B"/>
    <w:rsid w:val="00A15D53"/>
    <w:rsid w:val="00A160A6"/>
    <w:rsid w:val="00A164F1"/>
    <w:rsid w:val="00A168B8"/>
    <w:rsid w:val="00A16C5F"/>
    <w:rsid w:val="00A201E0"/>
    <w:rsid w:val="00A213C2"/>
    <w:rsid w:val="00A2298C"/>
    <w:rsid w:val="00A24F30"/>
    <w:rsid w:val="00A2567C"/>
    <w:rsid w:val="00A259A2"/>
    <w:rsid w:val="00A2680E"/>
    <w:rsid w:val="00A30CCC"/>
    <w:rsid w:val="00A31246"/>
    <w:rsid w:val="00A31FDA"/>
    <w:rsid w:val="00A325C1"/>
    <w:rsid w:val="00A32AC1"/>
    <w:rsid w:val="00A32F45"/>
    <w:rsid w:val="00A361C7"/>
    <w:rsid w:val="00A365B7"/>
    <w:rsid w:val="00A37B61"/>
    <w:rsid w:val="00A40940"/>
    <w:rsid w:val="00A40C3C"/>
    <w:rsid w:val="00A40E88"/>
    <w:rsid w:val="00A42948"/>
    <w:rsid w:val="00A43450"/>
    <w:rsid w:val="00A43F0B"/>
    <w:rsid w:val="00A45505"/>
    <w:rsid w:val="00A4614B"/>
    <w:rsid w:val="00A461DF"/>
    <w:rsid w:val="00A4768E"/>
    <w:rsid w:val="00A509F7"/>
    <w:rsid w:val="00A51094"/>
    <w:rsid w:val="00A51B81"/>
    <w:rsid w:val="00A52D98"/>
    <w:rsid w:val="00A5401F"/>
    <w:rsid w:val="00A5492C"/>
    <w:rsid w:val="00A54932"/>
    <w:rsid w:val="00A601E2"/>
    <w:rsid w:val="00A604CD"/>
    <w:rsid w:val="00A6180D"/>
    <w:rsid w:val="00A61F8B"/>
    <w:rsid w:val="00A620A3"/>
    <w:rsid w:val="00A62B76"/>
    <w:rsid w:val="00A62CCC"/>
    <w:rsid w:val="00A64260"/>
    <w:rsid w:val="00A643CD"/>
    <w:rsid w:val="00A645D6"/>
    <w:rsid w:val="00A648EC"/>
    <w:rsid w:val="00A64BA6"/>
    <w:rsid w:val="00A65892"/>
    <w:rsid w:val="00A6599E"/>
    <w:rsid w:val="00A65D0E"/>
    <w:rsid w:val="00A66609"/>
    <w:rsid w:val="00A66762"/>
    <w:rsid w:val="00A7036F"/>
    <w:rsid w:val="00A725C3"/>
    <w:rsid w:val="00A72DC2"/>
    <w:rsid w:val="00A74546"/>
    <w:rsid w:val="00A749A6"/>
    <w:rsid w:val="00A76226"/>
    <w:rsid w:val="00A76D5A"/>
    <w:rsid w:val="00A7714F"/>
    <w:rsid w:val="00A7766A"/>
    <w:rsid w:val="00A77837"/>
    <w:rsid w:val="00A8017A"/>
    <w:rsid w:val="00A80D9B"/>
    <w:rsid w:val="00A80E7F"/>
    <w:rsid w:val="00A810E8"/>
    <w:rsid w:val="00A811D0"/>
    <w:rsid w:val="00A82E3D"/>
    <w:rsid w:val="00A83F64"/>
    <w:rsid w:val="00A84F68"/>
    <w:rsid w:val="00A867D6"/>
    <w:rsid w:val="00A86F5D"/>
    <w:rsid w:val="00A876F7"/>
    <w:rsid w:val="00A904B3"/>
    <w:rsid w:val="00A905D1"/>
    <w:rsid w:val="00A9153C"/>
    <w:rsid w:val="00A91635"/>
    <w:rsid w:val="00A91B57"/>
    <w:rsid w:val="00A91E97"/>
    <w:rsid w:val="00A93C74"/>
    <w:rsid w:val="00A94F0A"/>
    <w:rsid w:val="00A9508D"/>
    <w:rsid w:val="00A951A4"/>
    <w:rsid w:val="00A9587B"/>
    <w:rsid w:val="00A95B56"/>
    <w:rsid w:val="00A95EBB"/>
    <w:rsid w:val="00A9605C"/>
    <w:rsid w:val="00A9633E"/>
    <w:rsid w:val="00AA01BE"/>
    <w:rsid w:val="00AA13EE"/>
    <w:rsid w:val="00AA1F5E"/>
    <w:rsid w:val="00AA209E"/>
    <w:rsid w:val="00AA3ED2"/>
    <w:rsid w:val="00AA4BA7"/>
    <w:rsid w:val="00AA536F"/>
    <w:rsid w:val="00AA61B6"/>
    <w:rsid w:val="00AA6E1E"/>
    <w:rsid w:val="00AA7D08"/>
    <w:rsid w:val="00AB037A"/>
    <w:rsid w:val="00AB214F"/>
    <w:rsid w:val="00AB22BF"/>
    <w:rsid w:val="00AB2D1B"/>
    <w:rsid w:val="00AB360B"/>
    <w:rsid w:val="00AB39EE"/>
    <w:rsid w:val="00AB3CBA"/>
    <w:rsid w:val="00AB4087"/>
    <w:rsid w:val="00AB5F43"/>
    <w:rsid w:val="00AB6A94"/>
    <w:rsid w:val="00AB73F9"/>
    <w:rsid w:val="00AC122F"/>
    <w:rsid w:val="00AC28D4"/>
    <w:rsid w:val="00AC3B26"/>
    <w:rsid w:val="00AC3F1E"/>
    <w:rsid w:val="00AC4931"/>
    <w:rsid w:val="00AD08C9"/>
    <w:rsid w:val="00AD43F8"/>
    <w:rsid w:val="00AD44AD"/>
    <w:rsid w:val="00AD44E5"/>
    <w:rsid w:val="00AD53E9"/>
    <w:rsid w:val="00AD5D5E"/>
    <w:rsid w:val="00AD5E1C"/>
    <w:rsid w:val="00AD707F"/>
    <w:rsid w:val="00AE03B6"/>
    <w:rsid w:val="00AE04CE"/>
    <w:rsid w:val="00AE1233"/>
    <w:rsid w:val="00AE18C5"/>
    <w:rsid w:val="00AE3EB9"/>
    <w:rsid w:val="00AE3F8D"/>
    <w:rsid w:val="00AE44F4"/>
    <w:rsid w:val="00AE4922"/>
    <w:rsid w:val="00AE5C35"/>
    <w:rsid w:val="00AE5EBF"/>
    <w:rsid w:val="00AE745C"/>
    <w:rsid w:val="00AF1562"/>
    <w:rsid w:val="00AF1D79"/>
    <w:rsid w:val="00AF1DEE"/>
    <w:rsid w:val="00AF22D7"/>
    <w:rsid w:val="00AF3D0B"/>
    <w:rsid w:val="00AF4347"/>
    <w:rsid w:val="00AF453C"/>
    <w:rsid w:val="00AF5F80"/>
    <w:rsid w:val="00AF6050"/>
    <w:rsid w:val="00AF709D"/>
    <w:rsid w:val="00AF75C3"/>
    <w:rsid w:val="00B001AF"/>
    <w:rsid w:val="00B0180B"/>
    <w:rsid w:val="00B02FF1"/>
    <w:rsid w:val="00B03EA3"/>
    <w:rsid w:val="00B03EF4"/>
    <w:rsid w:val="00B04865"/>
    <w:rsid w:val="00B04A41"/>
    <w:rsid w:val="00B0587B"/>
    <w:rsid w:val="00B05C05"/>
    <w:rsid w:val="00B07481"/>
    <w:rsid w:val="00B106E3"/>
    <w:rsid w:val="00B11172"/>
    <w:rsid w:val="00B11CEB"/>
    <w:rsid w:val="00B124FC"/>
    <w:rsid w:val="00B12705"/>
    <w:rsid w:val="00B12D32"/>
    <w:rsid w:val="00B136C1"/>
    <w:rsid w:val="00B13CAE"/>
    <w:rsid w:val="00B149AD"/>
    <w:rsid w:val="00B14D0E"/>
    <w:rsid w:val="00B1636B"/>
    <w:rsid w:val="00B16F3B"/>
    <w:rsid w:val="00B174F5"/>
    <w:rsid w:val="00B208A0"/>
    <w:rsid w:val="00B20E2B"/>
    <w:rsid w:val="00B21474"/>
    <w:rsid w:val="00B244AA"/>
    <w:rsid w:val="00B26D05"/>
    <w:rsid w:val="00B27A02"/>
    <w:rsid w:val="00B27AF2"/>
    <w:rsid w:val="00B30157"/>
    <w:rsid w:val="00B30821"/>
    <w:rsid w:val="00B31DE7"/>
    <w:rsid w:val="00B31ED4"/>
    <w:rsid w:val="00B3280E"/>
    <w:rsid w:val="00B343DE"/>
    <w:rsid w:val="00B345EF"/>
    <w:rsid w:val="00B34963"/>
    <w:rsid w:val="00B3538A"/>
    <w:rsid w:val="00B357E3"/>
    <w:rsid w:val="00B36DB8"/>
    <w:rsid w:val="00B3716A"/>
    <w:rsid w:val="00B37B7E"/>
    <w:rsid w:val="00B403DA"/>
    <w:rsid w:val="00B41A35"/>
    <w:rsid w:val="00B42176"/>
    <w:rsid w:val="00B4498D"/>
    <w:rsid w:val="00B45955"/>
    <w:rsid w:val="00B4630B"/>
    <w:rsid w:val="00B478E0"/>
    <w:rsid w:val="00B50B73"/>
    <w:rsid w:val="00B51401"/>
    <w:rsid w:val="00B51C26"/>
    <w:rsid w:val="00B52DCE"/>
    <w:rsid w:val="00B534AF"/>
    <w:rsid w:val="00B601EE"/>
    <w:rsid w:val="00B60399"/>
    <w:rsid w:val="00B607B7"/>
    <w:rsid w:val="00B60CE6"/>
    <w:rsid w:val="00B61E30"/>
    <w:rsid w:val="00B64660"/>
    <w:rsid w:val="00B646A1"/>
    <w:rsid w:val="00B64C92"/>
    <w:rsid w:val="00B64D92"/>
    <w:rsid w:val="00B65979"/>
    <w:rsid w:val="00B660D7"/>
    <w:rsid w:val="00B66D44"/>
    <w:rsid w:val="00B6762E"/>
    <w:rsid w:val="00B6788B"/>
    <w:rsid w:val="00B67E11"/>
    <w:rsid w:val="00B67E6B"/>
    <w:rsid w:val="00B70967"/>
    <w:rsid w:val="00B70FB8"/>
    <w:rsid w:val="00B7368B"/>
    <w:rsid w:val="00B73865"/>
    <w:rsid w:val="00B73C10"/>
    <w:rsid w:val="00B75A17"/>
    <w:rsid w:val="00B75CD0"/>
    <w:rsid w:val="00B7731A"/>
    <w:rsid w:val="00B77583"/>
    <w:rsid w:val="00B80BFF"/>
    <w:rsid w:val="00B81595"/>
    <w:rsid w:val="00B81880"/>
    <w:rsid w:val="00B81B99"/>
    <w:rsid w:val="00B821BA"/>
    <w:rsid w:val="00B8338C"/>
    <w:rsid w:val="00B83433"/>
    <w:rsid w:val="00B83DC6"/>
    <w:rsid w:val="00B84FA4"/>
    <w:rsid w:val="00B84FD1"/>
    <w:rsid w:val="00B86276"/>
    <w:rsid w:val="00B8761F"/>
    <w:rsid w:val="00B87FDB"/>
    <w:rsid w:val="00B90FEB"/>
    <w:rsid w:val="00B926A7"/>
    <w:rsid w:val="00B928D8"/>
    <w:rsid w:val="00B958BB"/>
    <w:rsid w:val="00B95D86"/>
    <w:rsid w:val="00B971A0"/>
    <w:rsid w:val="00B97C91"/>
    <w:rsid w:val="00B97DDD"/>
    <w:rsid w:val="00BA01AD"/>
    <w:rsid w:val="00BA046D"/>
    <w:rsid w:val="00BA06D6"/>
    <w:rsid w:val="00BA126E"/>
    <w:rsid w:val="00BA2821"/>
    <w:rsid w:val="00BA43F7"/>
    <w:rsid w:val="00BA44C5"/>
    <w:rsid w:val="00BA5159"/>
    <w:rsid w:val="00BA5AA5"/>
    <w:rsid w:val="00BA5DCB"/>
    <w:rsid w:val="00BA6511"/>
    <w:rsid w:val="00BA675D"/>
    <w:rsid w:val="00BA691A"/>
    <w:rsid w:val="00BA6AA5"/>
    <w:rsid w:val="00BA7089"/>
    <w:rsid w:val="00BA74F2"/>
    <w:rsid w:val="00BA79AC"/>
    <w:rsid w:val="00BB3CD7"/>
    <w:rsid w:val="00BB3CFC"/>
    <w:rsid w:val="00BB3EE8"/>
    <w:rsid w:val="00BB4D47"/>
    <w:rsid w:val="00BB4EA7"/>
    <w:rsid w:val="00BB5F19"/>
    <w:rsid w:val="00BB74F3"/>
    <w:rsid w:val="00BB7E92"/>
    <w:rsid w:val="00BC1473"/>
    <w:rsid w:val="00BC1BEE"/>
    <w:rsid w:val="00BC27F7"/>
    <w:rsid w:val="00BC2BCD"/>
    <w:rsid w:val="00BC3AB8"/>
    <w:rsid w:val="00BC581D"/>
    <w:rsid w:val="00BC60B3"/>
    <w:rsid w:val="00BD1571"/>
    <w:rsid w:val="00BD1ED3"/>
    <w:rsid w:val="00BD2669"/>
    <w:rsid w:val="00BD3B0A"/>
    <w:rsid w:val="00BD41A9"/>
    <w:rsid w:val="00BD4859"/>
    <w:rsid w:val="00BD4958"/>
    <w:rsid w:val="00BD65A8"/>
    <w:rsid w:val="00BD6708"/>
    <w:rsid w:val="00BD695E"/>
    <w:rsid w:val="00BD735D"/>
    <w:rsid w:val="00BE0264"/>
    <w:rsid w:val="00BE0A8D"/>
    <w:rsid w:val="00BE249B"/>
    <w:rsid w:val="00BE3655"/>
    <w:rsid w:val="00BE4646"/>
    <w:rsid w:val="00BE6283"/>
    <w:rsid w:val="00BE699E"/>
    <w:rsid w:val="00BE7803"/>
    <w:rsid w:val="00BF1027"/>
    <w:rsid w:val="00BF11FD"/>
    <w:rsid w:val="00BF177A"/>
    <w:rsid w:val="00BF368C"/>
    <w:rsid w:val="00BF392B"/>
    <w:rsid w:val="00BF3C61"/>
    <w:rsid w:val="00BF516E"/>
    <w:rsid w:val="00BF5DC0"/>
    <w:rsid w:val="00BF5DE7"/>
    <w:rsid w:val="00BF769C"/>
    <w:rsid w:val="00C00831"/>
    <w:rsid w:val="00C00B8F"/>
    <w:rsid w:val="00C01A22"/>
    <w:rsid w:val="00C01C33"/>
    <w:rsid w:val="00C01CD2"/>
    <w:rsid w:val="00C020F7"/>
    <w:rsid w:val="00C0295F"/>
    <w:rsid w:val="00C0308C"/>
    <w:rsid w:val="00C039EB"/>
    <w:rsid w:val="00C04F70"/>
    <w:rsid w:val="00C05607"/>
    <w:rsid w:val="00C059E6"/>
    <w:rsid w:val="00C05C81"/>
    <w:rsid w:val="00C11212"/>
    <w:rsid w:val="00C114BA"/>
    <w:rsid w:val="00C11AB4"/>
    <w:rsid w:val="00C11E6C"/>
    <w:rsid w:val="00C12471"/>
    <w:rsid w:val="00C1357B"/>
    <w:rsid w:val="00C13CCE"/>
    <w:rsid w:val="00C148E6"/>
    <w:rsid w:val="00C16FCF"/>
    <w:rsid w:val="00C20701"/>
    <w:rsid w:val="00C22089"/>
    <w:rsid w:val="00C2453A"/>
    <w:rsid w:val="00C26061"/>
    <w:rsid w:val="00C262F4"/>
    <w:rsid w:val="00C26DAE"/>
    <w:rsid w:val="00C26E46"/>
    <w:rsid w:val="00C30A37"/>
    <w:rsid w:val="00C30FC1"/>
    <w:rsid w:val="00C31F92"/>
    <w:rsid w:val="00C3207A"/>
    <w:rsid w:val="00C32C53"/>
    <w:rsid w:val="00C33E9D"/>
    <w:rsid w:val="00C349E8"/>
    <w:rsid w:val="00C35500"/>
    <w:rsid w:val="00C35A84"/>
    <w:rsid w:val="00C35D6C"/>
    <w:rsid w:val="00C3669B"/>
    <w:rsid w:val="00C37E3F"/>
    <w:rsid w:val="00C41636"/>
    <w:rsid w:val="00C41DEA"/>
    <w:rsid w:val="00C42903"/>
    <w:rsid w:val="00C42DEE"/>
    <w:rsid w:val="00C45FAE"/>
    <w:rsid w:val="00C463AE"/>
    <w:rsid w:val="00C467A9"/>
    <w:rsid w:val="00C4750D"/>
    <w:rsid w:val="00C4777F"/>
    <w:rsid w:val="00C47B4D"/>
    <w:rsid w:val="00C52FF8"/>
    <w:rsid w:val="00C53995"/>
    <w:rsid w:val="00C53F2F"/>
    <w:rsid w:val="00C53FD0"/>
    <w:rsid w:val="00C5447F"/>
    <w:rsid w:val="00C54D48"/>
    <w:rsid w:val="00C558E8"/>
    <w:rsid w:val="00C56AB4"/>
    <w:rsid w:val="00C5776E"/>
    <w:rsid w:val="00C57DEE"/>
    <w:rsid w:val="00C61FE6"/>
    <w:rsid w:val="00C62003"/>
    <w:rsid w:val="00C62325"/>
    <w:rsid w:val="00C62F27"/>
    <w:rsid w:val="00C6374A"/>
    <w:rsid w:val="00C64691"/>
    <w:rsid w:val="00C648E3"/>
    <w:rsid w:val="00C64B73"/>
    <w:rsid w:val="00C660AC"/>
    <w:rsid w:val="00C66DA7"/>
    <w:rsid w:val="00C67182"/>
    <w:rsid w:val="00C71D47"/>
    <w:rsid w:val="00C7204B"/>
    <w:rsid w:val="00C74615"/>
    <w:rsid w:val="00C75B4B"/>
    <w:rsid w:val="00C76271"/>
    <w:rsid w:val="00C765C3"/>
    <w:rsid w:val="00C76C20"/>
    <w:rsid w:val="00C7711E"/>
    <w:rsid w:val="00C805D9"/>
    <w:rsid w:val="00C807BA"/>
    <w:rsid w:val="00C81048"/>
    <w:rsid w:val="00C82401"/>
    <w:rsid w:val="00C82823"/>
    <w:rsid w:val="00C82F63"/>
    <w:rsid w:val="00C84A16"/>
    <w:rsid w:val="00C850FD"/>
    <w:rsid w:val="00C85D99"/>
    <w:rsid w:val="00C863F3"/>
    <w:rsid w:val="00C86A6F"/>
    <w:rsid w:val="00C8779B"/>
    <w:rsid w:val="00C87B6B"/>
    <w:rsid w:val="00C87EB7"/>
    <w:rsid w:val="00C90F16"/>
    <w:rsid w:val="00C91B5B"/>
    <w:rsid w:val="00C9266C"/>
    <w:rsid w:val="00C92BC3"/>
    <w:rsid w:val="00C92D90"/>
    <w:rsid w:val="00C9375C"/>
    <w:rsid w:val="00C93995"/>
    <w:rsid w:val="00C9492D"/>
    <w:rsid w:val="00C9530B"/>
    <w:rsid w:val="00C9591A"/>
    <w:rsid w:val="00C97179"/>
    <w:rsid w:val="00C978BA"/>
    <w:rsid w:val="00C97BA3"/>
    <w:rsid w:val="00CA024E"/>
    <w:rsid w:val="00CA238B"/>
    <w:rsid w:val="00CA418D"/>
    <w:rsid w:val="00CA5179"/>
    <w:rsid w:val="00CA5B5D"/>
    <w:rsid w:val="00CA5E5F"/>
    <w:rsid w:val="00CA61D7"/>
    <w:rsid w:val="00CB160C"/>
    <w:rsid w:val="00CB1FDF"/>
    <w:rsid w:val="00CB3525"/>
    <w:rsid w:val="00CB3AF0"/>
    <w:rsid w:val="00CB3D90"/>
    <w:rsid w:val="00CB53BF"/>
    <w:rsid w:val="00CB655D"/>
    <w:rsid w:val="00CB6951"/>
    <w:rsid w:val="00CC0A27"/>
    <w:rsid w:val="00CC25FA"/>
    <w:rsid w:val="00CC37FE"/>
    <w:rsid w:val="00CC460F"/>
    <w:rsid w:val="00CC53C5"/>
    <w:rsid w:val="00CC7457"/>
    <w:rsid w:val="00CD05F7"/>
    <w:rsid w:val="00CD0ABB"/>
    <w:rsid w:val="00CD5288"/>
    <w:rsid w:val="00CD67DE"/>
    <w:rsid w:val="00CD7403"/>
    <w:rsid w:val="00CD7EE5"/>
    <w:rsid w:val="00CE0221"/>
    <w:rsid w:val="00CE084D"/>
    <w:rsid w:val="00CE11A3"/>
    <w:rsid w:val="00CE14BC"/>
    <w:rsid w:val="00CE1A43"/>
    <w:rsid w:val="00CE67EB"/>
    <w:rsid w:val="00CE6AC6"/>
    <w:rsid w:val="00CE7886"/>
    <w:rsid w:val="00CE7D8E"/>
    <w:rsid w:val="00CF09EB"/>
    <w:rsid w:val="00CF1012"/>
    <w:rsid w:val="00CF2966"/>
    <w:rsid w:val="00CF2C00"/>
    <w:rsid w:val="00CF36E5"/>
    <w:rsid w:val="00CF5390"/>
    <w:rsid w:val="00CF5EA6"/>
    <w:rsid w:val="00CF793D"/>
    <w:rsid w:val="00CF7F59"/>
    <w:rsid w:val="00D00439"/>
    <w:rsid w:val="00D0541E"/>
    <w:rsid w:val="00D07BE6"/>
    <w:rsid w:val="00D1029D"/>
    <w:rsid w:val="00D10E46"/>
    <w:rsid w:val="00D11849"/>
    <w:rsid w:val="00D12963"/>
    <w:rsid w:val="00D13C60"/>
    <w:rsid w:val="00D13DA9"/>
    <w:rsid w:val="00D15189"/>
    <w:rsid w:val="00D151F5"/>
    <w:rsid w:val="00D16C45"/>
    <w:rsid w:val="00D21AC0"/>
    <w:rsid w:val="00D21D7B"/>
    <w:rsid w:val="00D2214F"/>
    <w:rsid w:val="00D22438"/>
    <w:rsid w:val="00D22A95"/>
    <w:rsid w:val="00D23937"/>
    <w:rsid w:val="00D23FB7"/>
    <w:rsid w:val="00D249D3"/>
    <w:rsid w:val="00D25331"/>
    <w:rsid w:val="00D2535D"/>
    <w:rsid w:val="00D25FE8"/>
    <w:rsid w:val="00D26272"/>
    <w:rsid w:val="00D26D5F"/>
    <w:rsid w:val="00D26F88"/>
    <w:rsid w:val="00D276A3"/>
    <w:rsid w:val="00D27B5C"/>
    <w:rsid w:val="00D3025F"/>
    <w:rsid w:val="00D3128E"/>
    <w:rsid w:val="00D3189B"/>
    <w:rsid w:val="00D31A9D"/>
    <w:rsid w:val="00D32313"/>
    <w:rsid w:val="00D324B5"/>
    <w:rsid w:val="00D3284F"/>
    <w:rsid w:val="00D32CBD"/>
    <w:rsid w:val="00D339E7"/>
    <w:rsid w:val="00D33A4E"/>
    <w:rsid w:val="00D348A1"/>
    <w:rsid w:val="00D359B2"/>
    <w:rsid w:val="00D37195"/>
    <w:rsid w:val="00D37EB9"/>
    <w:rsid w:val="00D40604"/>
    <w:rsid w:val="00D429C7"/>
    <w:rsid w:val="00D42D41"/>
    <w:rsid w:val="00D4318E"/>
    <w:rsid w:val="00D4334A"/>
    <w:rsid w:val="00D4568E"/>
    <w:rsid w:val="00D45C39"/>
    <w:rsid w:val="00D46907"/>
    <w:rsid w:val="00D50053"/>
    <w:rsid w:val="00D50187"/>
    <w:rsid w:val="00D51048"/>
    <w:rsid w:val="00D52474"/>
    <w:rsid w:val="00D52797"/>
    <w:rsid w:val="00D529F7"/>
    <w:rsid w:val="00D53356"/>
    <w:rsid w:val="00D53736"/>
    <w:rsid w:val="00D541AB"/>
    <w:rsid w:val="00D54C88"/>
    <w:rsid w:val="00D55A01"/>
    <w:rsid w:val="00D55C8F"/>
    <w:rsid w:val="00D568D3"/>
    <w:rsid w:val="00D56A76"/>
    <w:rsid w:val="00D572FE"/>
    <w:rsid w:val="00D573F2"/>
    <w:rsid w:val="00D577E4"/>
    <w:rsid w:val="00D57C6B"/>
    <w:rsid w:val="00D612F7"/>
    <w:rsid w:val="00D62132"/>
    <w:rsid w:val="00D63349"/>
    <w:rsid w:val="00D64149"/>
    <w:rsid w:val="00D65031"/>
    <w:rsid w:val="00D65465"/>
    <w:rsid w:val="00D65D08"/>
    <w:rsid w:val="00D66036"/>
    <w:rsid w:val="00D66FFB"/>
    <w:rsid w:val="00D675EF"/>
    <w:rsid w:val="00D67BF0"/>
    <w:rsid w:val="00D72140"/>
    <w:rsid w:val="00D724E1"/>
    <w:rsid w:val="00D74114"/>
    <w:rsid w:val="00D744BE"/>
    <w:rsid w:val="00D75AEB"/>
    <w:rsid w:val="00D760A8"/>
    <w:rsid w:val="00D82102"/>
    <w:rsid w:val="00D82154"/>
    <w:rsid w:val="00D844E2"/>
    <w:rsid w:val="00D848DD"/>
    <w:rsid w:val="00D87050"/>
    <w:rsid w:val="00D90402"/>
    <w:rsid w:val="00D90AC1"/>
    <w:rsid w:val="00D9143D"/>
    <w:rsid w:val="00D91EB6"/>
    <w:rsid w:val="00D92A05"/>
    <w:rsid w:val="00D92A6C"/>
    <w:rsid w:val="00D932D4"/>
    <w:rsid w:val="00D93DEB"/>
    <w:rsid w:val="00D9450B"/>
    <w:rsid w:val="00D956D4"/>
    <w:rsid w:val="00D95766"/>
    <w:rsid w:val="00D95AE4"/>
    <w:rsid w:val="00D95D3C"/>
    <w:rsid w:val="00D95DC4"/>
    <w:rsid w:val="00D95EB9"/>
    <w:rsid w:val="00DA0105"/>
    <w:rsid w:val="00DA1688"/>
    <w:rsid w:val="00DA1DAF"/>
    <w:rsid w:val="00DA20CC"/>
    <w:rsid w:val="00DA2536"/>
    <w:rsid w:val="00DA2B48"/>
    <w:rsid w:val="00DA2B7E"/>
    <w:rsid w:val="00DA69DB"/>
    <w:rsid w:val="00DA6DCF"/>
    <w:rsid w:val="00DA7D06"/>
    <w:rsid w:val="00DB1165"/>
    <w:rsid w:val="00DB236D"/>
    <w:rsid w:val="00DB29BA"/>
    <w:rsid w:val="00DB2D08"/>
    <w:rsid w:val="00DB2E08"/>
    <w:rsid w:val="00DB324F"/>
    <w:rsid w:val="00DB40CD"/>
    <w:rsid w:val="00DB4113"/>
    <w:rsid w:val="00DB511D"/>
    <w:rsid w:val="00DB5896"/>
    <w:rsid w:val="00DB5EB9"/>
    <w:rsid w:val="00DB60E7"/>
    <w:rsid w:val="00DB6503"/>
    <w:rsid w:val="00DB6747"/>
    <w:rsid w:val="00DC008C"/>
    <w:rsid w:val="00DC2068"/>
    <w:rsid w:val="00DC20E4"/>
    <w:rsid w:val="00DC245D"/>
    <w:rsid w:val="00DC2685"/>
    <w:rsid w:val="00DC2843"/>
    <w:rsid w:val="00DC3C31"/>
    <w:rsid w:val="00DC55E1"/>
    <w:rsid w:val="00DC5CE3"/>
    <w:rsid w:val="00DD1417"/>
    <w:rsid w:val="00DD2421"/>
    <w:rsid w:val="00DD32BC"/>
    <w:rsid w:val="00DD52EC"/>
    <w:rsid w:val="00DD5415"/>
    <w:rsid w:val="00DD5BD1"/>
    <w:rsid w:val="00DD753A"/>
    <w:rsid w:val="00DD7CAC"/>
    <w:rsid w:val="00DE2D44"/>
    <w:rsid w:val="00DE2E26"/>
    <w:rsid w:val="00DE3717"/>
    <w:rsid w:val="00DE3D34"/>
    <w:rsid w:val="00DE5582"/>
    <w:rsid w:val="00DE5800"/>
    <w:rsid w:val="00DE5E7D"/>
    <w:rsid w:val="00DE6E02"/>
    <w:rsid w:val="00DE75CA"/>
    <w:rsid w:val="00DF1854"/>
    <w:rsid w:val="00DF291E"/>
    <w:rsid w:val="00DF294C"/>
    <w:rsid w:val="00DF4FA7"/>
    <w:rsid w:val="00DF53A7"/>
    <w:rsid w:val="00DF5467"/>
    <w:rsid w:val="00DF5F38"/>
    <w:rsid w:val="00DF5F6D"/>
    <w:rsid w:val="00DF62E7"/>
    <w:rsid w:val="00DF664E"/>
    <w:rsid w:val="00DF7970"/>
    <w:rsid w:val="00DF7DEA"/>
    <w:rsid w:val="00E01087"/>
    <w:rsid w:val="00E01142"/>
    <w:rsid w:val="00E01678"/>
    <w:rsid w:val="00E016B0"/>
    <w:rsid w:val="00E01CDE"/>
    <w:rsid w:val="00E027B8"/>
    <w:rsid w:val="00E03FC3"/>
    <w:rsid w:val="00E04B8C"/>
    <w:rsid w:val="00E052C3"/>
    <w:rsid w:val="00E061B5"/>
    <w:rsid w:val="00E062A6"/>
    <w:rsid w:val="00E063AC"/>
    <w:rsid w:val="00E07145"/>
    <w:rsid w:val="00E079F5"/>
    <w:rsid w:val="00E114EB"/>
    <w:rsid w:val="00E13F51"/>
    <w:rsid w:val="00E14A08"/>
    <w:rsid w:val="00E151B7"/>
    <w:rsid w:val="00E15451"/>
    <w:rsid w:val="00E15503"/>
    <w:rsid w:val="00E15852"/>
    <w:rsid w:val="00E15BB1"/>
    <w:rsid w:val="00E15FE5"/>
    <w:rsid w:val="00E15FF9"/>
    <w:rsid w:val="00E179EF"/>
    <w:rsid w:val="00E17CCE"/>
    <w:rsid w:val="00E20042"/>
    <w:rsid w:val="00E2196D"/>
    <w:rsid w:val="00E2364C"/>
    <w:rsid w:val="00E23BC0"/>
    <w:rsid w:val="00E23EDC"/>
    <w:rsid w:val="00E2491E"/>
    <w:rsid w:val="00E24FA9"/>
    <w:rsid w:val="00E2544E"/>
    <w:rsid w:val="00E25C46"/>
    <w:rsid w:val="00E260FA"/>
    <w:rsid w:val="00E262E1"/>
    <w:rsid w:val="00E30C17"/>
    <w:rsid w:val="00E31240"/>
    <w:rsid w:val="00E31431"/>
    <w:rsid w:val="00E31B29"/>
    <w:rsid w:val="00E32D43"/>
    <w:rsid w:val="00E33C00"/>
    <w:rsid w:val="00E34B47"/>
    <w:rsid w:val="00E37B4F"/>
    <w:rsid w:val="00E40BD1"/>
    <w:rsid w:val="00E40DEB"/>
    <w:rsid w:val="00E42968"/>
    <w:rsid w:val="00E42F7F"/>
    <w:rsid w:val="00E44F9F"/>
    <w:rsid w:val="00E4500C"/>
    <w:rsid w:val="00E45319"/>
    <w:rsid w:val="00E46ECE"/>
    <w:rsid w:val="00E47A3C"/>
    <w:rsid w:val="00E501E7"/>
    <w:rsid w:val="00E51A40"/>
    <w:rsid w:val="00E51B99"/>
    <w:rsid w:val="00E51C25"/>
    <w:rsid w:val="00E52DCF"/>
    <w:rsid w:val="00E5403F"/>
    <w:rsid w:val="00E54DE0"/>
    <w:rsid w:val="00E55E11"/>
    <w:rsid w:val="00E562E9"/>
    <w:rsid w:val="00E56C89"/>
    <w:rsid w:val="00E60FB9"/>
    <w:rsid w:val="00E61DF6"/>
    <w:rsid w:val="00E62492"/>
    <w:rsid w:val="00E624C6"/>
    <w:rsid w:val="00E6274E"/>
    <w:rsid w:val="00E6306C"/>
    <w:rsid w:val="00E632DE"/>
    <w:rsid w:val="00E63E7C"/>
    <w:rsid w:val="00E63EA5"/>
    <w:rsid w:val="00E640B5"/>
    <w:rsid w:val="00E654B1"/>
    <w:rsid w:val="00E673AC"/>
    <w:rsid w:val="00E67F00"/>
    <w:rsid w:val="00E70648"/>
    <w:rsid w:val="00E70F1C"/>
    <w:rsid w:val="00E71063"/>
    <w:rsid w:val="00E71747"/>
    <w:rsid w:val="00E71F06"/>
    <w:rsid w:val="00E720AC"/>
    <w:rsid w:val="00E7225A"/>
    <w:rsid w:val="00E72616"/>
    <w:rsid w:val="00E727C6"/>
    <w:rsid w:val="00E72D85"/>
    <w:rsid w:val="00E74408"/>
    <w:rsid w:val="00E746EF"/>
    <w:rsid w:val="00E74AFC"/>
    <w:rsid w:val="00E757B3"/>
    <w:rsid w:val="00E764C3"/>
    <w:rsid w:val="00E765CF"/>
    <w:rsid w:val="00E7695C"/>
    <w:rsid w:val="00E7718D"/>
    <w:rsid w:val="00E81D77"/>
    <w:rsid w:val="00E82298"/>
    <w:rsid w:val="00E836D4"/>
    <w:rsid w:val="00E83886"/>
    <w:rsid w:val="00E83A72"/>
    <w:rsid w:val="00E848F6"/>
    <w:rsid w:val="00E85432"/>
    <w:rsid w:val="00E854A7"/>
    <w:rsid w:val="00E86408"/>
    <w:rsid w:val="00E87A64"/>
    <w:rsid w:val="00E87F3B"/>
    <w:rsid w:val="00E915D6"/>
    <w:rsid w:val="00E91830"/>
    <w:rsid w:val="00E91A7C"/>
    <w:rsid w:val="00E92567"/>
    <w:rsid w:val="00E92C5F"/>
    <w:rsid w:val="00E9580E"/>
    <w:rsid w:val="00E96B95"/>
    <w:rsid w:val="00EA1564"/>
    <w:rsid w:val="00EA1626"/>
    <w:rsid w:val="00EA1AF3"/>
    <w:rsid w:val="00EA28F9"/>
    <w:rsid w:val="00EA299A"/>
    <w:rsid w:val="00EA2ECF"/>
    <w:rsid w:val="00EA37D1"/>
    <w:rsid w:val="00EA3E6C"/>
    <w:rsid w:val="00EA4784"/>
    <w:rsid w:val="00EA488E"/>
    <w:rsid w:val="00EA50AC"/>
    <w:rsid w:val="00EA517E"/>
    <w:rsid w:val="00EA57DE"/>
    <w:rsid w:val="00EA5DBC"/>
    <w:rsid w:val="00EA69D0"/>
    <w:rsid w:val="00EA70D6"/>
    <w:rsid w:val="00EA7B21"/>
    <w:rsid w:val="00EA7F54"/>
    <w:rsid w:val="00EB04FA"/>
    <w:rsid w:val="00EB14C8"/>
    <w:rsid w:val="00EB196A"/>
    <w:rsid w:val="00EB1EBE"/>
    <w:rsid w:val="00EB2662"/>
    <w:rsid w:val="00EB2773"/>
    <w:rsid w:val="00EB348C"/>
    <w:rsid w:val="00EB3D03"/>
    <w:rsid w:val="00EC045B"/>
    <w:rsid w:val="00EC0694"/>
    <w:rsid w:val="00EC1875"/>
    <w:rsid w:val="00EC235E"/>
    <w:rsid w:val="00EC4819"/>
    <w:rsid w:val="00EC595E"/>
    <w:rsid w:val="00EC5BC0"/>
    <w:rsid w:val="00EC68BB"/>
    <w:rsid w:val="00EC6D8A"/>
    <w:rsid w:val="00EC6ED9"/>
    <w:rsid w:val="00EC70EF"/>
    <w:rsid w:val="00ED008C"/>
    <w:rsid w:val="00ED1699"/>
    <w:rsid w:val="00ED186E"/>
    <w:rsid w:val="00ED1A1C"/>
    <w:rsid w:val="00ED21B2"/>
    <w:rsid w:val="00ED4369"/>
    <w:rsid w:val="00ED6BD7"/>
    <w:rsid w:val="00EE00AA"/>
    <w:rsid w:val="00EE0669"/>
    <w:rsid w:val="00EE0CDD"/>
    <w:rsid w:val="00EE0D37"/>
    <w:rsid w:val="00EE21D4"/>
    <w:rsid w:val="00EE2656"/>
    <w:rsid w:val="00EE3ACA"/>
    <w:rsid w:val="00EE3ED0"/>
    <w:rsid w:val="00EE4474"/>
    <w:rsid w:val="00EE4B64"/>
    <w:rsid w:val="00EE61F5"/>
    <w:rsid w:val="00EE712C"/>
    <w:rsid w:val="00EF05A3"/>
    <w:rsid w:val="00EF303E"/>
    <w:rsid w:val="00EF3260"/>
    <w:rsid w:val="00EF32C1"/>
    <w:rsid w:val="00EF4BE2"/>
    <w:rsid w:val="00EF52D0"/>
    <w:rsid w:val="00EF6050"/>
    <w:rsid w:val="00EF6869"/>
    <w:rsid w:val="00EF75B7"/>
    <w:rsid w:val="00F0067E"/>
    <w:rsid w:val="00F0129B"/>
    <w:rsid w:val="00F01637"/>
    <w:rsid w:val="00F0194E"/>
    <w:rsid w:val="00F02DBD"/>
    <w:rsid w:val="00F05A59"/>
    <w:rsid w:val="00F05C7F"/>
    <w:rsid w:val="00F05F8D"/>
    <w:rsid w:val="00F062D9"/>
    <w:rsid w:val="00F07FCC"/>
    <w:rsid w:val="00F116E4"/>
    <w:rsid w:val="00F11968"/>
    <w:rsid w:val="00F12D3D"/>
    <w:rsid w:val="00F132BC"/>
    <w:rsid w:val="00F13FB8"/>
    <w:rsid w:val="00F14168"/>
    <w:rsid w:val="00F14E6D"/>
    <w:rsid w:val="00F1593E"/>
    <w:rsid w:val="00F166DD"/>
    <w:rsid w:val="00F16917"/>
    <w:rsid w:val="00F16C2C"/>
    <w:rsid w:val="00F17869"/>
    <w:rsid w:val="00F20F38"/>
    <w:rsid w:val="00F216A4"/>
    <w:rsid w:val="00F21B1A"/>
    <w:rsid w:val="00F22568"/>
    <w:rsid w:val="00F22B69"/>
    <w:rsid w:val="00F2369B"/>
    <w:rsid w:val="00F23C06"/>
    <w:rsid w:val="00F257B9"/>
    <w:rsid w:val="00F2580B"/>
    <w:rsid w:val="00F25D56"/>
    <w:rsid w:val="00F30551"/>
    <w:rsid w:val="00F307FD"/>
    <w:rsid w:val="00F3320E"/>
    <w:rsid w:val="00F33A95"/>
    <w:rsid w:val="00F34248"/>
    <w:rsid w:val="00F35298"/>
    <w:rsid w:val="00F35C43"/>
    <w:rsid w:val="00F36CED"/>
    <w:rsid w:val="00F40463"/>
    <w:rsid w:val="00F40687"/>
    <w:rsid w:val="00F41B63"/>
    <w:rsid w:val="00F4251D"/>
    <w:rsid w:val="00F42816"/>
    <w:rsid w:val="00F4284E"/>
    <w:rsid w:val="00F43381"/>
    <w:rsid w:val="00F43F8F"/>
    <w:rsid w:val="00F44717"/>
    <w:rsid w:val="00F4663A"/>
    <w:rsid w:val="00F4673A"/>
    <w:rsid w:val="00F46A75"/>
    <w:rsid w:val="00F46AA7"/>
    <w:rsid w:val="00F47805"/>
    <w:rsid w:val="00F47BE9"/>
    <w:rsid w:val="00F5368E"/>
    <w:rsid w:val="00F54A05"/>
    <w:rsid w:val="00F54AF7"/>
    <w:rsid w:val="00F54BBA"/>
    <w:rsid w:val="00F55355"/>
    <w:rsid w:val="00F55366"/>
    <w:rsid w:val="00F5539D"/>
    <w:rsid w:val="00F55C94"/>
    <w:rsid w:val="00F568F0"/>
    <w:rsid w:val="00F56D5A"/>
    <w:rsid w:val="00F61E32"/>
    <w:rsid w:val="00F629F2"/>
    <w:rsid w:val="00F63840"/>
    <w:rsid w:val="00F63B0A"/>
    <w:rsid w:val="00F63B4E"/>
    <w:rsid w:val="00F648E3"/>
    <w:rsid w:val="00F64915"/>
    <w:rsid w:val="00F64C34"/>
    <w:rsid w:val="00F64D01"/>
    <w:rsid w:val="00F668EA"/>
    <w:rsid w:val="00F66DAB"/>
    <w:rsid w:val="00F67997"/>
    <w:rsid w:val="00F71A58"/>
    <w:rsid w:val="00F72133"/>
    <w:rsid w:val="00F728D5"/>
    <w:rsid w:val="00F73D71"/>
    <w:rsid w:val="00F74640"/>
    <w:rsid w:val="00F7495B"/>
    <w:rsid w:val="00F749F2"/>
    <w:rsid w:val="00F75105"/>
    <w:rsid w:val="00F7591D"/>
    <w:rsid w:val="00F763BF"/>
    <w:rsid w:val="00F768F7"/>
    <w:rsid w:val="00F76C25"/>
    <w:rsid w:val="00F801FA"/>
    <w:rsid w:val="00F802B6"/>
    <w:rsid w:val="00F81652"/>
    <w:rsid w:val="00F81A84"/>
    <w:rsid w:val="00F823F9"/>
    <w:rsid w:val="00F829DB"/>
    <w:rsid w:val="00F82B07"/>
    <w:rsid w:val="00F82B6B"/>
    <w:rsid w:val="00F852CD"/>
    <w:rsid w:val="00F854A7"/>
    <w:rsid w:val="00F85B70"/>
    <w:rsid w:val="00F85FD1"/>
    <w:rsid w:val="00F8691A"/>
    <w:rsid w:val="00F86B82"/>
    <w:rsid w:val="00F87FD1"/>
    <w:rsid w:val="00F901D8"/>
    <w:rsid w:val="00F9256A"/>
    <w:rsid w:val="00F926C9"/>
    <w:rsid w:val="00F94BAD"/>
    <w:rsid w:val="00F94D6D"/>
    <w:rsid w:val="00F95006"/>
    <w:rsid w:val="00F95E3C"/>
    <w:rsid w:val="00FA0656"/>
    <w:rsid w:val="00FA1FAD"/>
    <w:rsid w:val="00FA2103"/>
    <w:rsid w:val="00FA215B"/>
    <w:rsid w:val="00FA2529"/>
    <w:rsid w:val="00FA34BE"/>
    <w:rsid w:val="00FA492C"/>
    <w:rsid w:val="00FA69DE"/>
    <w:rsid w:val="00FA7BA5"/>
    <w:rsid w:val="00FB05DC"/>
    <w:rsid w:val="00FB229F"/>
    <w:rsid w:val="00FB281E"/>
    <w:rsid w:val="00FB2B78"/>
    <w:rsid w:val="00FB361F"/>
    <w:rsid w:val="00FB3EF8"/>
    <w:rsid w:val="00FB486F"/>
    <w:rsid w:val="00FB498C"/>
    <w:rsid w:val="00FB551A"/>
    <w:rsid w:val="00FB5ABA"/>
    <w:rsid w:val="00FB711D"/>
    <w:rsid w:val="00FB762B"/>
    <w:rsid w:val="00FB7B36"/>
    <w:rsid w:val="00FC0359"/>
    <w:rsid w:val="00FC0579"/>
    <w:rsid w:val="00FC0E69"/>
    <w:rsid w:val="00FC10FA"/>
    <w:rsid w:val="00FC224A"/>
    <w:rsid w:val="00FC3DCC"/>
    <w:rsid w:val="00FC3FBB"/>
    <w:rsid w:val="00FC4277"/>
    <w:rsid w:val="00FC5659"/>
    <w:rsid w:val="00FC57FD"/>
    <w:rsid w:val="00FC5A4A"/>
    <w:rsid w:val="00FC6AEB"/>
    <w:rsid w:val="00FC6C04"/>
    <w:rsid w:val="00FD00A9"/>
    <w:rsid w:val="00FD051E"/>
    <w:rsid w:val="00FD0D27"/>
    <w:rsid w:val="00FD1185"/>
    <w:rsid w:val="00FD13EB"/>
    <w:rsid w:val="00FD1855"/>
    <w:rsid w:val="00FD273A"/>
    <w:rsid w:val="00FD4388"/>
    <w:rsid w:val="00FD56CF"/>
    <w:rsid w:val="00FD5DDB"/>
    <w:rsid w:val="00FD67BF"/>
    <w:rsid w:val="00FE1737"/>
    <w:rsid w:val="00FE1AE9"/>
    <w:rsid w:val="00FE2896"/>
    <w:rsid w:val="00FE3BE3"/>
    <w:rsid w:val="00FE46CD"/>
    <w:rsid w:val="00FE5537"/>
    <w:rsid w:val="00FE5826"/>
    <w:rsid w:val="00FE6303"/>
    <w:rsid w:val="00FE6A52"/>
    <w:rsid w:val="00FE7B15"/>
    <w:rsid w:val="00FE7E9E"/>
    <w:rsid w:val="00FF0F98"/>
    <w:rsid w:val="00FF1765"/>
    <w:rsid w:val="00FF1878"/>
    <w:rsid w:val="00FF2172"/>
    <w:rsid w:val="00FF3514"/>
    <w:rsid w:val="00FF3EF9"/>
    <w:rsid w:val="00FF40D9"/>
    <w:rsid w:val="00FF44DD"/>
    <w:rsid w:val="00FF4866"/>
    <w:rsid w:val="00FF5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F74BB2A"/>
  <w15:chartTrackingRefBased/>
  <w15:docId w15:val="{1FB0C461-ECC4-4087-8A2B-46C048CF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Normal Indent"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E0706"/>
    <w:rPr>
      <w:sz w:val="24"/>
      <w:szCs w:val="24"/>
    </w:rPr>
  </w:style>
  <w:style w:type="paragraph" w:styleId="1">
    <w:name w:val="heading 1"/>
    <w:basedOn w:val="a2"/>
    <w:next w:val="a2"/>
    <w:link w:val="10"/>
    <w:uiPriority w:val="9"/>
    <w:qFormat/>
    <w:pPr>
      <w:keepNext/>
      <w:jc w:val="center"/>
      <w:outlineLvl w:val="0"/>
    </w:pPr>
    <w:rPr>
      <w:b/>
      <w:bCs/>
      <w:lang w:val="x-none" w:eastAsia="x-none"/>
    </w:rPr>
  </w:style>
  <w:style w:type="paragraph" w:styleId="20">
    <w:name w:val="heading 2"/>
    <w:basedOn w:val="a2"/>
    <w:next w:val="a2"/>
    <w:qFormat/>
    <w:pPr>
      <w:keepNext/>
      <w:outlineLvl w:val="1"/>
    </w:pPr>
    <w:rPr>
      <w:b/>
    </w:rPr>
  </w:style>
  <w:style w:type="paragraph" w:styleId="3">
    <w:name w:val="heading 3"/>
    <w:basedOn w:val="a2"/>
    <w:next w:val="a2"/>
    <w:link w:val="30"/>
    <w:qFormat/>
    <w:pPr>
      <w:keepNext/>
      <w:ind w:left="360"/>
      <w:jc w:val="center"/>
      <w:outlineLvl w:val="2"/>
    </w:pPr>
    <w:rPr>
      <w:b/>
      <w:lang w:val="x-none" w:eastAsia="x-none"/>
    </w:rPr>
  </w:style>
  <w:style w:type="paragraph" w:styleId="4">
    <w:name w:val="heading 4"/>
    <w:basedOn w:val="a2"/>
    <w:next w:val="a2"/>
    <w:qFormat/>
    <w:pPr>
      <w:keepNext/>
      <w:spacing w:before="240" w:after="60"/>
      <w:outlineLvl w:val="3"/>
    </w:pPr>
    <w:rPr>
      <w:b/>
      <w:bCs/>
      <w:sz w:val="28"/>
      <w:szCs w:val="28"/>
    </w:rPr>
  </w:style>
  <w:style w:type="paragraph" w:styleId="5">
    <w:name w:val="heading 5"/>
    <w:basedOn w:val="a2"/>
    <w:next w:val="a2"/>
    <w:link w:val="50"/>
    <w:qFormat/>
    <w:pPr>
      <w:keepNext/>
      <w:jc w:val="center"/>
      <w:outlineLvl w:val="4"/>
    </w:pPr>
    <w:rPr>
      <w:b/>
      <w:sz w:val="22"/>
      <w:lang w:val="x-none" w:eastAsia="x-none"/>
    </w:rPr>
  </w:style>
  <w:style w:type="paragraph" w:styleId="6">
    <w:name w:val="heading 6"/>
    <w:basedOn w:val="a2"/>
    <w:next w:val="a2"/>
    <w:qFormat/>
    <w:pPr>
      <w:keepNext/>
      <w:ind w:firstLine="360"/>
      <w:jc w:val="center"/>
      <w:outlineLvl w:val="5"/>
    </w:pPr>
    <w:rPr>
      <w:b/>
    </w:rPr>
  </w:style>
  <w:style w:type="paragraph" w:styleId="7">
    <w:name w:val="heading 7"/>
    <w:basedOn w:val="a2"/>
    <w:next w:val="a2"/>
    <w:qFormat/>
    <w:pPr>
      <w:spacing w:before="240" w:after="60"/>
      <w:outlineLvl w:val="6"/>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lang w:val="x-none" w:eastAsia="x-none"/>
    </w:rPr>
  </w:style>
  <w:style w:type="paragraph" w:styleId="a8">
    <w:name w:val="footer"/>
    <w:basedOn w:val="a2"/>
    <w:link w:val="a9"/>
    <w:uiPriority w:val="99"/>
    <w:pPr>
      <w:tabs>
        <w:tab w:val="center" w:pos="4677"/>
        <w:tab w:val="right" w:pos="9355"/>
      </w:tabs>
    </w:pPr>
    <w:rPr>
      <w:lang w:val="x-none" w:eastAsia="x-none"/>
    </w:rPr>
  </w:style>
  <w:style w:type="paragraph" w:styleId="aa">
    <w:name w:val="Body Text Indent"/>
    <w:basedOn w:val="a2"/>
    <w:link w:val="ab"/>
    <w:pPr>
      <w:ind w:firstLine="360"/>
      <w:jc w:val="both"/>
    </w:pPr>
  </w:style>
  <w:style w:type="paragraph" w:styleId="31">
    <w:name w:val="Body Text Indent 3"/>
    <w:basedOn w:val="a2"/>
    <w:link w:val="32"/>
    <w:pPr>
      <w:ind w:firstLine="360"/>
      <w:jc w:val="both"/>
    </w:pPr>
    <w:rPr>
      <w:u w:val="single"/>
      <w:lang w:val="x-none" w:eastAsia="x-none"/>
    </w:rPr>
  </w:style>
  <w:style w:type="character" w:styleId="ac">
    <w:name w:val="page number"/>
    <w:basedOn w:val="a3"/>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21">
    <w:name w:val="Body Text Indent 2"/>
    <w:basedOn w:val="a2"/>
    <w:link w:val="22"/>
    <w:pPr>
      <w:ind w:right="-199" w:firstLine="540"/>
      <w:jc w:val="both"/>
    </w:pPr>
  </w:style>
  <w:style w:type="paragraph" w:customStyle="1" w:styleId="11">
    <w:name w:val="Обычный1"/>
    <w:pPr>
      <w:widowControl w:val="0"/>
      <w:ind w:firstLine="480"/>
      <w:jc w:val="both"/>
    </w:pPr>
    <w:rPr>
      <w:rFonts w:ascii="Arial" w:hAnsi="Arial"/>
      <w:b/>
      <w:snapToGrid w:val="0"/>
    </w:rPr>
  </w:style>
  <w:style w:type="paragraph" w:customStyle="1" w:styleId="210">
    <w:name w:val="Основной текст 21"/>
    <w:basedOn w:val="a2"/>
    <w:pPr>
      <w:ind w:firstLine="709"/>
      <w:jc w:val="both"/>
    </w:pPr>
    <w:rPr>
      <w:szCs w:val="20"/>
    </w:rPr>
  </w:style>
  <w:style w:type="paragraph" w:customStyle="1" w:styleId="ConsNormal">
    <w:name w:val="ConsNormal"/>
    <w:uiPriority w:val="99"/>
    <w:pPr>
      <w:autoSpaceDE w:val="0"/>
      <w:autoSpaceDN w:val="0"/>
      <w:adjustRightInd w:val="0"/>
      <w:ind w:firstLine="720"/>
    </w:pPr>
    <w:rPr>
      <w:rFonts w:ascii="Arial" w:hAnsi="Arial" w:cs="Arial"/>
    </w:rPr>
  </w:style>
  <w:style w:type="paragraph" w:styleId="ad">
    <w:name w:val="header"/>
    <w:basedOn w:val="a2"/>
    <w:link w:val="ae"/>
    <w:uiPriority w:val="99"/>
    <w:pPr>
      <w:tabs>
        <w:tab w:val="center" w:pos="4677"/>
        <w:tab w:val="right" w:pos="9355"/>
      </w:tabs>
    </w:pPr>
    <w:rPr>
      <w:lang w:val="x-none" w:eastAsia="x-none"/>
    </w:rPr>
  </w:style>
  <w:style w:type="paragraph" w:customStyle="1" w:styleId="33">
    <w:name w:val="çàãîëîâîê 3"/>
    <w:basedOn w:val="a2"/>
    <w:next w:val="a2"/>
    <w:pPr>
      <w:keepNext/>
      <w:spacing w:before="240" w:after="60"/>
    </w:pPr>
    <w:rPr>
      <w:rFonts w:ascii="Arial" w:hAnsi="Arial"/>
      <w:szCs w:val="20"/>
    </w:rPr>
  </w:style>
  <w:style w:type="paragraph" w:styleId="af">
    <w:name w:val="Balloon Text"/>
    <w:basedOn w:val="a2"/>
    <w:link w:val="af0"/>
    <w:uiPriority w:val="99"/>
    <w:semiHidden/>
    <w:rPr>
      <w:rFonts w:ascii="Tahoma" w:hAnsi="Tahoma"/>
      <w:sz w:val="16"/>
      <w:szCs w:val="16"/>
      <w:lang w:val="x-none" w:eastAsia="x-none"/>
    </w:rPr>
  </w:style>
  <w:style w:type="paragraph" w:styleId="af1">
    <w:name w:val="footnote text"/>
    <w:basedOn w:val="a2"/>
    <w:link w:val="af2"/>
    <w:uiPriority w:val="99"/>
    <w:semiHidden/>
    <w:rPr>
      <w:sz w:val="20"/>
      <w:szCs w:val="20"/>
    </w:rPr>
  </w:style>
  <w:style w:type="character" w:styleId="af3">
    <w:name w:val="footnote reference"/>
    <w:uiPriority w:val="99"/>
    <w:semiHidden/>
    <w:rPr>
      <w:vertAlign w:val="superscript"/>
    </w:rPr>
  </w:style>
  <w:style w:type="paragraph" w:styleId="23">
    <w:name w:val="Body Text 2"/>
    <w:basedOn w:val="a2"/>
    <w:pPr>
      <w:spacing w:after="120" w:line="480" w:lineRule="auto"/>
    </w:pPr>
  </w:style>
  <w:style w:type="paragraph" w:styleId="34">
    <w:name w:val="Body Text 3"/>
    <w:basedOn w:val="a2"/>
    <w:pPr>
      <w:spacing w:after="120"/>
    </w:pPr>
    <w:rPr>
      <w:sz w:val="16"/>
      <w:szCs w:val="16"/>
    </w:rPr>
  </w:style>
  <w:style w:type="paragraph" w:styleId="af4">
    <w:name w:val="caption"/>
    <w:basedOn w:val="a2"/>
    <w:next w:val="a2"/>
    <w:qFormat/>
    <w:pPr>
      <w:spacing w:before="240" w:after="120"/>
    </w:pPr>
    <w:rPr>
      <w:rFonts w:ascii="Tahoma" w:hAnsi="Tahoma"/>
      <w:b/>
      <w:i/>
      <w:sz w:val="20"/>
    </w:rPr>
  </w:style>
  <w:style w:type="character" w:styleId="af5">
    <w:name w:val="annotation reference"/>
    <w:uiPriority w:val="99"/>
    <w:semiHidden/>
    <w:rsid w:val="00B84FD1"/>
    <w:rPr>
      <w:sz w:val="16"/>
      <w:szCs w:val="16"/>
    </w:rPr>
  </w:style>
  <w:style w:type="paragraph" w:styleId="af6">
    <w:name w:val="annotation text"/>
    <w:basedOn w:val="a2"/>
    <w:link w:val="af7"/>
    <w:uiPriority w:val="99"/>
    <w:semiHidden/>
    <w:rsid w:val="00B84FD1"/>
    <w:rPr>
      <w:sz w:val="20"/>
      <w:szCs w:val="20"/>
    </w:rPr>
  </w:style>
  <w:style w:type="paragraph" w:styleId="af8">
    <w:name w:val="annotation subject"/>
    <w:basedOn w:val="af6"/>
    <w:next w:val="af6"/>
    <w:semiHidden/>
    <w:rsid w:val="00B84FD1"/>
    <w:rPr>
      <w:b/>
      <w:bCs/>
    </w:rPr>
  </w:style>
  <w:style w:type="paragraph" w:customStyle="1" w:styleId="ConsPlusNormal">
    <w:name w:val="ConsPlusNormal"/>
    <w:link w:val="ConsPlusNormal0"/>
    <w:rsid w:val="00B84FD1"/>
    <w:pPr>
      <w:widowControl w:val="0"/>
      <w:autoSpaceDE w:val="0"/>
      <w:autoSpaceDN w:val="0"/>
      <w:adjustRightInd w:val="0"/>
      <w:ind w:firstLine="720"/>
    </w:pPr>
    <w:rPr>
      <w:rFonts w:ascii="Arial" w:hAnsi="Arial" w:cs="Arial"/>
    </w:rPr>
  </w:style>
  <w:style w:type="character" w:customStyle="1" w:styleId="0">
    <w:name w:val="Обычный + Слева:  0 Знак"/>
    <w:aliases w:val="63 см Знак"/>
    <w:link w:val="00"/>
    <w:rsid w:val="00FB2B78"/>
    <w:rPr>
      <w:sz w:val="24"/>
      <w:szCs w:val="24"/>
      <w:lang w:val="ru-RU" w:eastAsia="ru-RU" w:bidi="ar-SA"/>
    </w:rPr>
  </w:style>
  <w:style w:type="paragraph" w:customStyle="1" w:styleId="00">
    <w:name w:val="Обычный + Слева:  0"/>
    <w:aliases w:val="63 см"/>
    <w:basedOn w:val="a2"/>
    <w:link w:val="0"/>
    <w:rsid w:val="00FB2B78"/>
    <w:pPr>
      <w:spacing w:before="120"/>
      <w:ind w:left="360"/>
      <w:jc w:val="both"/>
    </w:pPr>
  </w:style>
  <w:style w:type="paragraph" w:customStyle="1" w:styleId="111">
    <w:name w:val="Стиль Заголовок 1 + 11 пт"/>
    <w:basedOn w:val="1"/>
    <w:rsid w:val="00336D44"/>
    <w:pPr>
      <w:numPr>
        <w:numId w:val="1"/>
      </w:numPr>
      <w:tabs>
        <w:tab w:val="clear" w:pos="3780"/>
      </w:tabs>
      <w:spacing w:before="360" w:after="120"/>
      <w:ind w:left="0" w:firstLine="0"/>
    </w:pPr>
    <w:rPr>
      <w:sz w:val="22"/>
      <w:szCs w:val="20"/>
    </w:rPr>
  </w:style>
  <w:style w:type="paragraph" w:customStyle="1" w:styleId="a">
    <w:name w:val="статьи договора"/>
    <w:basedOn w:val="111"/>
    <w:rsid w:val="00336D44"/>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f9"/>
    <w:rsid w:val="00336D44"/>
    <w:pPr>
      <w:numPr>
        <w:ilvl w:val="2"/>
      </w:numPr>
    </w:pPr>
    <w:rPr>
      <w:bCs/>
      <w:lang w:val="ru-RU" w:eastAsia="ru-RU"/>
    </w:rPr>
  </w:style>
  <w:style w:type="character" w:customStyle="1" w:styleId="af9">
    <w:name w:val="подпункты договора Знак"/>
    <w:link w:val="a0"/>
    <w:rsid w:val="00B67E11"/>
    <w:rPr>
      <w:bCs/>
      <w:sz w:val="22"/>
      <w:szCs w:val="22"/>
    </w:rPr>
  </w:style>
  <w:style w:type="paragraph" w:customStyle="1" w:styleId="afa">
    <w:name w:val="Стиль"/>
    <w:basedOn w:val="a2"/>
    <w:rsid w:val="00355E27"/>
    <w:pPr>
      <w:keepLines/>
      <w:spacing w:after="160" w:line="240" w:lineRule="exact"/>
    </w:pPr>
    <w:rPr>
      <w:rFonts w:ascii="Verdana" w:eastAsia="MS Mincho" w:hAnsi="Verdana" w:cs="Verdana"/>
      <w:sz w:val="20"/>
      <w:szCs w:val="20"/>
      <w:lang w:val="en-US" w:eastAsia="en-US"/>
    </w:rPr>
  </w:style>
  <w:style w:type="table" w:styleId="afb">
    <w:name w:val="Table Grid"/>
    <w:basedOn w:val="a4"/>
    <w:uiPriority w:val="59"/>
    <w:rsid w:val="00D46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Стиль статьи договора + курсив"/>
    <w:basedOn w:val="a"/>
    <w:rsid w:val="00675719"/>
    <w:pPr>
      <w:numPr>
        <w:ilvl w:val="0"/>
        <w:numId w:val="0"/>
      </w:numPr>
      <w:tabs>
        <w:tab w:val="num" w:pos="360"/>
      </w:tabs>
      <w:ind w:left="1332" w:hanging="432"/>
    </w:pPr>
    <w:rPr>
      <w:iCs/>
    </w:rPr>
  </w:style>
  <w:style w:type="paragraph" w:styleId="afd">
    <w:name w:val="Document Map"/>
    <w:basedOn w:val="a2"/>
    <w:semiHidden/>
    <w:rsid w:val="0090459F"/>
    <w:pPr>
      <w:shd w:val="clear" w:color="auto" w:fill="000080"/>
    </w:pPr>
    <w:rPr>
      <w:rFonts w:ascii="Tahoma" w:hAnsi="Tahoma" w:cs="Tahoma"/>
      <w:sz w:val="20"/>
      <w:szCs w:val="20"/>
    </w:rPr>
  </w:style>
  <w:style w:type="character" w:customStyle="1" w:styleId="30">
    <w:name w:val="Заголовок 3 Знак"/>
    <w:link w:val="3"/>
    <w:rsid w:val="00B27A02"/>
    <w:rPr>
      <w:b/>
      <w:sz w:val="24"/>
      <w:szCs w:val="24"/>
    </w:rPr>
  </w:style>
  <w:style w:type="character" w:customStyle="1" w:styleId="32">
    <w:name w:val="Основной текст с отступом 3 Знак"/>
    <w:link w:val="31"/>
    <w:rsid w:val="00B27A02"/>
    <w:rPr>
      <w:sz w:val="24"/>
      <w:szCs w:val="24"/>
      <w:u w:val="single"/>
    </w:rPr>
  </w:style>
  <w:style w:type="character" w:customStyle="1" w:styleId="af7">
    <w:name w:val="Текст примечания Знак"/>
    <w:basedOn w:val="a3"/>
    <w:link w:val="af6"/>
    <w:uiPriority w:val="99"/>
    <w:semiHidden/>
    <w:rsid w:val="00B27A02"/>
  </w:style>
  <w:style w:type="paragraph" w:styleId="afe">
    <w:name w:val="Normal Indent"/>
    <w:basedOn w:val="a2"/>
    <w:uiPriority w:val="99"/>
    <w:rsid w:val="00DD753A"/>
    <w:pPr>
      <w:ind w:left="708"/>
    </w:pPr>
  </w:style>
  <w:style w:type="character" w:customStyle="1" w:styleId="a9">
    <w:name w:val="Нижний колонтитул Знак"/>
    <w:link w:val="a8"/>
    <w:uiPriority w:val="99"/>
    <w:rsid w:val="00A80E7F"/>
    <w:rPr>
      <w:sz w:val="24"/>
      <w:szCs w:val="24"/>
    </w:rPr>
  </w:style>
  <w:style w:type="character" w:customStyle="1" w:styleId="10">
    <w:name w:val="Заголовок 1 Знак"/>
    <w:link w:val="1"/>
    <w:uiPriority w:val="9"/>
    <w:rsid w:val="00A15C9B"/>
    <w:rPr>
      <w:b/>
      <w:bCs/>
      <w:sz w:val="24"/>
      <w:szCs w:val="24"/>
    </w:rPr>
  </w:style>
  <w:style w:type="character" w:customStyle="1" w:styleId="50">
    <w:name w:val="Заголовок 5 Знак"/>
    <w:link w:val="5"/>
    <w:rsid w:val="00A15C9B"/>
    <w:rPr>
      <w:b/>
      <w:sz w:val="22"/>
      <w:szCs w:val="24"/>
    </w:rPr>
  </w:style>
  <w:style w:type="character" w:customStyle="1" w:styleId="a7">
    <w:name w:val="Основной текст Знак"/>
    <w:link w:val="a6"/>
    <w:rsid w:val="00A15C9B"/>
    <w:rPr>
      <w:sz w:val="24"/>
      <w:szCs w:val="24"/>
    </w:rPr>
  </w:style>
  <w:style w:type="character" w:customStyle="1" w:styleId="ae">
    <w:name w:val="Верхний колонтитул Знак"/>
    <w:link w:val="ad"/>
    <w:uiPriority w:val="99"/>
    <w:rsid w:val="00A15C9B"/>
    <w:rPr>
      <w:sz w:val="24"/>
      <w:szCs w:val="24"/>
    </w:rPr>
  </w:style>
  <w:style w:type="character" w:customStyle="1" w:styleId="af0">
    <w:name w:val="Текст выноски Знак"/>
    <w:link w:val="af"/>
    <w:uiPriority w:val="99"/>
    <w:semiHidden/>
    <w:rsid w:val="00A15C9B"/>
    <w:rPr>
      <w:rFonts w:ascii="Tahoma" w:hAnsi="Tahoma" w:cs="Tahoma"/>
      <w:sz w:val="16"/>
      <w:szCs w:val="16"/>
    </w:rPr>
  </w:style>
  <w:style w:type="paragraph" w:styleId="aff">
    <w:name w:val="List Paragraph"/>
    <w:aliases w:val="Булет 1,Bullet List,numbered,FooterText,Bullet Number,Нумерованый список,lp1,lp11,List Paragraph11,Bullet 1,Use Case List Paragraph,Paragraphe de liste1,Абзац списка1,ПАРАГРАФ,Алроса_маркер (Уровень 4),Маркер,Абзац списка2,Заголовок_3"/>
    <w:basedOn w:val="a2"/>
    <w:link w:val="aff0"/>
    <w:uiPriority w:val="34"/>
    <w:qFormat/>
    <w:rsid w:val="00A15C9B"/>
    <w:pPr>
      <w:ind w:left="720"/>
      <w:contextualSpacing/>
    </w:pPr>
    <w:rPr>
      <w:rFonts w:eastAsia="Calibri"/>
      <w:szCs w:val="22"/>
      <w:lang w:eastAsia="en-US"/>
    </w:rPr>
  </w:style>
  <w:style w:type="paragraph" w:customStyle="1" w:styleId="2">
    <w:name w:val="Стиль2"/>
    <w:basedOn w:val="a2"/>
    <w:rsid w:val="00336D44"/>
    <w:pPr>
      <w:numPr>
        <w:numId w:val="3"/>
      </w:numPr>
    </w:pPr>
    <w:rPr>
      <w:rFonts w:eastAsia="Calibri"/>
      <w:szCs w:val="22"/>
      <w:lang w:eastAsia="en-US"/>
    </w:rPr>
  </w:style>
  <w:style w:type="character" w:customStyle="1" w:styleId="af2">
    <w:name w:val="Текст сноски Знак"/>
    <w:link w:val="af1"/>
    <w:uiPriority w:val="99"/>
    <w:semiHidden/>
    <w:rsid w:val="00FB711D"/>
  </w:style>
  <w:style w:type="paragraph" w:styleId="aff1">
    <w:name w:val="Revision"/>
    <w:hidden/>
    <w:uiPriority w:val="99"/>
    <w:semiHidden/>
    <w:rsid w:val="004E6E0E"/>
    <w:rPr>
      <w:sz w:val="24"/>
      <w:szCs w:val="24"/>
    </w:rPr>
  </w:style>
  <w:style w:type="character" w:styleId="aff2">
    <w:name w:val="Hyperlink"/>
    <w:uiPriority w:val="99"/>
    <w:rsid w:val="004E2301"/>
    <w:rPr>
      <w:rFonts w:cs="Times New Roman"/>
      <w:color w:val="0000FF"/>
      <w:u w:val="single"/>
    </w:rPr>
  </w:style>
  <w:style w:type="character" w:customStyle="1" w:styleId="ConsPlusNormal0">
    <w:name w:val="ConsPlusNormal Знак"/>
    <w:link w:val="ConsPlusNormal"/>
    <w:locked/>
    <w:rsid w:val="004E2301"/>
    <w:rPr>
      <w:rFonts w:ascii="Arial" w:hAnsi="Arial" w:cs="Arial"/>
    </w:rPr>
  </w:style>
  <w:style w:type="character" w:customStyle="1" w:styleId="aff0">
    <w:name w:val="Абзац списка Знак"/>
    <w:aliases w:val="Булет 1 Знак,Bullet List Знак,numbered Знак,FooterText Знак,Bullet Number Знак,Нумерованый список Знак,lp1 Знак,lp11 Знак,List Paragraph11 Знак,Bullet 1 Знак,Use Case List Paragraph Знак,Paragraphe de liste1 Знак,Абзац списка1 Знак"/>
    <w:link w:val="aff"/>
    <w:uiPriority w:val="34"/>
    <w:locked/>
    <w:rsid w:val="004E2301"/>
    <w:rPr>
      <w:rFonts w:eastAsia="Calibri"/>
      <w:sz w:val="24"/>
      <w:szCs w:val="22"/>
      <w:lang w:eastAsia="en-US"/>
    </w:rPr>
  </w:style>
  <w:style w:type="paragraph" w:customStyle="1" w:styleId="a1">
    <w:name w:val="РАЗДЕЛ"/>
    <w:basedOn w:val="a6"/>
    <w:qFormat/>
    <w:rsid w:val="00336D44"/>
    <w:pPr>
      <w:numPr>
        <w:numId w:val="4"/>
      </w:numPr>
      <w:spacing w:before="240" w:after="120"/>
      <w:jc w:val="center"/>
      <w:outlineLvl w:val="0"/>
    </w:pPr>
    <w:rPr>
      <w:b/>
      <w:bCs/>
      <w:sz w:val="22"/>
      <w:szCs w:val="22"/>
      <w:lang w:val="ru-RU" w:eastAsia="ru-RU"/>
    </w:rPr>
  </w:style>
  <w:style w:type="paragraph" w:customStyle="1" w:styleId="RUS1">
    <w:name w:val="RUS 1."/>
    <w:basedOn w:val="a6"/>
    <w:link w:val="RUS12"/>
    <w:qFormat/>
    <w:rsid w:val="00231C0E"/>
    <w:pPr>
      <w:numPr>
        <w:ilvl w:val="1"/>
        <w:numId w:val="4"/>
      </w:numPr>
      <w:spacing w:before="240" w:after="120"/>
      <w:jc w:val="center"/>
      <w:outlineLvl w:val="0"/>
    </w:pPr>
    <w:rPr>
      <w:b/>
      <w:sz w:val="22"/>
      <w:szCs w:val="22"/>
      <w:lang w:val="ru-RU" w:eastAsia="ru-RU"/>
    </w:rPr>
  </w:style>
  <w:style w:type="paragraph" w:customStyle="1" w:styleId="RUS111">
    <w:name w:val="RUS 1.1.1."/>
    <w:basedOn w:val="a6"/>
    <w:link w:val="RUS1110"/>
    <w:qFormat/>
    <w:rsid w:val="00231C0E"/>
    <w:pPr>
      <w:numPr>
        <w:ilvl w:val="3"/>
        <w:numId w:val="4"/>
      </w:numPr>
      <w:spacing w:before="120" w:after="120"/>
    </w:pPr>
    <w:rPr>
      <w:bCs/>
      <w:sz w:val="22"/>
      <w:szCs w:val="22"/>
      <w:lang w:val="ru-RU" w:eastAsia="ru-RU"/>
    </w:rPr>
  </w:style>
  <w:style w:type="paragraph" w:customStyle="1" w:styleId="RUS11">
    <w:name w:val="RUS 1.1."/>
    <w:basedOn w:val="a6"/>
    <w:link w:val="RUS110"/>
    <w:qFormat/>
    <w:rsid w:val="00231C0E"/>
    <w:pPr>
      <w:numPr>
        <w:ilvl w:val="2"/>
        <w:numId w:val="4"/>
      </w:numPr>
      <w:spacing w:before="120" w:after="120"/>
    </w:pPr>
    <w:rPr>
      <w:rFonts w:eastAsia="Calibri"/>
      <w:sz w:val="22"/>
      <w:szCs w:val="22"/>
      <w:lang w:val="ru-RU" w:eastAsia="ru-RU"/>
    </w:rPr>
  </w:style>
  <w:style w:type="character" w:customStyle="1" w:styleId="RUS1110">
    <w:name w:val="RUS 1.1.1. Знак"/>
    <w:link w:val="RUS111"/>
    <w:rsid w:val="00231C0E"/>
    <w:rPr>
      <w:bCs/>
      <w:sz w:val="22"/>
      <w:szCs w:val="22"/>
    </w:rPr>
  </w:style>
  <w:style w:type="paragraph" w:customStyle="1" w:styleId="RUS10">
    <w:name w:val="RUS (1)"/>
    <w:basedOn w:val="RUS111"/>
    <w:link w:val="RUS13"/>
    <w:qFormat/>
    <w:rsid w:val="00336D44"/>
    <w:pPr>
      <w:numPr>
        <w:ilvl w:val="4"/>
      </w:numPr>
    </w:pPr>
    <w:rPr>
      <w:bCs w:val="0"/>
    </w:rPr>
  </w:style>
  <w:style w:type="paragraph" w:customStyle="1" w:styleId="RUSa">
    <w:name w:val="RUS (a)"/>
    <w:basedOn w:val="RUS10"/>
    <w:link w:val="RUSa0"/>
    <w:qFormat/>
    <w:rsid w:val="00336D44"/>
    <w:pPr>
      <w:numPr>
        <w:ilvl w:val="5"/>
      </w:numPr>
      <w:tabs>
        <w:tab w:val="left" w:pos="1701"/>
        <w:tab w:val="num" w:pos="4500"/>
      </w:tabs>
      <w:ind w:left="1701" w:hanging="567"/>
    </w:pPr>
    <w:rPr>
      <w:rFonts w:eastAsia="Calibri"/>
    </w:rPr>
  </w:style>
  <w:style w:type="character" w:customStyle="1" w:styleId="RUS110">
    <w:name w:val="RUS 1.1. Знак"/>
    <w:link w:val="RUS11"/>
    <w:rsid w:val="000C7074"/>
    <w:rPr>
      <w:rFonts w:eastAsia="Calibri"/>
      <w:sz w:val="22"/>
      <w:szCs w:val="22"/>
    </w:rPr>
  </w:style>
  <w:style w:type="paragraph" w:customStyle="1" w:styleId="RUS">
    <w:name w:val="RUS Абзац списка"/>
    <w:basedOn w:val="a2"/>
    <w:link w:val="RUS0"/>
    <w:qFormat/>
    <w:rsid w:val="00336D44"/>
    <w:pPr>
      <w:numPr>
        <w:numId w:val="5"/>
      </w:numPr>
      <w:spacing w:after="120"/>
      <w:ind w:left="1429"/>
      <w:jc w:val="both"/>
    </w:pPr>
    <w:rPr>
      <w:iCs/>
      <w:sz w:val="22"/>
      <w:szCs w:val="22"/>
    </w:rPr>
  </w:style>
  <w:style w:type="character" w:customStyle="1" w:styleId="RUS0">
    <w:name w:val="RUS Абзац списка Знак"/>
    <w:link w:val="RUS"/>
    <w:rsid w:val="000C7074"/>
    <w:rPr>
      <w:iCs/>
      <w:sz w:val="22"/>
      <w:szCs w:val="22"/>
    </w:rPr>
  </w:style>
  <w:style w:type="paragraph" w:customStyle="1" w:styleId="SCH">
    <w:name w:val="SCH"/>
    <w:basedOn w:val="a2"/>
    <w:link w:val="SCH0"/>
    <w:qFormat/>
    <w:rsid w:val="00336D44"/>
    <w:pPr>
      <w:numPr>
        <w:numId w:val="6"/>
      </w:numPr>
      <w:suppressAutoHyphens/>
      <w:autoSpaceDE w:val="0"/>
      <w:spacing w:after="120" w:line="276" w:lineRule="auto"/>
      <w:jc w:val="right"/>
    </w:pPr>
    <w:rPr>
      <w:b/>
      <w:i/>
      <w:lang w:eastAsia="ar-SA"/>
    </w:rPr>
  </w:style>
  <w:style w:type="character" w:customStyle="1" w:styleId="SCH0">
    <w:name w:val="SCH Знак"/>
    <w:link w:val="SCH"/>
    <w:rsid w:val="00856E75"/>
    <w:rPr>
      <w:b/>
      <w:i/>
      <w:sz w:val="24"/>
      <w:szCs w:val="24"/>
      <w:lang w:eastAsia="ar-SA"/>
    </w:rPr>
  </w:style>
  <w:style w:type="character" w:customStyle="1" w:styleId="RUS12">
    <w:name w:val="RUS 1. Знак"/>
    <w:link w:val="RUS1"/>
    <w:rsid w:val="00B646A1"/>
    <w:rPr>
      <w:b/>
      <w:sz w:val="22"/>
      <w:szCs w:val="22"/>
    </w:rPr>
  </w:style>
  <w:style w:type="character" w:customStyle="1" w:styleId="RUS13">
    <w:name w:val="RUS (1) Знак"/>
    <w:link w:val="RUS10"/>
    <w:rsid w:val="00B646A1"/>
    <w:rPr>
      <w:sz w:val="22"/>
      <w:szCs w:val="22"/>
    </w:rPr>
  </w:style>
  <w:style w:type="character" w:customStyle="1" w:styleId="RUSa0">
    <w:name w:val="RUS (a) Знак"/>
    <w:link w:val="RUSa"/>
    <w:rsid w:val="00B646A1"/>
    <w:rPr>
      <w:rFonts w:eastAsia="Calibri"/>
      <w:sz w:val="22"/>
      <w:szCs w:val="22"/>
    </w:rPr>
  </w:style>
  <w:style w:type="character" w:customStyle="1" w:styleId="xmsocommentreference">
    <w:name w:val="x_msocommentreference"/>
    <w:rsid w:val="00A32F45"/>
  </w:style>
  <w:style w:type="paragraph" w:styleId="aff3">
    <w:name w:val="Normal (Web)"/>
    <w:basedOn w:val="a2"/>
    <w:uiPriority w:val="99"/>
    <w:unhideWhenUsed/>
    <w:rsid w:val="00767511"/>
    <w:pPr>
      <w:spacing w:before="100" w:beforeAutospacing="1" w:after="100" w:afterAutospacing="1"/>
    </w:pPr>
  </w:style>
  <w:style w:type="paragraph" w:customStyle="1" w:styleId="m">
    <w:name w:val="m_ПростойТекст"/>
    <w:basedOn w:val="a2"/>
    <w:rsid w:val="000402BF"/>
    <w:pPr>
      <w:jc w:val="both"/>
    </w:pPr>
  </w:style>
  <w:style w:type="character" w:customStyle="1" w:styleId="22">
    <w:name w:val="Основной текст с отступом 2 Знак"/>
    <w:link w:val="21"/>
    <w:rsid w:val="00D62132"/>
    <w:rPr>
      <w:sz w:val="24"/>
      <w:szCs w:val="24"/>
    </w:rPr>
  </w:style>
  <w:style w:type="paragraph" w:styleId="aff4">
    <w:name w:val="No Spacing"/>
    <w:uiPriority w:val="1"/>
    <w:qFormat/>
    <w:rsid w:val="003560D6"/>
    <w:pPr>
      <w:widowControl w:val="0"/>
      <w:tabs>
        <w:tab w:val="left" w:pos="720"/>
      </w:tabs>
      <w:ind w:left="720"/>
    </w:pPr>
    <w:rPr>
      <w:rFonts w:ascii="Calibri" w:eastAsia="Calibri" w:hAnsi="Calibri"/>
      <w:sz w:val="22"/>
      <w:szCs w:val="22"/>
      <w:lang w:val="en-US" w:eastAsia="en-US"/>
    </w:rPr>
  </w:style>
  <w:style w:type="character" w:customStyle="1" w:styleId="ab">
    <w:name w:val="Основной текст с отступом Знак"/>
    <w:link w:val="aa"/>
    <w:rsid w:val="00897F0E"/>
    <w:rPr>
      <w:sz w:val="24"/>
      <w:szCs w:val="24"/>
    </w:rPr>
  </w:style>
  <w:style w:type="paragraph" w:styleId="aff5">
    <w:name w:val="Plain Text"/>
    <w:basedOn w:val="a2"/>
    <w:link w:val="aff6"/>
    <w:rsid w:val="00CF09EB"/>
    <w:rPr>
      <w:rFonts w:ascii="Courier New" w:hAnsi="Courier New"/>
      <w:sz w:val="20"/>
      <w:szCs w:val="20"/>
      <w:lang w:val="x-none" w:eastAsia="x-none"/>
    </w:rPr>
  </w:style>
  <w:style w:type="character" w:customStyle="1" w:styleId="aff6">
    <w:name w:val="Текст Знак"/>
    <w:link w:val="aff5"/>
    <w:rsid w:val="00CF09EB"/>
    <w:rPr>
      <w:rFonts w:ascii="Courier New" w:hAnsi="Courier New"/>
      <w:lang w:val="x-none" w:eastAsia="x-none"/>
    </w:rPr>
  </w:style>
  <w:style w:type="paragraph" w:customStyle="1" w:styleId="xmsolistparagraph">
    <w:name w:val="x_msolistparagraph"/>
    <w:basedOn w:val="a2"/>
    <w:rsid w:val="00422998"/>
    <w:pPr>
      <w:spacing w:before="100" w:beforeAutospacing="1" w:after="100" w:afterAutospacing="1"/>
    </w:pPr>
  </w:style>
  <w:style w:type="paragraph" w:customStyle="1" w:styleId="xmsonormal">
    <w:name w:val="x_msonormal"/>
    <w:basedOn w:val="a2"/>
    <w:rsid w:val="00422998"/>
    <w:pPr>
      <w:spacing w:before="100" w:beforeAutospacing="1" w:after="100" w:afterAutospacing="1"/>
    </w:pPr>
  </w:style>
  <w:style w:type="paragraph" w:customStyle="1" w:styleId="12">
    <w:name w:val="Знак1"/>
    <w:basedOn w:val="a2"/>
    <w:rsid w:val="00C5447F"/>
    <w:pPr>
      <w:spacing w:after="160" w:line="240" w:lineRule="exact"/>
    </w:pPr>
    <w:rPr>
      <w:noProof/>
      <w:sz w:val="20"/>
      <w:szCs w:val="20"/>
      <w:lang w:val="en-GB"/>
    </w:rPr>
  </w:style>
  <w:style w:type="paragraph" w:customStyle="1" w:styleId="24">
    <w:name w:val="Обычный2"/>
    <w:rsid w:val="006B1EF2"/>
    <w:pPr>
      <w:widowControl w:val="0"/>
      <w:ind w:firstLine="480"/>
      <w:jc w:val="both"/>
    </w:pPr>
    <w:rPr>
      <w:rFonts w:ascii="Arial" w:hAnsi="Arial"/>
      <w:b/>
      <w:snapToGrid w:val="0"/>
    </w:rPr>
  </w:style>
  <w:style w:type="paragraph" w:customStyle="1" w:styleId="220">
    <w:name w:val="Основной текст 22"/>
    <w:basedOn w:val="a2"/>
    <w:rsid w:val="006B1EF2"/>
    <w:pPr>
      <w:ind w:firstLine="709"/>
      <w:jc w:val="both"/>
    </w:pPr>
    <w:rPr>
      <w:szCs w:val="20"/>
    </w:rPr>
  </w:style>
  <w:style w:type="paragraph" w:customStyle="1" w:styleId="35">
    <w:name w:val="Обычный3"/>
    <w:rsid w:val="00336D44"/>
    <w:pPr>
      <w:widowControl w:val="0"/>
      <w:ind w:firstLine="480"/>
      <w:jc w:val="both"/>
    </w:pPr>
    <w:rPr>
      <w:rFonts w:ascii="Arial" w:hAnsi="Arial"/>
      <w:b/>
      <w:snapToGrid w:val="0"/>
    </w:rPr>
  </w:style>
  <w:style w:type="paragraph" w:customStyle="1" w:styleId="230">
    <w:name w:val="Основной текст 23"/>
    <w:basedOn w:val="a2"/>
    <w:rsid w:val="00336D44"/>
    <w:pPr>
      <w:ind w:firstLine="709"/>
      <w:jc w:val="both"/>
    </w:pPr>
    <w:rPr>
      <w:szCs w:val="20"/>
    </w:rPr>
  </w:style>
  <w:style w:type="character" w:customStyle="1" w:styleId="aff7">
    <w:name w:val="Основной текст_"/>
    <w:basedOn w:val="a3"/>
    <w:link w:val="36"/>
    <w:rsid w:val="0048163E"/>
    <w:rPr>
      <w:shd w:val="clear" w:color="auto" w:fill="FFFFFF"/>
    </w:rPr>
  </w:style>
  <w:style w:type="paragraph" w:customStyle="1" w:styleId="36">
    <w:name w:val="Основной текст3"/>
    <w:basedOn w:val="a2"/>
    <w:link w:val="aff7"/>
    <w:rsid w:val="0048163E"/>
    <w:pPr>
      <w:shd w:val="clear" w:color="auto" w:fill="FFFFFF"/>
      <w:spacing w:before="300" w:after="420" w:line="0" w:lineRule="atLeast"/>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9851">
      <w:bodyDiv w:val="1"/>
      <w:marLeft w:val="0"/>
      <w:marRight w:val="0"/>
      <w:marTop w:val="0"/>
      <w:marBottom w:val="0"/>
      <w:divBdr>
        <w:top w:val="none" w:sz="0" w:space="0" w:color="auto"/>
        <w:left w:val="none" w:sz="0" w:space="0" w:color="auto"/>
        <w:bottom w:val="none" w:sz="0" w:space="0" w:color="auto"/>
        <w:right w:val="none" w:sz="0" w:space="0" w:color="auto"/>
      </w:divBdr>
    </w:div>
    <w:div w:id="180634358">
      <w:bodyDiv w:val="1"/>
      <w:marLeft w:val="0"/>
      <w:marRight w:val="0"/>
      <w:marTop w:val="0"/>
      <w:marBottom w:val="0"/>
      <w:divBdr>
        <w:top w:val="none" w:sz="0" w:space="0" w:color="auto"/>
        <w:left w:val="none" w:sz="0" w:space="0" w:color="auto"/>
        <w:bottom w:val="none" w:sz="0" w:space="0" w:color="auto"/>
        <w:right w:val="none" w:sz="0" w:space="0" w:color="auto"/>
      </w:divBdr>
    </w:div>
    <w:div w:id="324939743">
      <w:bodyDiv w:val="1"/>
      <w:marLeft w:val="0"/>
      <w:marRight w:val="0"/>
      <w:marTop w:val="0"/>
      <w:marBottom w:val="0"/>
      <w:divBdr>
        <w:top w:val="none" w:sz="0" w:space="0" w:color="auto"/>
        <w:left w:val="none" w:sz="0" w:space="0" w:color="auto"/>
        <w:bottom w:val="none" w:sz="0" w:space="0" w:color="auto"/>
        <w:right w:val="none" w:sz="0" w:space="0" w:color="auto"/>
      </w:divBdr>
    </w:div>
    <w:div w:id="411585145">
      <w:bodyDiv w:val="1"/>
      <w:marLeft w:val="0"/>
      <w:marRight w:val="0"/>
      <w:marTop w:val="0"/>
      <w:marBottom w:val="0"/>
      <w:divBdr>
        <w:top w:val="none" w:sz="0" w:space="0" w:color="auto"/>
        <w:left w:val="none" w:sz="0" w:space="0" w:color="auto"/>
        <w:bottom w:val="none" w:sz="0" w:space="0" w:color="auto"/>
        <w:right w:val="none" w:sz="0" w:space="0" w:color="auto"/>
      </w:divBdr>
    </w:div>
    <w:div w:id="619149352">
      <w:bodyDiv w:val="1"/>
      <w:marLeft w:val="0"/>
      <w:marRight w:val="0"/>
      <w:marTop w:val="0"/>
      <w:marBottom w:val="0"/>
      <w:divBdr>
        <w:top w:val="none" w:sz="0" w:space="0" w:color="auto"/>
        <w:left w:val="none" w:sz="0" w:space="0" w:color="auto"/>
        <w:bottom w:val="none" w:sz="0" w:space="0" w:color="auto"/>
        <w:right w:val="none" w:sz="0" w:space="0" w:color="auto"/>
      </w:divBdr>
    </w:div>
    <w:div w:id="839586109">
      <w:bodyDiv w:val="1"/>
      <w:marLeft w:val="0"/>
      <w:marRight w:val="0"/>
      <w:marTop w:val="0"/>
      <w:marBottom w:val="0"/>
      <w:divBdr>
        <w:top w:val="none" w:sz="0" w:space="0" w:color="auto"/>
        <w:left w:val="none" w:sz="0" w:space="0" w:color="auto"/>
        <w:bottom w:val="none" w:sz="0" w:space="0" w:color="auto"/>
        <w:right w:val="none" w:sz="0" w:space="0" w:color="auto"/>
      </w:divBdr>
    </w:div>
    <w:div w:id="1042945415">
      <w:bodyDiv w:val="1"/>
      <w:marLeft w:val="0"/>
      <w:marRight w:val="0"/>
      <w:marTop w:val="0"/>
      <w:marBottom w:val="0"/>
      <w:divBdr>
        <w:top w:val="none" w:sz="0" w:space="0" w:color="auto"/>
        <w:left w:val="none" w:sz="0" w:space="0" w:color="auto"/>
        <w:bottom w:val="none" w:sz="0" w:space="0" w:color="auto"/>
        <w:right w:val="none" w:sz="0" w:space="0" w:color="auto"/>
      </w:divBdr>
    </w:div>
    <w:div w:id="1111165719">
      <w:bodyDiv w:val="1"/>
      <w:marLeft w:val="0"/>
      <w:marRight w:val="0"/>
      <w:marTop w:val="0"/>
      <w:marBottom w:val="0"/>
      <w:divBdr>
        <w:top w:val="none" w:sz="0" w:space="0" w:color="auto"/>
        <w:left w:val="none" w:sz="0" w:space="0" w:color="auto"/>
        <w:bottom w:val="none" w:sz="0" w:space="0" w:color="auto"/>
        <w:right w:val="none" w:sz="0" w:space="0" w:color="auto"/>
      </w:divBdr>
      <w:divsChild>
        <w:div w:id="1799102318">
          <w:marLeft w:val="0"/>
          <w:marRight w:val="0"/>
          <w:marTop w:val="0"/>
          <w:marBottom w:val="0"/>
          <w:divBdr>
            <w:top w:val="none" w:sz="0" w:space="0" w:color="auto"/>
            <w:left w:val="none" w:sz="0" w:space="0" w:color="auto"/>
            <w:bottom w:val="none" w:sz="0" w:space="0" w:color="auto"/>
            <w:right w:val="none" w:sz="0" w:space="0" w:color="auto"/>
          </w:divBdr>
        </w:div>
      </w:divsChild>
    </w:div>
    <w:div w:id="1159274736">
      <w:bodyDiv w:val="1"/>
      <w:marLeft w:val="0"/>
      <w:marRight w:val="0"/>
      <w:marTop w:val="0"/>
      <w:marBottom w:val="0"/>
      <w:divBdr>
        <w:top w:val="none" w:sz="0" w:space="0" w:color="auto"/>
        <w:left w:val="none" w:sz="0" w:space="0" w:color="auto"/>
        <w:bottom w:val="none" w:sz="0" w:space="0" w:color="auto"/>
        <w:right w:val="none" w:sz="0" w:space="0" w:color="auto"/>
      </w:divBdr>
    </w:div>
    <w:div w:id="1272470340">
      <w:bodyDiv w:val="1"/>
      <w:marLeft w:val="0"/>
      <w:marRight w:val="0"/>
      <w:marTop w:val="0"/>
      <w:marBottom w:val="0"/>
      <w:divBdr>
        <w:top w:val="none" w:sz="0" w:space="0" w:color="auto"/>
        <w:left w:val="none" w:sz="0" w:space="0" w:color="auto"/>
        <w:bottom w:val="none" w:sz="0" w:space="0" w:color="auto"/>
        <w:right w:val="none" w:sz="0" w:space="0" w:color="auto"/>
      </w:divBdr>
    </w:div>
    <w:div w:id="1546329274">
      <w:bodyDiv w:val="1"/>
      <w:marLeft w:val="0"/>
      <w:marRight w:val="0"/>
      <w:marTop w:val="0"/>
      <w:marBottom w:val="0"/>
      <w:divBdr>
        <w:top w:val="none" w:sz="0" w:space="0" w:color="auto"/>
        <w:left w:val="none" w:sz="0" w:space="0" w:color="auto"/>
        <w:bottom w:val="none" w:sz="0" w:space="0" w:color="auto"/>
        <w:right w:val="none" w:sz="0" w:space="0" w:color="auto"/>
      </w:divBdr>
    </w:div>
    <w:div w:id="1711563822">
      <w:bodyDiv w:val="1"/>
      <w:marLeft w:val="0"/>
      <w:marRight w:val="0"/>
      <w:marTop w:val="0"/>
      <w:marBottom w:val="0"/>
      <w:divBdr>
        <w:top w:val="none" w:sz="0" w:space="0" w:color="auto"/>
        <w:left w:val="none" w:sz="0" w:space="0" w:color="auto"/>
        <w:bottom w:val="none" w:sz="0" w:space="0" w:color="auto"/>
        <w:right w:val="none" w:sz="0" w:space="0" w:color="auto"/>
      </w:divBdr>
    </w:div>
    <w:div w:id="1769885275">
      <w:bodyDiv w:val="1"/>
      <w:marLeft w:val="0"/>
      <w:marRight w:val="0"/>
      <w:marTop w:val="0"/>
      <w:marBottom w:val="0"/>
      <w:divBdr>
        <w:top w:val="none" w:sz="0" w:space="0" w:color="auto"/>
        <w:left w:val="none" w:sz="0" w:space="0" w:color="auto"/>
        <w:bottom w:val="none" w:sz="0" w:space="0" w:color="auto"/>
        <w:right w:val="none" w:sz="0" w:space="0" w:color="auto"/>
      </w:divBdr>
    </w:div>
    <w:div w:id="1824929199">
      <w:bodyDiv w:val="1"/>
      <w:marLeft w:val="0"/>
      <w:marRight w:val="0"/>
      <w:marTop w:val="0"/>
      <w:marBottom w:val="0"/>
      <w:divBdr>
        <w:top w:val="none" w:sz="0" w:space="0" w:color="auto"/>
        <w:left w:val="none" w:sz="0" w:space="0" w:color="auto"/>
        <w:bottom w:val="none" w:sz="0" w:space="0" w:color="auto"/>
        <w:right w:val="none" w:sz="0" w:space="0" w:color="auto"/>
      </w:divBdr>
    </w:div>
    <w:div w:id="1977299387">
      <w:bodyDiv w:val="1"/>
      <w:marLeft w:val="0"/>
      <w:marRight w:val="0"/>
      <w:marTop w:val="0"/>
      <w:marBottom w:val="0"/>
      <w:divBdr>
        <w:top w:val="none" w:sz="0" w:space="0" w:color="auto"/>
        <w:left w:val="none" w:sz="0" w:space="0" w:color="auto"/>
        <w:bottom w:val="none" w:sz="0" w:space="0" w:color="auto"/>
        <w:right w:val="none" w:sz="0" w:space="0" w:color="auto"/>
      </w:divBdr>
      <w:divsChild>
        <w:div w:id="1369796756">
          <w:marLeft w:val="0"/>
          <w:marRight w:val="0"/>
          <w:marTop w:val="0"/>
          <w:marBottom w:val="0"/>
          <w:divBdr>
            <w:top w:val="none" w:sz="0" w:space="0" w:color="auto"/>
            <w:left w:val="none" w:sz="0" w:space="0" w:color="auto"/>
            <w:bottom w:val="none" w:sz="0" w:space="0" w:color="auto"/>
            <w:right w:val="none" w:sz="0" w:space="0" w:color="auto"/>
          </w:divBdr>
          <w:divsChild>
            <w:div w:id="284969374">
              <w:marLeft w:val="0"/>
              <w:marRight w:val="0"/>
              <w:marTop w:val="0"/>
              <w:marBottom w:val="0"/>
              <w:divBdr>
                <w:top w:val="none" w:sz="0" w:space="0" w:color="auto"/>
                <w:left w:val="none" w:sz="0" w:space="0" w:color="auto"/>
                <w:bottom w:val="none" w:sz="0" w:space="0" w:color="auto"/>
                <w:right w:val="none" w:sz="0" w:space="0" w:color="auto"/>
              </w:divBdr>
              <w:divsChild>
                <w:div w:id="2002807729">
                  <w:marLeft w:val="0"/>
                  <w:marRight w:val="0"/>
                  <w:marTop w:val="0"/>
                  <w:marBottom w:val="0"/>
                  <w:divBdr>
                    <w:top w:val="none" w:sz="0" w:space="0" w:color="auto"/>
                    <w:left w:val="none" w:sz="0" w:space="0" w:color="auto"/>
                    <w:bottom w:val="none" w:sz="0" w:space="0" w:color="auto"/>
                    <w:right w:val="none" w:sz="0" w:space="0" w:color="auto"/>
                  </w:divBdr>
                  <w:divsChild>
                    <w:div w:id="63262842">
                      <w:marLeft w:val="0"/>
                      <w:marRight w:val="0"/>
                      <w:marTop w:val="0"/>
                      <w:marBottom w:val="0"/>
                      <w:divBdr>
                        <w:top w:val="none" w:sz="0" w:space="0" w:color="auto"/>
                        <w:left w:val="none" w:sz="0" w:space="0" w:color="auto"/>
                        <w:bottom w:val="none" w:sz="0" w:space="0" w:color="auto"/>
                        <w:right w:val="none" w:sz="0" w:space="0" w:color="auto"/>
                      </w:divBdr>
                      <w:divsChild>
                        <w:div w:id="221333092">
                          <w:marLeft w:val="0"/>
                          <w:marRight w:val="0"/>
                          <w:marTop w:val="0"/>
                          <w:marBottom w:val="0"/>
                          <w:divBdr>
                            <w:top w:val="none" w:sz="0" w:space="0" w:color="auto"/>
                            <w:left w:val="none" w:sz="0" w:space="0" w:color="auto"/>
                            <w:bottom w:val="none" w:sz="0" w:space="0" w:color="auto"/>
                            <w:right w:val="none" w:sz="0" w:space="0" w:color="auto"/>
                          </w:divBdr>
                          <w:divsChild>
                            <w:div w:id="1362248585">
                              <w:marLeft w:val="0"/>
                              <w:marRight w:val="0"/>
                              <w:marTop w:val="0"/>
                              <w:marBottom w:val="0"/>
                              <w:divBdr>
                                <w:top w:val="none" w:sz="0" w:space="0" w:color="auto"/>
                                <w:left w:val="none" w:sz="0" w:space="0" w:color="auto"/>
                                <w:bottom w:val="none" w:sz="0" w:space="0" w:color="auto"/>
                                <w:right w:val="none" w:sz="0" w:space="0" w:color="auto"/>
                              </w:divBdr>
                              <w:divsChild>
                                <w:div w:id="997803095">
                                  <w:marLeft w:val="0"/>
                                  <w:marRight w:val="0"/>
                                  <w:marTop w:val="0"/>
                                  <w:marBottom w:val="0"/>
                                  <w:divBdr>
                                    <w:top w:val="none" w:sz="0" w:space="0" w:color="auto"/>
                                    <w:left w:val="none" w:sz="0" w:space="0" w:color="auto"/>
                                    <w:bottom w:val="none" w:sz="0" w:space="0" w:color="auto"/>
                                    <w:right w:val="none" w:sz="0" w:space="0" w:color="auto"/>
                                  </w:divBdr>
                                  <w:divsChild>
                                    <w:div w:id="1793671698">
                                      <w:marLeft w:val="0"/>
                                      <w:marRight w:val="0"/>
                                      <w:marTop w:val="0"/>
                                      <w:marBottom w:val="0"/>
                                      <w:divBdr>
                                        <w:top w:val="none" w:sz="0" w:space="0" w:color="auto"/>
                                        <w:left w:val="none" w:sz="0" w:space="0" w:color="auto"/>
                                        <w:bottom w:val="none" w:sz="0" w:space="0" w:color="auto"/>
                                        <w:right w:val="none" w:sz="0" w:space="0" w:color="auto"/>
                                      </w:divBdr>
                                      <w:divsChild>
                                        <w:div w:id="583495160">
                                          <w:marLeft w:val="0"/>
                                          <w:marRight w:val="0"/>
                                          <w:marTop w:val="0"/>
                                          <w:marBottom w:val="0"/>
                                          <w:divBdr>
                                            <w:top w:val="none" w:sz="0" w:space="0" w:color="auto"/>
                                            <w:left w:val="none" w:sz="0" w:space="0" w:color="auto"/>
                                            <w:bottom w:val="none" w:sz="0" w:space="0" w:color="auto"/>
                                            <w:right w:val="none" w:sz="0" w:space="0" w:color="auto"/>
                                          </w:divBdr>
                                          <w:divsChild>
                                            <w:div w:id="2139950599">
                                              <w:marLeft w:val="0"/>
                                              <w:marRight w:val="0"/>
                                              <w:marTop w:val="0"/>
                                              <w:marBottom w:val="0"/>
                                              <w:divBdr>
                                                <w:top w:val="none" w:sz="0" w:space="0" w:color="auto"/>
                                                <w:left w:val="none" w:sz="0" w:space="0" w:color="auto"/>
                                                <w:bottom w:val="none" w:sz="0" w:space="0" w:color="auto"/>
                                                <w:right w:val="none" w:sz="0" w:space="0" w:color="auto"/>
                                              </w:divBdr>
                                              <w:divsChild>
                                                <w:div w:id="214632655">
                                                  <w:marLeft w:val="0"/>
                                                  <w:marRight w:val="0"/>
                                                  <w:marTop w:val="0"/>
                                                  <w:marBottom w:val="0"/>
                                                  <w:divBdr>
                                                    <w:top w:val="none" w:sz="0" w:space="0" w:color="auto"/>
                                                    <w:left w:val="none" w:sz="0" w:space="0" w:color="auto"/>
                                                    <w:bottom w:val="none" w:sz="0" w:space="0" w:color="auto"/>
                                                    <w:right w:val="none" w:sz="0" w:space="0" w:color="auto"/>
                                                  </w:divBdr>
                                                  <w:divsChild>
                                                    <w:div w:id="102845392">
                                                      <w:marLeft w:val="0"/>
                                                      <w:marRight w:val="0"/>
                                                      <w:marTop w:val="0"/>
                                                      <w:marBottom w:val="0"/>
                                                      <w:divBdr>
                                                        <w:top w:val="none" w:sz="0" w:space="0" w:color="auto"/>
                                                        <w:left w:val="none" w:sz="0" w:space="0" w:color="auto"/>
                                                        <w:bottom w:val="none" w:sz="0" w:space="0" w:color="auto"/>
                                                        <w:right w:val="none" w:sz="0" w:space="0" w:color="auto"/>
                                                      </w:divBdr>
                                                      <w:divsChild>
                                                        <w:div w:id="1947735849">
                                                          <w:marLeft w:val="0"/>
                                                          <w:marRight w:val="0"/>
                                                          <w:marTop w:val="0"/>
                                                          <w:marBottom w:val="0"/>
                                                          <w:divBdr>
                                                            <w:top w:val="none" w:sz="0" w:space="0" w:color="auto"/>
                                                            <w:left w:val="none" w:sz="0" w:space="0" w:color="auto"/>
                                                            <w:bottom w:val="none" w:sz="0" w:space="0" w:color="auto"/>
                                                            <w:right w:val="none" w:sz="0" w:space="0" w:color="auto"/>
                                                          </w:divBdr>
                                                          <w:divsChild>
                                                            <w:div w:id="1285161690">
                                                              <w:marLeft w:val="0"/>
                                                              <w:marRight w:val="0"/>
                                                              <w:marTop w:val="0"/>
                                                              <w:marBottom w:val="0"/>
                                                              <w:divBdr>
                                                                <w:top w:val="none" w:sz="0" w:space="0" w:color="auto"/>
                                                                <w:left w:val="none" w:sz="0" w:space="0" w:color="auto"/>
                                                                <w:bottom w:val="none" w:sz="0" w:space="0" w:color="auto"/>
                                                                <w:right w:val="none" w:sz="0" w:space="0" w:color="auto"/>
                                                              </w:divBdr>
                                                              <w:divsChild>
                                                                <w:div w:id="2072145873">
                                                                  <w:marLeft w:val="0"/>
                                                                  <w:marRight w:val="0"/>
                                                                  <w:marTop w:val="0"/>
                                                                  <w:marBottom w:val="0"/>
                                                                  <w:divBdr>
                                                                    <w:top w:val="none" w:sz="0" w:space="0" w:color="auto"/>
                                                                    <w:left w:val="none" w:sz="0" w:space="0" w:color="auto"/>
                                                                    <w:bottom w:val="none" w:sz="0" w:space="0" w:color="auto"/>
                                                                    <w:right w:val="none" w:sz="0" w:space="0" w:color="auto"/>
                                                                  </w:divBdr>
                                                                  <w:divsChild>
                                                                    <w:div w:id="1902280653">
                                                                      <w:marLeft w:val="0"/>
                                                                      <w:marRight w:val="0"/>
                                                                      <w:marTop w:val="0"/>
                                                                      <w:marBottom w:val="0"/>
                                                                      <w:divBdr>
                                                                        <w:top w:val="none" w:sz="0" w:space="0" w:color="auto"/>
                                                                        <w:left w:val="none" w:sz="0" w:space="0" w:color="auto"/>
                                                                        <w:bottom w:val="none" w:sz="0" w:space="0" w:color="auto"/>
                                                                        <w:right w:val="none" w:sz="0" w:space="0" w:color="auto"/>
                                                                      </w:divBdr>
                                                                      <w:divsChild>
                                                                        <w:div w:id="1418089347">
                                                                          <w:marLeft w:val="0"/>
                                                                          <w:marRight w:val="0"/>
                                                                          <w:marTop w:val="0"/>
                                                                          <w:marBottom w:val="0"/>
                                                                          <w:divBdr>
                                                                            <w:top w:val="none" w:sz="0" w:space="0" w:color="auto"/>
                                                                            <w:left w:val="none" w:sz="0" w:space="0" w:color="auto"/>
                                                                            <w:bottom w:val="none" w:sz="0" w:space="0" w:color="auto"/>
                                                                            <w:right w:val="none" w:sz="0" w:space="0" w:color="auto"/>
                                                                          </w:divBdr>
                                                                          <w:divsChild>
                                                                            <w:div w:id="273055218">
                                                                              <w:marLeft w:val="0"/>
                                                                              <w:marRight w:val="0"/>
                                                                              <w:marTop w:val="0"/>
                                                                              <w:marBottom w:val="0"/>
                                                                              <w:divBdr>
                                                                                <w:top w:val="none" w:sz="0" w:space="0" w:color="auto"/>
                                                                                <w:left w:val="none" w:sz="0" w:space="0" w:color="auto"/>
                                                                                <w:bottom w:val="none" w:sz="0" w:space="0" w:color="auto"/>
                                                                                <w:right w:val="none" w:sz="0" w:space="0" w:color="auto"/>
                                                                              </w:divBdr>
                                                                              <w:divsChild>
                                                                                <w:div w:id="800467054">
                                                                                  <w:marLeft w:val="0"/>
                                                                                  <w:marRight w:val="0"/>
                                                                                  <w:marTop w:val="0"/>
                                                                                  <w:marBottom w:val="0"/>
                                                                                  <w:divBdr>
                                                                                    <w:top w:val="none" w:sz="0" w:space="0" w:color="auto"/>
                                                                                    <w:left w:val="none" w:sz="0" w:space="0" w:color="auto"/>
                                                                                    <w:bottom w:val="none" w:sz="0" w:space="0" w:color="auto"/>
                                                                                    <w:right w:val="none" w:sz="0" w:space="0" w:color="auto"/>
                                                                                  </w:divBdr>
                                                                                  <w:divsChild>
                                                                                    <w:div w:id="1382091648">
                                                                                      <w:marLeft w:val="0"/>
                                                                                      <w:marRight w:val="0"/>
                                                                                      <w:marTop w:val="0"/>
                                                                                      <w:marBottom w:val="0"/>
                                                                                      <w:divBdr>
                                                                                        <w:top w:val="none" w:sz="0" w:space="0" w:color="auto"/>
                                                                                        <w:left w:val="none" w:sz="0" w:space="0" w:color="auto"/>
                                                                                        <w:bottom w:val="none" w:sz="0" w:space="0" w:color="auto"/>
                                                                                        <w:right w:val="none" w:sz="0" w:space="0" w:color="auto"/>
                                                                                      </w:divBdr>
                                                                                      <w:divsChild>
                                                                                        <w:div w:id="621108973">
                                                                                          <w:marLeft w:val="0"/>
                                                                                          <w:marRight w:val="0"/>
                                                                                          <w:marTop w:val="0"/>
                                                                                          <w:marBottom w:val="0"/>
                                                                                          <w:divBdr>
                                                                                            <w:top w:val="none" w:sz="0" w:space="0" w:color="auto"/>
                                                                                            <w:left w:val="none" w:sz="0" w:space="0" w:color="auto"/>
                                                                                            <w:bottom w:val="none" w:sz="0" w:space="0" w:color="auto"/>
                                                                                            <w:right w:val="none" w:sz="0" w:space="0" w:color="auto"/>
                                                                                          </w:divBdr>
                                                                                          <w:divsChild>
                                                                                            <w:div w:id="1827235761">
                                                                                              <w:marLeft w:val="0"/>
                                                                                              <w:marRight w:val="0"/>
                                                                                              <w:marTop w:val="0"/>
                                                                                              <w:marBottom w:val="0"/>
                                                                                              <w:divBdr>
                                                                                                <w:top w:val="none" w:sz="0" w:space="0" w:color="auto"/>
                                                                                                <w:left w:val="none" w:sz="0" w:space="0" w:color="auto"/>
                                                                                                <w:bottom w:val="none" w:sz="0" w:space="0" w:color="auto"/>
                                                                                                <w:right w:val="none" w:sz="0" w:space="0" w:color="auto"/>
                                                                                              </w:divBdr>
                                                                                              <w:divsChild>
                                                                                                <w:div w:id="893657430">
                                                                                                  <w:marLeft w:val="0"/>
                                                                                                  <w:marRight w:val="0"/>
                                                                                                  <w:marTop w:val="0"/>
                                                                                                  <w:marBottom w:val="0"/>
                                                                                                  <w:divBdr>
                                                                                                    <w:top w:val="none" w:sz="0" w:space="0" w:color="auto"/>
                                                                                                    <w:left w:val="none" w:sz="0" w:space="0" w:color="auto"/>
                                                                                                    <w:bottom w:val="none" w:sz="0" w:space="0" w:color="auto"/>
                                                                                                    <w:right w:val="none" w:sz="0" w:space="0" w:color="auto"/>
                                                                                                  </w:divBdr>
                                                                                                  <w:divsChild>
                                                                                                    <w:div w:id="377126862">
                                                                                                      <w:marLeft w:val="0"/>
                                                                                                      <w:marRight w:val="0"/>
                                                                                                      <w:marTop w:val="0"/>
                                                                                                      <w:marBottom w:val="0"/>
                                                                                                      <w:divBdr>
                                                                                                        <w:top w:val="none" w:sz="0" w:space="0" w:color="auto"/>
                                                                                                        <w:left w:val="none" w:sz="0" w:space="0" w:color="auto"/>
                                                                                                        <w:bottom w:val="none" w:sz="0" w:space="0" w:color="auto"/>
                                                                                                        <w:right w:val="none" w:sz="0" w:space="0" w:color="auto"/>
                                                                                                      </w:divBdr>
                                                                                                      <w:divsChild>
                                                                                                        <w:div w:id="1226377437">
                                                                                                          <w:marLeft w:val="0"/>
                                                                                                          <w:marRight w:val="0"/>
                                                                                                          <w:marTop w:val="0"/>
                                                                                                          <w:marBottom w:val="0"/>
                                                                                                          <w:divBdr>
                                                                                                            <w:top w:val="none" w:sz="0" w:space="0" w:color="auto"/>
                                                                                                            <w:left w:val="none" w:sz="0" w:space="0" w:color="auto"/>
                                                                                                            <w:bottom w:val="none" w:sz="0" w:space="0" w:color="auto"/>
                                                                                                            <w:right w:val="none" w:sz="0" w:space="0" w:color="auto"/>
                                                                                                          </w:divBdr>
                                                                                                          <w:divsChild>
                                                                                                            <w:div w:id="197352556">
                                                                                                              <w:marLeft w:val="0"/>
                                                                                                              <w:marRight w:val="0"/>
                                                                                                              <w:marTop w:val="0"/>
                                                                                                              <w:marBottom w:val="0"/>
                                                                                                              <w:divBdr>
                                                                                                                <w:top w:val="none" w:sz="0" w:space="0" w:color="auto"/>
                                                                                                                <w:left w:val="none" w:sz="0" w:space="0" w:color="auto"/>
                                                                                                                <w:bottom w:val="none" w:sz="0" w:space="0" w:color="auto"/>
                                                                                                                <w:right w:val="none" w:sz="0" w:space="0" w:color="auto"/>
                                                                                                              </w:divBdr>
                                                                                                              <w:divsChild>
                                                                                                                <w:div w:id="1015035508">
                                                                                                                  <w:marLeft w:val="0"/>
                                                                                                                  <w:marRight w:val="0"/>
                                                                                                                  <w:marTop w:val="0"/>
                                                                                                                  <w:marBottom w:val="0"/>
                                                                                                                  <w:divBdr>
                                                                                                                    <w:top w:val="none" w:sz="0" w:space="0" w:color="auto"/>
                                                                                                                    <w:left w:val="none" w:sz="0" w:space="0" w:color="auto"/>
                                                                                                                    <w:bottom w:val="none" w:sz="0" w:space="0" w:color="auto"/>
                                                                                                                    <w:right w:val="none" w:sz="0" w:space="0" w:color="auto"/>
                                                                                                                  </w:divBdr>
                                                                                                                  <w:divsChild>
                                                                                                                    <w:div w:id="714546710">
                                                                                                                      <w:marLeft w:val="0"/>
                                                                                                                      <w:marRight w:val="0"/>
                                                                                                                      <w:marTop w:val="0"/>
                                                                                                                      <w:marBottom w:val="0"/>
                                                                                                                      <w:divBdr>
                                                                                                                        <w:top w:val="none" w:sz="0" w:space="0" w:color="auto"/>
                                                                                                                        <w:left w:val="none" w:sz="0" w:space="0" w:color="auto"/>
                                                                                                                        <w:bottom w:val="none" w:sz="0" w:space="0" w:color="auto"/>
                                                                                                                        <w:right w:val="none" w:sz="0" w:space="0" w:color="auto"/>
                                                                                                                      </w:divBdr>
                                                                                                                      <w:divsChild>
                                                                                                                        <w:div w:id="719865098">
                                                                                                                          <w:marLeft w:val="0"/>
                                                                                                                          <w:marRight w:val="0"/>
                                                                                                                          <w:marTop w:val="0"/>
                                                                                                                          <w:marBottom w:val="0"/>
                                                                                                                          <w:divBdr>
                                                                                                                            <w:top w:val="none" w:sz="0" w:space="0" w:color="auto"/>
                                                                                                                            <w:left w:val="none" w:sz="0" w:space="0" w:color="auto"/>
                                                                                                                            <w:bottom w:val="none" w:sz="0" w:space="0" w:color="auto"/>
                                                                                                                            <w:right w:val="none" w:sz="0" w:space="0" w:color="auto"/>
                                                                                                                          </w:divBdr>
                                                                                                                          <w:divsChild>
                                                                                                                            <w:div w:id="882524596">
                                                                                                                              <w:marLeft w:val="0"/>
                                                                                                                              <w:marRight w:val="0"/>
                                                                                                                              <w:marTop w:val="0"/>
                                                                                                                              <w:marBottom w:val="0"/>
                                                                                                                              <w:divBdr>
                                                                                                                                <w:top w:val="none" w:sz="0" w:space="0" w:color="auto"/>
                                                                                                                                <w:left w:val="none" w:sz="0" w:space="0" w:color="auto"/>
                                                                                                                                <w:bottom w:val="none" w:sz="0" w:space="0" w:color="auto"/>
                                                                                                                                <w:right w:val="none" w:sz="0" w:space="0" w:color="auto"/>
                                                                                                                              </w:divBdr>
                                                                                                                              <w:divsChild>
                                                                                                                                <w:div w:id="9843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63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E49FDC1116FE04D8621B35EA962FC35C72A51999F8B7230D8D16D2F282EA7463BA4526ADF8829BBB783E2BB9442BB487486E193C919C68Y7nBM" TargetMode="External"/><Relationship Id="rId13" Type="http://schemas.openxmlformats.org/officeDocument/2006/relationships/hyperlink" Target="mailto:info@aerotermina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nki.ru/banks/rating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expert.ru/rating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ra-ratings.ru/)"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consultantplus://offline/ref=341CF6DBC04391C4352A9292D2D7A256865498BC2FF3167F5E80F330A8767DDDCB9FAEB722271568A14503EC58CFB9D46C27CA3AC79A8A6Cg6g3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AFCAA-40D2-4A06-96EE-F623750F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46</Pages>
  <Words>23774</Words>
  <Characters>173258</Characters>
  <Application>Microsoft Office Word</Application>
  <DocSecurity>0</DocSecurity>
  <Lines>1443</Lines>
  <Paragraphs>393</Paragraphs>
  <ScaleCrop>false</ScaleCrop>
  <HeadingPairs>
    <vt:vector size="2" baseType="variant">
      <vt:variant>
        <vt:lpstr>Название</vt:lpstr>
      </vt:variant>
      <vt:variant>
        <vt:i4>1</vt:i4>
      </vt:variant>
    </vt:vector>
  </HeadingPairs>
  <TitlesOfParts>
    <vt:vector size="1" baseType="lpstr">
      <vt:lpstr>ДОГОВОР №______</vt:lpstr>
    </vt:vector>
  </TitlesOfParts>
  <Company/>
  <LinksUpToDate>false</LinksUpToDate>
  <CharactersWithSpaces>196639</CharactersWithSpaces>
  <SharedDoc>false</SharedDoc>
  <HLinks>
    <vt:vector size="36" baseType="variant">
      <vt:variant>
        <vt:i4>6226040</vt:i4>
      </vt:variant>
      <vt:variant>
        <vt:i4>27</vt:i4>
      </vt:variant>
      <vt:variant>
        <vt:i4>0</vt:i4>
      </vt:variant>
      <vt:variant>
        <vt:i4>5</vt:i4>
      </vt:variant>
      <vt:variant>
        <vt:lpwstr>mailto:info@aeroterminal.ru</vt:lpwstr>
      </vt:variant>
      <vt:variant>
        <vt:lpwstr/>
      </vt:variant>
      <vt:variant>
        <vt:i4>7733349</vt:i4>
      </vt:variant>
      <vt:variant>
        <vt:i4>24</vt:i4>
      </vt:variant>
      <vt:variant>
        <vt:i4>0</vt:i4>
      </vt:variant>
      <vt:variant>
        <vt:i4>5</vt:i4>
      </vt:variant>
      <vt:variant>
        <vt:lpwstr>http://www.banki.ru/banks/ratings/</vt:lpwstr>
      </vt:variant>
      <vt:variant>
        <vt:lpwstr/>
      </vt:variant>
      <vt:variant>
        <vt:i4>5701701</vt:i4>
      </vt:variant>
      <vt:variant>
        <vt:i4>21</vt:i4>
      </vt:variant>
      <vt:variant>
        <vt:i4>0</vt:i4>
      </vt:variant>
      <vt:variant>
        <vt:i4>5</vt:i4>
      </vt:variant>
      <vt:variant>
        <vt:lpwstr>http://www.raexpert.ru/ratings/)</vt:lpwstr>
      </vt:variant>
      <vt:variant>
        <vt:lpwstr/>
      </vt:variant>
      <vt:variant>
        <vt:i4>524308</vt:i4>
      </vt:variant>
      <vt:variant>
        <vt:i4>18</vt:i4>
      </vt:variant>
      <vt:variant>
        <vt:i4>0</vt:i4>
      </vt:variant>
      <vt:variant>
        <vt:i4>5</vt:i4>
      </vt:variant>
      <vt:variant>
        <vt:lpwstr>http://www.acra-ratings.ru/)</vt:lpwstr>
      </vt:variant>
      <vt:variant>
        <vt:lpwstr/>
      </vt:variant>
      <vt:variant>
        <vt:i4>2293865</vt:i4>
      </vt:variant>
      <vt:variant>
        <vt:i4>15</vt:i4>
      </vt:variant>
      <vt:variant>
        <vt:i4>0</vt:i4>
      </vt:variant>
      <vt:variant>
        <vt:i4>5</vt:i4>
      </vt:variant>
      <vt:variant>
        <vt:lpwstr>consultantplus://offline/ref=341CF6DBC04391C4352A9292D2D7A256865498BC2FF3167F5E80F330A8767DDDCB9FAEB722271568A14503EC58CFB9D46C27CA3AC79A8A6Cg6g3H</vt:lpwstr>
      </vt:variant>
      <vt:variant>
        <vt:lpwstr/>
      </vt:variant>
      <vt:variant>
        <vt:i4>6946876</vt:i4>
      </vt:variant>
      <vt:variant>
        <vt:i4>12</vt:i4>
      </vt:variant>
      <vt:variant>
        <vt:i4>0</vt:i4>
      </vt:variant>
      <vt:variant>
        <vt:i4>5</vt:i4>
      </vt:variant>
      <vt:variant>
        <vt:lpwstr>consultantplus://offline/ref=C8E49FDC1116FE04D8621B35EA962FC35C72A51999F8B7230D8D16D2F282EA7463BA4526ADF8829BBB783E2BB9442BB487486E193C919C68Y7nBM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dc:title>
  <dc:subject/>
  <dc:creator>Шайдулина Анна Ринатовна</dc:creator>
  <cp:keywords/>
  <cp:lastModifiedBy>Алексеев Олег Олегович</cp:lastModifiedBy>
  <cp:revision>13</cp:revision>
  <cp:lastPrinted>2023-08-16T12:52:00Z</cp:lastPrinted>
  <dcterms:created xsi:type="dcterms:W3CDTF">2023-12-07T11:52:00Z</dcterms:created>
  <dcterms:modified xsi:type="dcterms:W3CDTF">2024-10-30T13:42:00Z</dcterms:modified>
</cp:coreProperties>
</file>