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FA227" w14:textId="77777777" w:rsidR="004C3F9B" w:rsidRDefault="003F2A36" w:rsidP="007D43B3">
      <w:pPr>
        <w:tabs>
          <w:tab w:val="left" w:pos="299"/>
        </w:tabs>
        <w:spacing w:after="0" w:line="240" w:lineRule="auto"/>
        <w:ind w:right="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62FA228" w14:textId="77777777" w:rsidR="007D43B3" w:rsidRPr="004C3F9B" w:rsidRDefault="009F25A9" w:rsidP="007D43B3">
      <w:pPr>
        <w:tabs>
          <w:tab w:val="left" w:pos="299"/>
        </w:tabs>
        <w:spacing w:after="0" w:line="240" w:lineRule="auto"/>
        <w:ind w:right="8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C3F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Природоохранные требования при проектировании, проведении строительно - монтажных работ объектов капитального строительства, а также объектов технического перевооружения</w:t>
      </w:r>
    </w:p>
    <w:p w14:paraId="362FA229" w14:textId="77777777" w:rsidR="00385AAA" w:rsidRDefault="003F2A36" w:rsidP="00D87515">
      <w:pPr>
        <w:tabs>
          <w:tab w:val="left" w:pos="299"/>
        </w:tabs>
        <w:spacing w:after="0" w:line="240" w:lineRule="auto"/>
        <w:ind w:right="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2FA22A" w14:textId="77777777" w:rsidR="00D87515" w:rsidRPr="00D46204" w:rsidRDefault="009F25A9" w:rsidP="00D87515">
      <w:pPr>
        <w:tabs>
          <w:tab w:val="left" w:pos="299"/>
        </w:tabs>
        <w:spacing w:after="0" w:line="240" w:lineRule="auto"/>
        <w:ind w:right="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</w:t>
      </w:r>
      <w:r w:rsidRPr="00D46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разработке проектной / рабочей документации.</w:t>
      </w:r>
    </w:p>
    <w:p w14:paraId="362FA22B" w14:textId="77777777" w:rsidR="00D46204" w:rsidRDefault="003F2A36" w:rsidP="00D87515">
      <w:pPr>
        <w:tabs>
          <w:tab w:val="left" w:pos="299"/>
        </w:tabs>
        <w:spacing w:after="0" w:line="240" w:lineRule="auto"/>
        <w:ind w:right="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FA22C" w14:textId="77777777" w:rsidR="00385AAA" w:rsidRDefault="009F25A9" w:rsidP="00385AA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385AAA">
        <w:rPr>
          <w:rFonts w:ascii="Times New Roman" w:hAnsi="Times New Roman" w:cs="Times New Roman"/>
        </w:rPr>
        <w:t>В проектной документации на проведение работ по строительству, реконструкции и капитальному ремонту объектов капитального строительства, а также</w:t>
      </w:r>
      <w:r>
        <w:rPr>
          <w:rFonts w:ascii="Times New Roman" w:hAnsi="Times New Roman" w:cs="Times New Roman"/>
        </w:rPr>
        <w:t xml:space="preserve"> в рабочей документации по</w:t>
      </w:r>
      <w:r w:rsidRPr="00385AAA">
        <w:rPr>
          <w:rFonts w:ascii="Times New Roman" w:hAnsi="Times New Roman" w:cs="Times New Roman"/>
        </w:rPr>
        <w:t xml:space="preserve"> техническому перевооружению</w:t>
      </w:r>
      <w:r>
        <w:rPr>
          <w:rFonts w:ascii="Times New Roman" w:hAnsi="Times New Roman" w:cs="Times New Roman"/>
        </w:rPr>
        <w:t xml:space="preserve"> </w:t>
      </w:r>
      <w:r w:rsidRPr="00385AAA">
        <w:rPr>
          <w:rFonts w:ascii="Times New Roman" w:hAnsi="Times New Roman" w:cs="Times New Roman"/>
        </w:rPr>
        <w:t>отдельных производств, цехов и участков</w:t>
      </w:r>
      <w:r>
        <w:rPr>
          <w:rFonts w:ascii="Times New Roman" w:hAnsi="Times New Roman" w:cs="Times New Roman"/>
        </w:rPr>
        <w:t xml:space="preserve">, </w:t>
      </w:r>
      <w:r w:rsidRPr="00385AAA">
        <w:rPr>
          <w:rFonts w:ascii="Times New Roman" w:hAnsi="Times New Roman" w:cs="Times New Roman"/>
        </w:rPr>
        <w:t>необходимо предусмотреть раздел «Перечень мероприятий по охране окружающей среды»</w:t>
      </w:r>
      <w:r>
        <w:rPr>
          <w:rFonts w:ascii="Times New Roman" w:hAnsi="Times New Roman" w:cs="Times New Roman"/>
        </w:rPr>
        <w:t>.</w:t>
      </w:r>
    </w:p>
    <w:p w14:paraId="362FA22D" w14:textId="77777777" w:rsidR="00200A64" w:rsidRPr="0079159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791594">
        <w:rPr>
          <w:rFonts w:ascii="Times New Roman" w:hAnsi="Times New Roman" w:cs="Times New Roman"/>
        </w:rPr>
        <w:t>Раздел «Перечень мероприятий по охране окружающей среды»</w:t>
      </w:r>
      <w:r>
        <w:rPr>
          <w:rFonts w:ascii="Times New Roman" w:hAnsi="Times New Roman" w:cs="Times New Roman"/>
        </w:rPr>
        <w:t xml:space="preserve"> в рабочей документации</w:t>
      </w:r>
      <w:r w:rsidRPr="00791594">
        <w:rPr>
          <w:rFonts w:ascii="Times New Roman" w:hAnsi="Times New Roman" w:cs="Times New Roman"/>
        </w:rPr>
        <w:t>, разработанный для выполнения работ по</w:t>
      </w:r>
      <w:r>
        <w:rPr>
          <w:rFonts w:ascii="Times New Roman" w:hAnsi="Times New Roman" w:cs="Times New Roman"/>
        </w:rPr>
        <w:t xml:space="preserve"> </w:t>
      </w:r>
      <w:r w:rsidRPr="00385AAA">
        <w:rPr>
          <w:rFonts w:ascii="Times New Roman" w:hAnsi="Times New Roman" w:cs="Times New Roman"/>
        </w:rPr>
        <w:t>техническому перевооружению</w:t>
      </w:r>
      <w:r>
        <w:rPr>
          <w:rFonts w:ascii="Times New Roman" w:hAnsi="Times New Roman" w:cs="Times New Roman"/>
        </w:rPr>
        <w:t xml:space="preserve"> </w:t>
      </w:r>
      <w:r w:rsidRPr="00385AAA">
        <w:rPr>
          <w:rFonts w:ascii="Times New Roman" w:hAnsi="Times New Roman" w:cs="Times New Roman"/>
        </w:rPr>
        <w:t>отдельных производств, цехов и участков</w:t>
      </w:r>
      <w:r>
        <w:rPr>
          <w:rFonts w:ascii="Times New Roman" w:hAnsi="Times New Roman" w:cs="Times New Roman"/>
        </w:rPr>
        <w:t>, должен содержать оценку воздействия объекта на окружающую среду после технического перевооружения в объеме, достаточном для разработки технической, технологической, разрешительной документации в области охраны окружающей среды предприятия.</w:t>
      </w:r>
    </w:p>
    <w:p w14:paraId="362FA22E" w14:textId="77777777" w:rsidR="00791594" w:rsidRDefault="009F25A9" w:rsidP="008D34C5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791594">
        <w:rPr>
          <w:rFonts w:ascii="Times New Roman" w:hAnsi="Times New Roman" w:cs="Times New Roman"/>
        </w:rPr>
        <w:t>Раздел «Перечень мероприятий по охране окружающей среды», разработанный для выполнения работ по строительству, реконструкции и капитальному ремонту объектов капитального строительства должен быть выполнен в объеме, определенном Постановлением Правительства РФ от 16.02.2008 №87 «О составе разделов проектной документации и требованиях к их содержанию». Раздел должен содержать результаты оценки воздействия объекта капитального строительства на окружающую среду</w:t>
      </w:r>
      <w:r>
        <w:rPr>
          <w:rFonts w:ascii="Times New Roman" w:hAnsi="Times New Roman" w:cs="Times New Roman"/>
        </w:rPr>
        <w:t xml:space="preserve">. Результаты </w:t>
      </w:r>
      <w:r w:rsidRPr="00791594">
        <w:rPr>
          <w:rFonts w:ascii="Times New Roman" w:hAnsi="Times New Roman" w:cs="Times New Roman"/>
        </w:rPr>
        <w:t>оценки воздействия объекта капитального строительства на окружающую среду</w:t>
      </w:r>
      <w:r>
        <w:rPr>
          <w:rFonts w:ascii="Times New Roman" w:hAnsi="Times New Roman" w:cs="Times New Roman"/>
        </w:rPr>
        <w:t xml:space="preserve"> могут быть выполнены отдельным разделом</w:t>
      </w:r>
      <w:r w:rsidRPr="00200A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подразделом проектной документации.</w:t>
      </w:r>
    </w:p>
    <w:p w14:paraId="362FA22F" w14:textId="77777777" w:rsidR="00791594" w:rsidRPr="00791594" w:rsidRDefault="009F25A9" w:rsidP="0079159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Оценка воздействия на окружающую среду для объектов капитального строительства, расположенных на территории объектов негативного воздействия на окружающую среду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категории, а также объектов государственной экологической экспертизы должна быть выполнена в соответствии с Положением</w:t>
      </w:r>
      <w:r w:rsidRPr="00791594">
        <w:rPr>
          <w:rFonts w:ascii="Times New Roman" w:hAnsi="Times New Roman" w:cs="Times New Roman"/>
        </w:rPr>
        <w:t xml:space="preserve"> об оценке воздействия намечаемой хозяйственной и иной деятельности на окружающую среду в Российской Федерации</w:t>
      </w:r>
      <w:r>
        <w:rPr>
          <w:rFonts w:ascii="Times New Roman" w:hAnsi="Times New Roman" w:cs="Times New Roman"/>
        </w:rPr>
        <w:t>, утвержденном приказом</w:t>
      </w:r>
      <w:r w:rsidRPr="00791594">
        <w:rPr>
          <w:rFonts w:ascii="Times New Roman" w:hAnsi="Times New Roman" w:cs="Times New Roman"/>
        </w:rPr>
        <w:t xml:space="preserve"> Госкомэкол</w:t>
      </w:r>
      <w:r>
        <w:rPr>
          <w:rFonts w:ascii="Times New Roman" w:hAnsi="Times New Roman" w:cs="Times New Roman"/>
        </w:rPr>
        <w:t>огии РФ от 16 мая 2000 г. №372.</w:t>
      </w:r>
    </w:p>
    <w:p w14:paraId="362FA230" w14:textId="77777777" w:rsidR="00E22164" w:rsidRPr="00D46204" w:rsidRDefault="009F25A9" w:rsidP="0079159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разработке проектной документации объекта, на котором планируется осуществление хозяйственной деятельности, отнесенной Правительством РФ к о</w:t>
      </w:r>
      <w:r w:rsidRPr="00D54EC5">
        <w:rPr>
          <w:rFonts w:ascii="Times New Roman" w:hAnsi="Times New Roman" w:cs="Times New Roman"/>
        </w:rPr>
        <w:t>бласти применения наилучших доступных технологий</w:t>
      </w:r>
      <w:r>
        <w:rPr>
          <w:rFonts w:ascii="Times New Roman" w:hAnsi="Times New Roman" w:cs="Times New Roman"/>
        </w:rPr>
        <w:t xml:space="preserve">, либо объекта, расположенного на территории объекта НВОС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категории, необходимо обоснование соответствия принятой технологии, технологии, включенной в соответствующие справочники ИТС НДТ, с расчетами технологических нормативов и приведением ссылок на конкретные мероприятия в справочнике ИТС НДТ.</w:t>
      </w:r>
    </w:p>
    <w:p w14:paraId="362FA231" w14:textId="77777777" w:rsidR="00D87515" w:rsidRDefault="009F25A9" w:rsidP="002B087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D46204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проектной документации объектов капитального строительства раздел </w:t>
      </w:r>
      <w:r w:rsidRPr="00791594">
        <w:rPr>
          <w:rFonts w:ascii="Times New Roman" w:hAnsi="Times New Roman" w:cs="Times New Roman"/>
        </w:rPr>
        <w:t>«Перечень мероприятий по охране окружающей среды»</w:t>
      </w:r>
      <w:r>
        <w:rPr>
          <w:rFonts w:ascii="Times New Roman" w:hAnsi="Times New Roman" w:cs="Times New Roman"/>
        </w:rPr>
        <w:t xml:space="preserve"> должен содержать сведения по отнесению строительной площадки и объекта строительства к объектам негативного воздействия на окружающую среду, мероприятия по получению разрешительной документации на период строительства и эксплуатации объекта исходя из категории объектов негативного воздействия на окружающую среду.</w:t>
      </w:r>
    </w:p>
    <w:p w14:paraId="362FA232" w14:textId="77777777" w:rsidR="00D87515" w:rsidRDefault="009F25A9" w:rsidP="002B087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 xml:space="preserve">Отдельным пунктом раздела </w:t>
      </w:r>
      <w:r>
        <w:rPr>
          <w:rFonts w:ascii="Times New Roman" w:hAnsi="Times New Roman" w:cs="Times New Roman"/>
        </w:rPr>
        <w:t xml:space="preserve">«Перечень мероприятий по охране окружающей среды» </w:t>
      </w:r>
      <w:r w:rsidRPr="00C25BD1">
        <w:rPr>
          <w:rFonts w:ascii="Times New Roman" w:hAnsi="Times New Roman" w:cs="Times New Roman"/>
        </w:rPr>
        <w:t>рассматривается «обоснование достаточности СЗЗ» (с учетом всех видов негативного воздействия проектируемого объекта на окружающую среду)</w:t>
      </w:r>
      <w:r>
        <w:rPr>
          <w:rFonts w:ascii="Times New Roman" w:hAnsi="Times New Roman" w:cs="Times New Roman"/>
        </w:rPr>
        <w:t>.</w:t>
      </w:r>
    </w:p>
    <w:p w14:paraId="362FA233" w14:textId="77777777" w:rsidR="002B087A" w:rsidRDefault="009F25A9" w:rsidP="00CB49B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2B087A">
        <w:rPr>
          <w:rFonts w:ascii="Times New Roman" w:hAnsi="Times New Roman" w:cs="Times New Roman"/>
        </w:rPr>
        <w:t>Раздел «Перечень мероприятий по охране окружающей среды» для объектов капитального строительства, отнесенных в соответствии с законодательством в области охраны окружающей среды к объектам НВОС I категории, должен содержать обоснование</w:t>
      </w:r>
      <w:r>
        <w:rPr>
          <w:rFonts w:ascii="Times New Roman" w:hAnsi="Times New Roman" w:cs="Times New Roman"/>
        </w:rPr>
        <w:t xml:space="preserve"> и сведения о параметрах</w:t>
      </w:r>
      <w:r w:rsidRPr="002B087A">
        <w:rPr>
          <w:rFonts w:ascii="Times New Roman" w:hAnsi="Times New Roman" w:cs="Times New Roman"/>
        </w:rPr>
        <w:t xml:space="preserve"> оснащения автоматическими средствами измерения и учета показателей выбросов загрязняющих веществ</w:t>
      </w:r>
      <w:r>
        <w:rPr>
          <w:rFonts w:ascii="Times New Roman" w:hAnsi="Times New Roman" w:cs="Times New Roman"/>
        </w:rPr>
        <w:t xml:space="preserve"> стационарных</w:t>
      </w:r>
      <w:r w:rsidRPr="002B08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источников </w:t>
      </w:r>
      <w:r w:rsidRPr="002B087A">
        <w:rPr>
          <w:rFonts w:ascii="Times New Roman" w:hAnsi="Times New Roman" w:cs="Times New Roman"/>
        </w:rPr>
        <w:t xml:space="preserve">при эксплуатации технических устройств, оборудования, </w:t>
      </w:r>
      <w:hyperlink r:id="rId7" w:history="1">
        <w:r w:rsidRPr="002B087A">
          <w:rPr>
            <w:rFonts w:ascii="Times New Roman" w:hAnsi="Times New Roman" w:cs="Times New Roman"/>
          </w:rPr>
          <w:t>виды</w:t>
        </w:r>
      </w:hyperlink>
      <w:r w:rsidRPr="002B087A">
        <w:rPr>
          <w:rFonts w:ascii="Times New Roman" w:hAnsi="Times New Roman" w:cs="Times New Roman"/>
        </w:rPr>
        <w:t xml:space="preserve"> которых установлены Прав</w:t>
      </w:r>
      <w:r>
        <w:rPr>
          <w:rFonts w:ascii="Times New Roman" w:hAnsi="Times New Roman" w:cs="Times New Roman"/>
        </w:rPr>
        <w:t>ительством Российской Федерации</w:t>
      </w:r>
      <w:r w:rsidRPr="002B087A">
        <w:rPr>
          <w:rFonts w:ascii="Times New Roman" w:hAnsi="Times New Roman" w:cs="Times New Roman"/>
        </w:rPr>
        <w:t>.</w:t>
      </w:r>
    </w:p>
    <w:p w14:paraId="362FA234" w14:textId="77777777" w:rsidR="00200A64" w:rsidRPr="00C82B27" w:rsidRDefault="009F25A9" w:rsidP="008757E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82B27">
        <w:rPr>
          <w:rFonts w:ascii="Times New Roman" w:hAnsi="Times New Roman" w:cs="Times New Roman"/>
        </w:rPr>
        <w:lastRenderedPageBreak/>
        <w:t xml:space="preserve">В подразделе, разработанном для оценки воздействия на атмосферный воздух, </w:t>
      </w:r>
      <w:r>
        <w:rPr>
          <w:rFonts w:ascii="Times New Roman" w:hAnsi="Times New Roman" w:cs="Times New Roman"/>
        </w:rPr>
        <w:t>п</w:t>
      </w:r>
      <w:r w:rsidRPr="00C82B27">
        <w:rPr>
          <w:rFonts w:ascii="Times New Roman" w:hAnsi="Times New Roman" w:cs="Times New Roman"/>
        </w:rPr>
        <w:t>еречень загрязняющих веществ, поступающих в атмосферный воздух от источника выделения, должен быть обоснован со ссылкой на используемое сырье (паспорта безопасности сырья), технологию производства.</w:t>
      </w:r>
    </w:p>
    <w:p w14:paraId="362FA235" w14:textId="77777777" w:rsidR="00200A64" w:rsidRPr="00200A6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200A64">
        <w:rPr>
          <w:rFonts w:ascii="Times New Roman" w:hAnsi="Times New Roman" w:cs="Times New Roman"/>
        </w:rPr>
        <w:t>При проектировании строительства новых и (или) реконструкции существующих Объектов, осуществляющих выбросы вредных (загрязняющих) веществ в атмосферный воздух, должно обеспечиваться непревышение технологических нормативов выбросов и (или) предельно допустимых выбросов, предельно допустимых нормативов вредных физических воздействий на атмосферный воздух.</w:t>
      </w:r>
    </w:p>
    <w:p w14:paraId="362FA236" w14:textId="77777777" w:rsidR="00200A64" w:rsidRPr="00200A6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82B27">
        <w:rPr>
          <w:rFonts w:ascii="Times New Roman" w:hAnsi="Times New Roman" w:cs="Times New Roman"/>
        </w:rPr>
        <w:t xml:space="preserve">В подразделе, разработанном для оценки воздействия на </w:t>
      </w:r>
      <w:r>
        <w:rPr>
          <w:rFonts w:ascii="Times New Roman" w:hAnsi="Times New Roman" w:cs="Times New Roman"/>
        </w:rPr>
        <w:t>водные объекты</w:t>
      </w:r>
      <w:r w:rsidRPr="00C82B2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</w:t>
      </w:r>
      <w:r w:rsidRPr="00200A64">
        <w:rPr>
          <w:rFonts w:ascii="Times New Roman" w:hAnsi="Times New Roman" w:cs="Times New Roman"/>
        </w:rPr>
        <w:t>еречень загрязняющих веществ, поступающих со стоками в систему канализации, должен быть обоснован со ссылкой на используемое сырье (паспорта безопасности сырья), технологию производства.</w:t>
      </w:r>
    </w:p>
    <w:p w14:paraId="362FA237" w14:textId="77777777" w:rsidR="00200A64" w:rsidRPr="00200A6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200A64">
        <w:rPr>
          <w:rFonts w:ascii="Times New Roman" w:hAnsi="Times New Roman" w:cs="Times New Roman"/>
        </w:rPr>
        <w:t>При проектировании объектов, стоки из которых будут направляться в системы хозбытовой канализации, необходимо обосновать отсутствие в стоках загрязняющих веществ, иных веществ и микроорганизмов, негативно воздействующих на работу централизованной системы водоотведения.</w:t>
      </w:r>
    </w:p>
    <w:p w14:paraId="362FA238" w14:textId="77777777" w:rsidR="00200A64" w:rsidRPr="00200A6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200A64">
        <w:rPr>
          <w:rFonts w:ascii="Times New Roman" w:hAnsi="Times New Roman" w:cs="Times New Roman"/>
        </w:rPr>
        <w:t>При проектировании объектов, стоки из которых будут направляться в системы промливневой канализации, необходимо обосновать отсутствие в стоках загрязняющих веществ, иных веществ и микроорганизмов, негативно воздействующих на работу очистных сооружений и элементов системы оборотного водоснабжения. Также необходимо предусмотреть возможность очистки загрязняющих веществ, поступающих со стоками проектируемых производств, до уровня, допускающего использование стоков в системе оборотного водоснабжения.</w:t>
      </w:r>
    </w:p>
    <w:p w14:paraId="362FA239" w14:textId="77777777" w:rsidR="00D87515" w:rsidRDefault="009F25A9" w:rsidP="002B087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Подраздел, описывающий образование и обращение отходов должен соответствовать требованиям нормативной документации, действующей в РФ на момент разработки проекта,</w:t>
      </w:r>
      <w:r>
        <w:rPr>
          <w:rFonts w:ascii="Times New Roman" w:hAnsi="Times New Roman" w:cs="Times New Roman"/>
        </w:rPr>
        <w:t xml:space="preserve"> а так</w:t>
      </w:r>
      <w:r w:rsidRPr="00C25BD1">
        <w:rPr>
          <w:rFonts w:ascii="Times New Roman" w:hAnsi="Times New Roman" w:cs="Times New Roman"/>
        </w:rPr>
        <w:t>же требованиям разрешительной документации предприятия, действующей в период проектирования.</w:t>
      </w:r>
      <w:r>
        <w:rPr>
          <w:rFonts w:ascii="Times New Roman" w:hAnsi="Times New Roman" w:cs="Times New Roman"/>
        </w:rPr>
        <w:t xml:space="preserve"> По согласованию с Управлением экологии и природопользования в проектную документацию может включаться информация об образовании отходов, отсутствующих в текущей </w:t>
      </w:r>
      <w:r w:rsidRPr="00C25BD1">
        <w:rPr>
          <w:rFonts w:ascii="Times New Roman" w:hAnsi="Times New Roman" w:cs="Times New Roman"/>
        </w:rPr>
        <w:t>разрешительной документации предприятия</w:t>
      </w:r>
      <w:r>
        <w:rPr>
          <w:rFonts w:ascii="Times New Roman" w:hAnsi="Times New Roman" w:cs="Times New Roman"/>
        </w:rPr>
        <w:t>.</w:t>
      </w:r>
    </w:p>
    <w:p w14:paraId="362FA23A" w14:textId="77777777" w:rsidR="00200A64" w:rsidRPr="00200A64" w:rsidRDefault="009F25A9" w:rsidP="00200A64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200A64">
        <w:rPr>
          <w:rFonts w:ascii="Times New Roman" w:hAnsi="Times New Roman" w:cs="Times New Roman"/>
        </w:rPr>
        <w:t xml:space="preserve">В подразделе должно быть проведено обоснование </w:t>
      </w:r>
      <w:r>
        <w:rPr>
          <w:rFonts w:ascii="Times New Roman" w:hAnsi="Times New Roman" w:cs="Times New Roman"/>
        </w:rPr>
        <w:t>перечня образующихся видов отходов, а так</w:t>
      </w:r>
      <w:r w:rsidRPr="00200A64">
        <w:rPr>
          <w:rFonts w:ascii="Times New Roman" w:hAnsi="Times New Roman" w:cs="Times New Roman"/>
        </w:rPr>
        <w:t>же класса опасности каждого вида отходов на основании сведений, содержащихся в федеральном классификационном каталоге отходов (ФККО) и банке данных об отходах (БДО). При отсутствии вида отходов в ФККО и БДО, класс опасности устанавливается на основании Критериев отнесения отходов к I-V классам опасности по степени негативного воздействия на окружающую среду.</w:t>
      </w:r>
    </w:p>
    <w:p w14:paraId="362FA23B" w14:textId="77777777" w:rsidR="00541360" w:rsidRPr="00C25BD1" w:rsidRDefault="009F25A9" w:rsidP="002B087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разработке проектной документации учитываются используемые на предприятии способы обращения с отходами, возможности по отнесению к продукции материалов, на которые разработаны Технические условия и регламенты использования.</w:t>
      </w:r>
    </w:p>
    <w:p w14:paraId="362FA23C" w14:textId="77777777" w:rsidR="00F641F4" w:rsidRDefault="009F25A9" w:rsidP="002B087A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При планировании проведения работ по выемке почв/грунтов/ почво-грунтов необходимо предусмотреть отдельный расчет выемки плодородного слоя почвы, либо обоснование его отсутствия, указать место его складирования. Отдельно предусмотреть места складирования грунтов/ почво-грунтов (при необходимости) либо обоснование их отсутствия. При формировании проектных решений (где это возможно) рекомендуется максимально использовать образующиеся при выемке почвы/грунты/ почво-грунты для обратного использования</w:t>
      </w:r>
      <w:r>
        <w:rPr>
          <w:rFonts w:ascii="Times New Roman" w:hAnsi="Times New Roman" w:cs="Times New Roman"/>
        </w:rPr>
        <w:t>, планировки территории. Все решения, связанные с обращением с грунтом, должны быть согласованы с Управлением экологии и природопользования.</w:t>
      </w:r>
    </w:p>
    <w:p w14:paraId="362FA23D" w14:textId="77777777" w:rsidR="00D87515" w:rsidRPr="00C25BD1" w:rsidRDefault="009F25A9" w:rsidP="00552BC2">
      <w:pPr>
        <w:pStyle w:val="a3"/>
        <w:numPr>
          <w:ilvl w:val="0"/>
          <w:numId w:val="4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В случае если проектная документация</w:t>
      </w:r>
      <w:r>
        <w:rPr>
          <w:rFonts w:ascii="Times New Roman" w:hAnsi="Times New Roman" w:cs="Times New Roman"/>
        </w:rPr>
        <w:t xml:space="preserve"> содержит</w:t>
      </w:r>
      <w:r w:rsidRPr="00C25BD1">
        <w:rPr>
          <w:rFonts w:ascii="Times New Roman" w:hAnsi="Times New Roman" w:cs="Times New Roman"/>
        </w:rPr>
        <w:t xml:space="preserve"> мероприяти</w:t>
      </w:r>
      <w:r>
        <w:rPr>
          <w:rFonts w:ascii="Times New Roman" w:hAnsi="Times New Roman" w:cs="Times New Roman"/>
        </w:rPr>
        <w:t>я</w:t>
      </w:r>
      <w:r w:rsidRPr="00C25BD1">
        <w:rPr>
          <w:rFonts w:ascii="Times New Roman" w:hAnsi="Times New Roman" w:cs="Times New Roman"/>
        </w:rPr>
        <w:t xml:space="preserve"> по рекультивации нарушенных или загрязненных земельных участков и почвенного покрова, </w:t>
      </w:r>
      <w:r>
        <w:rPr>
          <w:rFonts w:ascii="Times New Roman" w:hAnsi="Times New Roman" w:cs="Times New Roman"/>
        </w:rPr>
        <w:t>проведение планируемых мероприятий согласовывается</w:t>
      </w:r>
      <w:r w:rsidRPr="00C25BD1">
        <w:rPr>
          <w:rFonts w:ascii="Times New Roman" w:hAnsi="Times New Roman" w:cs="Times New Roman"/>
        </w:rPr>
        <w:t xml:space="preserve"> с </w:t>
      </w:r>
      <w:r>
        <w:rPr>
          <w:rFonts w:ascii="Times New Roman" w:hAnsi="Times New Roman" w:cs="Times New Roman"/>
        </w:rPr>
        <w:t>Управлением экологии и природопользования</w:t>
      </w:r>
      <w:r w:rsidRPr="00C25BD1">
        <w:rPr>
          <w:rFonts w:ascii="Times New Roman" w:hAnsi="Times New Roman" w:cs="Times New Roman"/>
        </w:rPr>
        <w:t>.</w:t>
      </w:r>
    </w:p>
    <w:p w14:paraId="362FA23E" w14:textId="77777777" w:rsidR="002B087A" w:rsidRDefault="003F2A36" w:rsidP="00552BC2">
      <w:pPr>
        <w:pStyle w:val="a3"/>
        <w:tabs>
          <w:tab w:val="left" w:pos="993"/>
        </w:tabs>
        <w:spacing w:after="160" w:line="259" w:lineRule="auto"/>
        <w:ind w:left="567"/>
        <w:jc w:val="both"/>
        <w:rPr>
          <w:rFonts w:ascii="Times New Roman" w:hAnsi="Times New Roman" w:cs="Times New Roman"/>
        </w:rPr>
      </w:pPr>
    </w:p>
    <w:p w14:paraId="362FA23F" w14:textId="77777777" w:rsidR="005D7C5F" w:rsidRPr="00C25BD1" w:rsidRDefault="009F25A9" w:rsidP="00C25BD1">
      <w:pPr>
        <w:tabs>
          <w:tab w:val="left" w:pos="426"/>
          <w:tab w:val="left" w:pos="851"/>
        </w:tabs>
        <w:spacing w:after="160" w:line="259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25BD1">
        <w:rPr>
          <w:rFonts w:ascii="Times New Roman" w:hAnsi="Times New Roman" w:cs="Times New Roman"/>
          <w:b/>
        </w:rPr>
        <w:t xml:space="preserve">В связи с </w:t>
      </w:r>
      <w:r>
        <w:rPr>
          <w:rFonts w:ascii="Times New Roman" w:hAnsi="Times New Roman" w:cs="Times New Roman"/>
          <w:b/>
        </w:rPr>
        <w:t xml:space="preserve">возможным </w:t>
      </w:r>
      <w:r w:rsidRPr="00C25BD1">
        <w:rPr>
          <w:rFonts w:ascii="Times New Roman" w:hAnsi="Times New Roman" w:cs="Times New Roman"/>
          <w:b/>
        </w:rPr>
        <w:t>изменением требований природоохранного законодательства, требования к наименованиям и объему разр</w:t>
      </w:r>
      <w:r>
        <w:rPr>
          <w:rFonts w:ascii="Times New Roman" w:hAnsi="Times New Roman" w:cs="Times New Roman"/>
          <w:b/>
        </w:rPr>
        <w:t>абатываемой документации, а так</w:t>
      </w:r>
      <w:r w:rsidRPr="00C25BD1">
        <w:rPr>
          <w:rFonts w:ascii="Times New Roman" w:hAnsi="Times New Roman" w:cs="Times New Roman"/>
          <w:b/>
        </w:rPr>
        <w:t>же ограничительные требования при проведении СМР, ПНР в части охраны окружающей среды</w:t>
      </w:r>
      <w:r>
        <w:rPr>
          <w:rFonts w:ascii="Times New Roman" w:hAnsi="Times New Roman" w:cs="Times New Roman"/>
          <w:b/>
        </w:rPr>
        <w:t>,</w:t>
      </w:r>
      <w:r w:rsidRPr="00C25BD1">
        <w:rPr>
          <w:rFonts w:ascii="Times New Roman" w:hAnsi="Times New Roman" w:cs="Times New Roman"/>
          <w:b/>
        </w:rPr>
        <w:t xml:space="preserve"> включая порядок обращения с отходами, определяются в</w:t>
      </w:r>
      <w:r w:rsidRPr="00C25B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ходе проектирования дополнительно.</w:t>
      </w:r>
    </w:p>
    <w:p w14:paraId="362FA240" w14:textId="77777777" w:rsidR="0070006C" w:rsidRPr="00D46204" w:rsidRDefault="003F2A36" w:rsidP="00D87515">
      <w:pPr>
        <w:tabs>
          <w:tab w:val="left" w:pos="299"/>
        </w:tabs>
        <w:spacing w:after="0" w:line="240" w:lineRule="auto"/>
        <w:ind w:right="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FA241" w14:textId="77777777" w:rsidR="00D87515" w:rsidRDefault="009F25A9" w:rsidP="005D7C5F">
      <w:pPr>
        <w:tabs>
          <w:tab w:val="left" w:pos="299"/>
        </w:tabs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</w:t>
      </w:r>
      <w:r w:rsidRPr="00D46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 выполнении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строительству</w:t>
      </w:r>
      <w:r w:rsidRPr="00D46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/демонтаж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46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62FA242" w14:textId="77777777" w:rsidR="00C25BD1" w:rsidRPr="00D46204" w:rsidRDefault="003F2A36" w:rsidP="005D7C5F">
      <w:pPr>
        <w:tabs>
          <w:tab w:val="left" w:pos="299"/>
        </w:tabs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2FA243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Для проведения работ за Подрядчиком закрепляется выделенная территория (место проведения Подрядчиком работ и прилегающая, к месту проведения работ территория, обозначенные в наряде-допуске/акте-допуске/ППР)</w:t>
      </w:r>
      <w:r>
        <w:rPr>
          <w:rFonts w:ascii="Times New Roman" w:hAnsi="Times New Roman" w:cs="Times New Roman"/>
        </w:rPr>
        <w:t>.</w:t>
      </w:r>
    </w:p>
    <w:p w14:paraId="362FA244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В рамках выполнения работ Подрядчик несет все риски, связанные с выполнением требований природоохранного и санитарно-эпидемиологического законодательства, включая требования в</w:t>
      </w:r>
      <w:r>
        <w:rPr>
          <w:rFonts w:ascii="Times New Roman" w:hAnsi="Times New Roman" w:cs="Times New Roman"/>
        </w:rPr>
        <w:t>нутренних документов Заказчика.</w:t>
      </w:r>
    </w:p>
    <w:p w14:paraId="362FA245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 xml:space="preserve">Требования распространяются, в числе прочего, на разработку предписанной законодательством проектной и получение разрешительной документации, уплату экологических платежей, сборов </w:t>
      </w:r>
      <w:r>
        <w:rPr>
          <w:rFonts w:ascii="Times New Roman" w:hAnsi="Times New Roman" w:cs="Times New Roman"/>
        </w:rPr>
        <w:t>и пошлин.</w:t>
      </w:r>
    </w:p>
    <w:p w14:paraId="362FA246" w14:textId="77777777" w:rsidR="00D87515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При проведении работ Подрядчиком самостоятельно и за свой счет организует и осуществляет контроль соблюдения норм, правил (требований) в области охраны окружающей среды (обращение с отходами, выбросами загрязняющих веществ в атмосферный воздух и/ или сбросами загрязняющих веществ в водные объекты, сети канализации, расположенные на территории предприятия и т.д).</w:t>
      </w:r>
    </w:p>
    <w:p w14:paraId="362FA247" w14:textId="77777777" w:rsidR="00A9613A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производит отнесение строительной площадки к объекту негативного воздействия на окружающую среду в соответствии с проектной документацией.</w:t>
      </w:r>
    </w:p>
    <w:p w14:paraId="362FA248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Отходы, образовавшиеся в результате деятельности Подрядчика, являются его собственностью (включая отходы, образовавшиеся из давальческих материалов, за исключением лома черных и цветных металлов).</w:t>
      </w:r>
    </w:p>
    <w:p w14:paraId="362FA249" w14:textId="77777777" w:rsidR="0049295E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Подрядчик самостоятельно за свой счет осуществляет уборку выделенной территории, накопление, погрузку и транспортировку, передачу, утилизацию и/или размещение отходов, образовавшихся от своей деятельности, или оплачивает услуги третьих лиц в части обращения с отходами (затраты на указанные работы включены в общую стоимость по договору).</w:t>
      </w:r>
    </w:p>
    <w:p w14:paraId="362FA24A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Места накопления (складирования) отходов, а также источники выбросов и /или сбросов загрязняющих веществ в окружающую среду, в сети канализации должны быть идентифицированы по принадлежности Подрядчику и располагаться, исключите</w:t>
      </w:r>
      <w:r>
        <w:rPr>
          <w:rFonts w:ascii="Times New Roman" w:hAnsi="Times New Roman" w:cs="Times New Roman"/>
        </w:rPr>
        <w:t>льно, на выделенной территории.</w:t>
      </w:r>
    </w:p>
    <w:p w14:paraId="362FA24B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В случае технической невозможности расположения мест накопления отходов (складирования, сбора), выбросов и/или сбросов загрязняющих веществ, в рамках выделенной территории, расширение последней согласуется дополнительно.</w:t>
      </w:r>
    </w:p>
    <w:p w14:paraId="362FA24C" w14:textId="77777777" w:rsidR="0049295E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Любые работы</w:t>
      </w:r>
      <w:r>
        <w:rPr>
          <w:rFonts w:ascii="Times New Roman" w:hAnsi="Times New Roman" w:cs="Times New Roman"/>
        </w:rPr>
        <w:t>,</w:t>
      </w:r>
      <w:r w:rsidRPr="00C25BD1">
        <w:rPr>
          <w:rFonts w:ascii="Times New Roman" w:hAnsi="Times New Roman" w:cs="Times New Roman"/>
        </w:rPr>
        <w:t xml:space="preserve"> связанные с разработкой почво-грунтов или нарушением поверхностного/ плодородного слоя почвы, работы по складированию, разработанных почв/почво-грунтов, откачке грунтовых вод должны выполняться в строгом соответствии с проектной документацией и быть согласованы с </w:t>
      </w:r>
      <w:r>
        <w:rPr>
          <w:rFonts w:ascii="Times New Roman" w:hAnsi="Times New Roman" w:cs="Times New Roman"/>
        </w:rPr>
        <w:t>Управлением экологии и природопользования</w:t>
      </w:r>
      <w:r w:rsidRPr="00C25BD1">
        <w:rPr>
          <w:rFonts w:ascii="Times New Roman" w:hAnsi="Times New Roman" w:cs="Times New Roman"/>
        </w:rPr>
        <w:t>.</w:t>
      </w:r>
    </w:p>
    <w:p w14:paraId="362FA24D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 xml:space="preserve"> Заказчик имеет право:</w:t>
      </w:r>
    </w:p>
    <w:p w14:paraId="362FA24E" w14:textId="77777777" w:rsidR="00D87515" w:rsidRPr="00C25BD1" w:rsidRDefault="009F25A9" w:rsidP="00A9613A">
      <w:pPr>
        <w:pStyle w:val="a3"/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- проверять у Подрядчика наличие и легитимность природоохранн</w:t>
      </w:r>
      <w:r>
        <w:rPr>
          <w:rFonts w:ascii="Times New Roman" w:hAnsi="Times New Roman" w:cs="Times New Roman"/>
        </w:rPr>
        <w:t>ой разрешительной документации</w:t>
      </w:r>
      <w:r w:rsidRPr="00C25BD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так</w:t>
      </w:r>
      <w:r w:rsidRPr="00C25BD1">
        <w:rPr>
          <w:rFonts w:ascii="Times New Roman" w:hAnsi="Times New Roman" w:cs="Times New Roman"/>
        </w:rPr>
        <w:t>же договоры на обращение с отходами/ или их передачу, как перед началом производства работ, так и в любой м</w:t>
      </w:r>
      <w:r>
        <w:rPr>
          <w:rFonts w:ascii="Times New Roman" w:hAnsi="Times New Roman" w:cs="Times New Roman"/>
        </w:rPr>
        <w:t>омент в ходе производства работ;</w:t>
      </w:r>
    </w:p>
    <w:p w14:paraId="362FA24F" w14:textId="77777777" w:rsidR="00D87515" w:rsidRPr="00C25BD1" w:rsidRDefault="009F25A9" w:rsidP="00A9613A">
      <w:pPr>
        <w:pStyle w:val="a3"/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- беспрепятственно посещать выделенную территорию с целью контроля ее использования</w:t>
      </w:r>
      <w:r>
        <w:rPr>
          <w:rFonts w:ascii="Times New Roman" w:hAnsi="Times New Roman" w:cs="Times New Roman"/>
        </w:rPr>
        <w:t>;</w:t>
      </w:r>
    </w:p>
    <w:p w14:paraId="362FA250" w14:textId="77777777" w:rsidR="00D87515" w:rsidRPr="00C25BD1" w:rsidRDefault="009F25A9" w:rsidP="00A9613A">
      <w:pPr>
        <w:pStyle w:val="a3"/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- выписывать Акты об устранении нарушений, связанных с загрязнением, захламлением, выделенной территории, а также другим несанкционированным воздействием в ходе или после окончания работ (до момента документальной передачи выделенной территории Заказчику).</w:t>
      </w:r>
    </w:p>
    <w:p w14:paraId="362FA251" w14:textId="77777777" w:rsidR="00D87515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Затраты на устранение нарушений согласно, выписанных Актов, а также ущерб, в случае его причинения объектам окружающей среды, подлежит возмещению за счет Подрядчика в полном объеме.</w:t>
      </w:r>
    </w:p>
    <w:p w14:paraId="362FA252" w14:textId="77777777" w:rsidR="00BB0AAD" w:rsidRPr="00C25BD1" w:rsidRDefault="009F25A9" w:rsidP="00541360">
      <w:pPr>
        <w:pStyle w:val="a3"/>
        <w:numPr>
          <w:ilvl w:val="0"/>
          <w:numId w:val="5"/>
        </w:numPr>
        <w:tabs>
          <w:tab w:val="left" w:pos="993"/>
        </w:tabs>
        <w:spacing w:after="160" w:line="259" w:lineRule="auto"/>
        <w:ind w:left="0" w:firstLine="567"/>
        <w:jc w:val="both"/>
        <w:rPr>
          <w:rFonts w:ascii="Times New Roman" w:hAnsi="Times New Roman" w:cs="Times New Roman"/>
        </w:rPr>
      </w:pPr>
      <w:r w:rsidRPr="00C25BD1">
        <w:rPr>
          <w:rFonts w:ascii="Times New Roman" w:hAnsi="Times New Roman" w:cs="Times New Roman"/>
        </w:rPr>
        <w:t>Акт приема - передачи работ Подрядчика подлежит подписанию, ответственным/ уполномоченным лицом Заказчика, только после принятия /осмотра выделенной территории, на предмет ее приведения в надлежащее состояние (освобождение от отходов, демонтаж / вывод с территории Заказчика источников выбросов, сбросов загрязняющих веществ, планировки территории, восстановления нарушенного почвенного покрова (при условии, что проведение последних работ предусмотрено).</w:t>
      </w:r>
    </w:p>
    <w:p w14:paraId="362FA253" w14:textId="77777777" w:rsidR="00BB0AAD" w:rsidRPr="00C25BD1" w:rsidRDefault="003F2A36" w:rsidP="00C25BD1">
      <w:pPr>
        <w:tabs>
          <w:tab w:val="left" w:pos="426"/>
          <w:tab w:val="left" w:pos="851"/>
        </w:tabs>
        <w:spacing w:after="160" w:line="259" w:lineRule="auto"/>
        <w:ind w:firstLine="567"/>
        <w:jc w:val="both"/>
        <w:rPr>
          <w:rFonts w:ascii="Times New Roman" w:hAnsi="Times New Roman" w:cs="Times New Roman"/>
        </w:rPr>
      </w:pPr>
    </w:p>
    <w:p w14:paraId="362FA254" w14:textId="77777777" w:rsidR="00BB0AAD" w:rsidRPr="00C934BB" w:rsidRDefault="009F25A9" w:rsidP="00C934BB">
      <w:pPr>
        <w:tabs>
          <w:tab w:val="left" w:pos="426"/>
          <w:tab w:val="left" w:pos="851"/>
        </w:tabs>
        <w:spacing w:after="160" w:line="259" w:lineRule="auto"/>
        <w:ind w:firstLine="567"/>
        <w:jc w:val="both"/>
        <w:rPr>
          <w:rFonts w:ascii="Times New Roman" w:hAnsi="Times New Roman" w:cs="Times New Roman"/>
          <w:b/>
        </w:rPr>
      </w:pPr>
      <w:r w:rsidRPr="00C934BB">
        <w:rPr>
          <w:rFonts w:ascii="Times New Roman" w:hAnsi="Times New Roman" w:cs="Times New Roman"/>
          <w:b/>
        </w:rPr>
        <w:t>В связи с изменением требований природоохранного законодательства, требования к наименованиям и объему разр</w:t>
      </w:r>
      <w:r>
        <w:rPr>
          <w:rFonts w:ascii="Times New Roman" w:hAnsi="Times New Roman" w:cs="Times New Roman"/>
          <w:b/>
        </w:rPr>
        <w:t>абатываемой документации, а так</w:t>
      </w:r>
      <w:r w:rsidRPr="00C934BB">
        <w:rPr>
          <w:rFonts w:ascii="Times New Roman" w:hAnsi="Times New Roman" w:cs="Times New Roman"/>
          <w:b/>
        </w:rPr>
        <w:t>же ограничительные требования при проведении СМР, ПНР в части охраны окружающей среды включая порядок обращения с отходами, определяются в ходе выполнения работ дополнительно.</w:t>
      </w:r>
    </w:p>
    <w:sectPr w:rsidR="00BB0AAD" w:rsidRPr="00C934BB" w:rsidSect="0070006C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D2562" w14:textId="77777777" w:rsidR="006C5252" w:rsidRDefault="006C5252">
      <w:pPr>
        <w:spacing w:after="0" w:line="240" w:lineRule="auto"/>
      </w:pPr>
      <w:r>
        <w:separator/>
      </w:r>
    </w:p>
  </w:endnote>
  <w:endnote w:type="continuationSeparator" w:id="0">
    <w:p w14:paraId="71BC4F4D" w14:textId="77777777" w:rsidR="006C5252" w:rsidRDefault="006C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93AC9" w14:textId="77777777" w:rsidR="006C5252" w:rsidRDefault="006C5252">
      <w:pPr>
        <w:spacing w:after="0" w:line="240" w:lineRule="auto"/>
      </w:pPr>
      <w:r>
        <w:separator/>
      </w:r>
    </w:p>
  </w:footnote>
  <w:footnote w:type="continuationSeparator" w:id="0">
    <w:p w14:paraId="190174F7" w14:textId="77777777" w:rsidR="006C5252" w:rsidRDefault="006C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1" w:author="Андреев Павел Юрьевич" w:date="2021-11-17T09:03:00Z"/>
  <w:sdt>
    <w:sdtPr>
      <w:id w:val="968752352"/>
      <w:placeholder>
        <w:docPart w:val="F7D051E6693748AA85EEE3B72633A660"/>
      </w:placeholder>
      <w:temporary/>
      <w:showingPlcHdr/>
      <w15:appearance w15:val="hidden"/>
    </w:sdtPr>
    <w:sdtEndPr/>
    <w:sdtContent>
      <w:customXmlInsRangeEnd w:id="1"/>
      <w:p w14:paraId="03D7A4CD" w14:textId="77777777" w:rsidR="001D178E" w:rsidRDefault="001D178E">
        <w:pPr>
          <w:pStyle w:val="a7"/>
          <w:rPr>
            <w:ins w:id="2" w:author="Андреев Павел Юрьевич" w:date="2021-11-17T09:03:00Z"/>
          </w:rPr>
        </w:pPr>
        <w:ins w:id="3" w:author="Андреев Павел Юрьевич" w:date="2021-11-17T09:03:00Z">
          <w:r>
            <w:t>[Введите текст]</w:t>
          </w:r>
        </w:ins>
      </w:p>
      <w:customXmlInsRangeStart w:id="4" w:author="Андреев Павел Юрьевич" w:date="2021-11-17T09:03:00Z"/>
    </w:sdtContent>
  </w:sdt>
  <w:customXmlInsRangeEnd w:id="4"/>
  <w:p w14:paraId="362FA255" w14:textId="1A7133A9" w:rsidR="004C3F9B" w:rsidRPr="004C3F9B" w:rsidRDefault="003F2A36" w:rsidP="004C3F9B">
    <w:pPr>
      <w:pStyle w:val="a7"/>
      <w:jc w:val="right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BDB"/>
    <w:multiLevelType w:val="hybridMultilevel"/>
    <w:tmpl w:val="3D16C77E"/>
    <w:lvl w:ilvl="0" w:tplc="9AFC3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ED8939C" w:tentative="1">
      <w:start w:val="1"/>
      <w:numFmt w:val="lowerLetter"/>
      <w:lvlText w:val="%2."/>
      <w:lvlJc w:val="left"/>
      <w:pPr>
        <w:ind w:left="1440" w:hanging="360"/>
      </w:pPr>
    </w:lvl>
    <w:lvl w:ilvl="2" w:tplc="5BF678F0" w:tentative="1">
      <w:start w:val="1"/>
      <w:numFmt w:val="lowerRoman"/>
      <w:lvlText w:val="%3."/>
      <w:lvlJc w:val="right"/>
      <w:pPr>
        <w:ind w:left="2160" w:hanging="180"/>
      </w:pPr>
    </w:lvl>
    <w:lvl w:ilvl="3" w:tplc="2A6852B2" w:tentative="1">
      <w:start w:val="1"/>
      <w:numFmt w:val="decimal"/>
      <w:lvlText w:val="%4."/>
      <w:lvlJc w:val="left"/>
      <w:pPr>
        <w:ind w:left="2880" w:hanging="360"/>
      </w:pPr>
    </w:lvl>
    <w:lvl w:ilvl="4" w:tplc="D3B0C6C6" w:tentative="1">
      <w:start w:val="1"/>
      <w:numFmt w:val="lowerLetter"/>
      <w:lvlText w:val="%5."/>
      <w:lvlJc w:val="left"/>
      <w:pPr>
        <w:ind w:left="3600" w:hanging="360"/>
      </w:pPr>
    </w:lvl>
    <w:lvl w:ilvl="5" w:tplc="380A28A4" w:tentative="1">
      <w:start w:val="1"/>
      <w:numFmt w:val="lowerRoman"/>
      <w:lvlText w:val="%6."/>
      <w:lvlJc w:val="right"/>
      <w:pPr>
        <w:ind w:left="4320" w:hanging="180"/>
      </w:pPr>
    </w:lvl>
    <w:lvl w:ilvl="6" w:tplc="6B24BA66" w:tentative="1">
      <w:start w:val="1"/>
      <w:numFmt w:val="decimal"/>
      <w:lvlText w:val="%7."/>
      <w:lvlJc w:val="left"/>
      <w:pPr>
        <w:ind w:left="5040" w:hanging="360"/>
      </w:pPr>
    </w:lvl>
    <w:lvl w:ilvl="7" w:tplc="7C822812" w:tentative="1">
      <w:start w:val="1"/>
      <w:numFmt w:val="lowerLetter"/>
      <w:lvlText w:val="%8."/>
      <w:lvlJc w:val="left"/>
      <w:pPr>
        <w:ind w:left="5760" w:hanging="360"/>
      </w:pPr>
    </w:lvl>
    <w:lvl w:ilvl="8" w:tplc="886AE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3706"/>
    <w:multiLevelType w:val="hybridMultilevel"/>
    <w:tmpl w:val="2AAEC9DC"/>
    <w:lvl w:ilvl="0" w:tplc="01209686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321A5D54" w:tentative="1">
      <w:start w:val="1"/>
      <w:numFmt w:val="lowerLetter"/>
      <w:lvlText w:val="%2."/>
      <w:lvlJc w:val="left"/>
      <w:pPr>
        <w:ind w:left="1440" w:hanging="360"/>
      </w:pPr>
    </w:lvl>
    <w:lvl w:ilvl="2" w:tplc="F3F4724E" w:tentative="1">
      <w:start w:val="1"/>
      <w:numFmt w:val="lowerRoman"/>
      <w:lvlText w:val="%3."/>
      <w:lvlJc w:val="right"/>
      <w:pPr>
        <w:ind w:left="2160" w:hanging="180"/>
      </w:pPr>
    </w:lvl>
    <w:lvl w:ilvl="3" w:tplc="B6A2D882" w:tentative="1">
      <w:start w:val="1"/>
      <w:numFmt w:val="decimal"/>
      <w:lvlText w:val="%4."/>
      <w:lvlJc w:val="left"/>
      <w:pPr>
        <w:ind w:left="2880" w:hanging="360"/>
      </w:pPr>
    </w:lvl>
    <w:lvl w:ilvl="4" w:tplc="9B1E7BC0" w:tentative="1">
      <w:start w:val="1"/>
      <w:numFmt w:val="lowerLetter"/>
      <w:lvlText w:val="%5."/>
      <w:lvlJc w:val="left"/>
      <w:pPr>
        <w:ind w:left="3600" w:hanging="360"/>
      </w:pPr>
    </w:lvl>
    <w:lvl w:ilvl="5" w:tplc="D4DA2768" w:tentative="1">
      <w:start w:val="1"/>
      <w:numFmt w:val="lowerRoman"/>
      <w:lvlText w:val="%6."/>
      <w:lvlJc w:val="right"/>
      <w:pPr>
        <w:ind w:left="4320" w:hanging="180"/>
      </w:pPr>
    </w:lvl>
    <w:lvl w:ilvl="6" w:tplc="476C5138" w:tentative="1">
      <w:start w:val="1"/>
      <w:numFmt w:val="decimal"/>
      <w:lvlText w:val="%7."/>
      <w:lvlJc w:val="left"/>
      <w:pPr>
        <w:ind w:left="5040" w:hanging="360"/>
      </w:pPr>
    </w:lvl>
    <w:lvl w:ilvl="7" w:tplc="647416EA" w:tentative="1">
      <w:start w:val="1"/>
      <w:numFmt w:val="lowerLetter"/>
      <w:lvlText w:val="%8."/>
      <w:lvlJc w:val="left"/>
      <w:pPr>
        <w:ind w:left="5760" w:hanging="360"/>
      </w:pPr>
    </w:lvl>
    <w:lvl w:ilvl="8" w:tplc="95F093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31A29"/>
    <w:multiLevelType w:val="hybridMultilevel"/>
    <w:tmpl w:val="AD50655C"/>
    <w:lvl w:ilvl="0" w:tplc="C3EA7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EE68F2" w:tentative="1">
      <w:start w:val="1"/>
      <w:numFmt w:val="lowerLetter"/>
      <w:lvlText w:val="%2."/>
      <w:lvlJc w:val="left"/>
      <w:pPr>
        <w:ind w:left="1440" w:hanging="360"/>
      </w:pPr>
    </w:lvl>
    <w:lvl w:ilvl="2" w:tplc="ADC840E4" w:tentative="1">
      <w:start w:val="1"/>
      <w:numFmt w:val="lowerRoman"/>
      <w:lvlText w:val="%3."/>
      <w:lvlJc w:val="right"/>
      <w:pPr>
        <w:ind w:left="2160" w:hanging="180"/>
      </w:pPr>
    </w:lvl>
    <w:lvl w:ilvl="3" w:tplc="F3409EFC" w:tentative="1">
      <w:start w:val="1"/>
      <w:numFmt w:val="decimal"/>
      <w:lvlText w:val="%4."/>
      <w:lvlJc w:val="left"/>
      <w:pPr>
        <w:ind w:left="2880" w:hanging="360"/>
      </w:pPr>
    </w:lvl>
    <w:lvl w:ilvl="4" w:tplc="D70EC1A6" w:tentative="1">
      <w:start w:val="1"/>
      <w:numFmt w:val="lowerLetter"/>
      <w:lvlText w:val="%5."/>
      <w:lvlJc w:val="left"/>
      <w:pPr>
        <w:ind w:left="3600" w:hanging="360"/>
      </w:pPr>
    </w:lvl>
    <w:lvl w:ilvl="5" w:tplc="82A47206" w:tentative="1">
      <w:start w:val="1"/>
      <w:numFmt w:val="lowerRoman"/>
      <w:lvlText w:val="%6."/>
      <w:lvlJc w:val="right"/>
      <w:pPr>
        <w:ind w:left="4320" w:hanging="180"/>
      </w:pPr>
    </w:lvl>
    <w:lvl w:ilvl="6" w:tplc="D9983E2A" w:tentative="1">
      <w:start w:val="1"/>
      <w:numFmt w:val="decimal"/>
      <w:lvlText w:val="%7."/>
      <w:lvlJc w:val="left"/>
      <w:pPr>
        <w:ind w:left="5040" w:hanging="360"/>
      </w:pPr>
    </w:lvl>
    <w:lvl w:ilvl="7" w:tplc="4E2677E8" w:tentative="1">
      <w:start w:val="1"/>
      <w:numFmt w:val="lowerLetter"/>
      <w:lvlText w:val="%8."/>
      <w:lvlJc w:val="left"/>
      <w:pPr>
        <w:ind w:left="5760" w:hanging="360"/>
      </w:pPr>
    </w:lvl>
    <w:lvl w:ilvl="8" w:tplc="60B0C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92616"/>
    <w:multiLevelType w:val="hybridMultilevel"/>
    <w:tmpl w:val="49BC40BE"/>
    <w:lvl w:ilvl="0" w:tplc="5A5E5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642930" w:tentative="1">
      <w:start w:val="1"/>
      <w:numFmt w:val="lowerLetter"/>
      <w:lvlText w:val="%2."/>
      <w:lvlJc w:val="left"/>
      <w:pPr>
        <w:ind w:left="1440" w:hanging="360"/>
      </w:pPr>
    </w:lvl>
    <w:lvl w:ilvl="2" w:tplc="7728A350" w:tentative="1">
      <w:start w:val="1"/>
      <w:numFmt w:val="lowerRoman"/>
      <w:lvlText w:val="%3."/>
      <w:lvlJc w:val="right"/>
      <w:pPr>
        <w:ind w:left="2160" w:hanging="180"/>
      </w:pPr>
    </w:lvl>
    <w:lvl w:ilvl="3" w:tplc="D53C1130" w:tentative="1">
      <w:start w:val="1"/>
      <w:numFmt w:val="decimal"/>
      <w:lvlText w:val="%4."/>
      <w:lvlJc w:val="left"/>
      <w:pPr>
        <w:ind w:left="2880" w:hanging="360"/>
      </w:pPr>
    </w:lvl>
    <w:lvl w:ilvl="4" w:tplc="E52A2A64" w:tentative="1">
      <w:start w:val="1"/>
      <w:numFmt w:val="lowerLetter"/>
      <w:lvlText w:val="%5."/>
      <w:lvlJc w:val="left"/>
      <w:pPr>
        <w:ind w:left="3600" w:hanging="360"/>
      </w:pPr>
    </w:lvl>
    <w:lvl w:ilvl="5" w:tplc="926CC556" w:tentative="1">
      <w:start w:val="1"/>
      <w:numFmt w:val="lowerRoman"/>
      <w:lvlText w:val="%6."/>
      <w:lvlJc w:val="right"/>
      <w:pPr>
        <w:ind w:left="4320" w:hanging="180"/>
      </w:pPr>
    </w:lvl>
    <w:lvl w:ilvl="6" w:tplc="FD5C3DFA" w:tentative="1">
      <w:start w:val="1"/>
      <w:numFmt w:val="decimal"/>
      <w:lvlText w:val="%7."/>
      <w:lvlJc w:val="left"/>
      <w:pPr>
        <w:ind w:left="5040" w:hanging="360"/>
      </w:pPr>
    </w:lvl>
    <w:lvl w:ilvl="7" w:tplc="FD5EB4E0" w:tentative="1">
      <w:start w:val="1"/>
      <w:numFmt w:val="lowerLetter"/>
      <w:lvlText w:val="%8."/>
      <w:lvlJc w:val="left"/>
      <w:pPr>
        <w:ind w:left="5760" w:hanging="360"/>
      </w:pPr>
    </w:lvl>
    <w:lvl w:ilvl="8" w:tplc="86E0D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146B0"/>
    <w:multiLevelType w:val="hybridMultilevel"/>
    <w:tmpl w:val="FF423EB8"/>
    <w:lvl w:ilvl="0" w:tplc="7CDC9D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EBC8A18" w:tentative="1">
      <w:start w:val="1"/>
      <w:numFmt w:val="lowerLetter"/>
      <w:lvlText w:val="%2."/>
      <w:lvlJc w:val="left"/>
      <w:pPr>
        <w:ind w:left="1647" w:hanging="360"/>
      </w:pPr>
    </w:lvl>
    <w:lvl w:ilvl="2" w:tplc="2F1C9A5E" w:tentative="1">
      <w:start w:val="1"/>
      <w:numFmt w:val="lowerRoman"/>
      <w:lvlText w:val="%3."/>
      <w:lvlJc w:val="right"/>
      <w:pPr>
        <w:ind w:left="2367" w:hanging="180"/>
      </w:pPr>
    </w:lvl>
    <w:lvl w:ilvl="3" w:tplc="ABC635CA" w:tentative="1">
      <w:start w:val="1"/>
      <w:numFmt w:val="decimal"/>
      <w:lvlText w:val="%4."/>
      <w:lvlJc w:val="left"/>
      <w:pPr>
        <w:ind w:left="3087" w:hanging="360"/>
      </w:pPr>
    </w:lvl>
    <w:lvl w:ilvl="4" w:tplc="D53CEDDC" w:tentative="1">
      <w:start w:val="1"/>
      <w:numFmt w:val="lowerLetter"/>
      <w:lvlText w:val="%5."/>
      <w:lvlJc w:val="left"/>
      <w:pPr>
        <w:ind w:left="3807" w:hanging="360"/>
      </w:pPr>
    </w:lvl>
    <w:lvl w:ilvl="5" w:tplc="964C84B6" w:tentative="1">
      <w:start w:val="1"/>
      <w:numFmt w:val="lowerRoman"/>
      <w:lvlText w:val="%6."/>
      <w:lvlJc w:val="right"/>
      <w:pPr>
        <w:ind w:left="4527" w:hanging="180"/>
      </w:pPr>
    </w:lvl>
    <w:lvl w:ilvl="6" w:tplc="9F28686C" w:tentative="1">
      <w:start w:val="1"/>
      <w:numFmt w:val="decimal"/>
      <w:lvlText w:val="%7."/>
      <w:lvlJc w:val="left"/>
      <w:pPr>
        <w:ind w:left="5247" w:hanging="360"/>
      </w:pPr>
    </w:lvl>
    <w:lvl w:ilvl="7" w:tplc="73F853A6" w:tentative="1">
      <w:start w:val="1"/>
      <w:numFmt w:val="lowerLetter"/>
      <w:lvlText w:val="%8."/>
      <w:lvlJc w:val="left"/>
      <w:pPr>
        <w:ind w:left="5967" w:hanging="360"/>
      </w:pPr>
    </w:lvl>
    <w:lvl w:ilvl="8" w:tplc="9E6299C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77C5840"/>
    <w:multiLevelType w:val="hybridMultilevel"/>
    <w:tmpl w:val="FF423EB8"/>
    <w:lvl w:ilvl="0" w:tplc="4E7409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F28549E" w:tentative="1">
      <w:start w:val="1"/>
      <w:numFmt w:val="lowerLetter"/>
      <w:lvlText w:val="%2."/>
      <w:lvlJc w:val="left"/>
      <w:pPr>
        <w:ind w:left="1647" w:hanging="360"/>
      </w:pPr>
    </w:lvl>
    <w:lvl w:ilvl="2" w:tplc="B128E826" w:tentative="1">
      <w:start w:val="1"/>
      <w:numFmt w:val="lowerRoman"/>
      <w:lvlText w:val="%3."/>
      <w:lvlJc w:val="right"/>
      <w:pPr>
        <w:ind w:left="2367" w:hanging="180"/>
      </w:pPr>
    </w:lvl>
    <w:lvl w:ilvl="3" w:tplc="B5FC2126" w:tentative="1">
      <w:start w:val="1"/>
      <w:numFmt w:val="decimal"/>
      <w:lvlText w:val="%4."/>
      <w:lvlJc w:val="left"/>
      <w:pPr>
        <w:ind w:left="3087" w:hanging="360"/>
      </w:pPr>
    </w:lvl>
    <w:lvl w:ilvl="4" w:tplc="16CE3410" w:tentative="1">
      <w:start w:val="1"/>
      <w:numFmt w:val="lowerLetter"/>
      <w:lvlText w:val="%5."/>
      <w:lvlJc w:val="left"/>
      <w:pPr>
        <w:ind w:left="3807" w:hanging="360"/>
      </w:pPr>
    </w:lvl>
    <w:lvl w:ilvl="5" w:tplc="AAEA6346" w:tentative="1">
      <w:start w:val="1"/>
      <w:numFmt w:val="lowerRoman"/>
      <w:lvlText w:val="%6."/>
      <w:lvlJc w:val="right"/>
      <w:pPr>
        <w:ind w:left="4527" w:hanging="180"/>
      </w:pPr>
    </w:lvl>
    <w:lvl w:ilvl="6" w:tplc="FD7ADD2C" w:tentative="1">
      <w:start w:val="1"/>
      <w:numFmt w:val="decimal"/>
      <w:lvlText w:val="%7."/>
      <w:lvlJc w:val="left"/>
      <w:pPr>
        <w:ind w:left="5247" w:hanging="360"/>
      </w:pPr>
    </w:lvl>
    <w:lvl w:ilvl="7" w:tplc="72E4F8B0" w:tentative="1">
      <w:start w:val="1"/>
      <w:numFmt w:val="lowerLetter"/>
      <w:lvlText w:val="%8."/>
      <w:lvlJc w:val="left"/>
      <w:pPr>
        <w:ind w:left="5967" w:hanging="360"/>
      </w:pPr>
    </w:lvl>
    <w:lvl w:ilvl="8" w:tplc="073E417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8133E3A"/>
    <w:multiLevelType w:val="hybridMultilevel"/>
    <w:tmpl w:val="F5C674CE"/>
    <w:lvl w:ilvl="0" w:tplc="9EA46C68">
      <w:start w:val="1"/>
      <w:numFmt w:val="decimal"/>
      <w:lvlText w:val="%1."/>
      <w:lvlJc w:val="left"/>
      <w:pPr>
        <w:ind w:left="720" w:hanging="360"/>
      </w:pPr>
    </w:lvl>
    <w:lvl w:ilvl="1" w:tplc="4622E6B6" w:tentative="1">
      <w:start w:val="1"/>
      <w:numFmt w:val="lowerLetter"/>
      <w:lvlText w:val="%2."/>
      <w:lvlJc w:val="left"/>
      <w:pPr>
        <w:ind w:left="1440" w:hanging="360"/>
      </w:pPr>
    </w:lvl>
    <w:lvl w:ilvl="2" w:tplc="5B44CC90" w:tentative="1">
      <w:start w:val="1"/>
      <w:numFmt w:val="lowerRoman"/>
      <w:lvlText w:val="%3."/>
      <w:lvlJc w:val="right"/>
      <w:pPr>
        <w:ind w:left="2160" w:hanging="180"/>
      </w:pPr>
    </w:lvl>
    <w:lvl w:ilvl="3" w:tplc="37CAA4D6" w:tentative="1">
      <w:start w:val="1"/>
      <w:numFmt w:val="decimal"/>
      <w:lvlText w:val="%4."/>
      <w:lvlJc w:val="left"/>
      <w:pPr>
        <w:ind w:left="2880" w:hanging="360"/>
      </w:pPr>
    </w:lvl>
    <w:lvl w:ilvl="4" w:tplc="3A0A0DD4" w:tentative="1">
      <w:start w:val="1"/>
      <w:numFmt w:val="lowerLetter"/>
      <w:lvlText w:val="%5."/>
      <w:lvlJc w:val="left"/>
      <w:pPr>
        <w:ind w:left="3600" w:hanging="360"/>
      </w:pPr>
    </w:lvl>
    <w:lvl w:ilvl="5" w:tplc="BAACF506" w:tentative="1">
      <w:start w:val="1"/>
      <w:numFmt w:val="lowerRoman"/>
      <w:lvlText w:val="%6."/>
      <w:lvlJc w:val="right"/>
      <w:pPr>
        <w:ind w:left="4320" w:hanging="180"/>
      </w:pPr>
    </w:lvl>
    <w:lvl w:ilvl="6" w:tplc="82CC6822" w:tentative="1">
      <w:start w:val="1"/>
      <w:numFmt w:val="decimal"/>
      <w:lvlText w:val="%7."/>
      <w:lvlJc w:val="left"/>
      <w:pPr>
        <w:ind w:left="5040" w:hanging="360"/>
      </w:pPr>
    </w:lvl>
    <w:lvl w:ilvl="7" w:tplc="4564A12C" w:tentative="1">
      <w:start w:val="1"/>
      <w:numFmt w:val="lowerLetter"/>
      <w:lvlText w:val="%8."/>
      <w:lvlJc w:val="left"/>
      <w:pPr>
        <w:ind w:left="5760" w:hanging="360"/>
      </w:pPr>
    </w:lvl>
    <w:lvl w:ilvl="8" w:tplc="B2969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A04"/>
    <w:multiLevelType w:val="hybridMultilevel"/>
    <w:tmpl w:val="49BC40BE"/>
    <w:lvl w:ilvl="0" w:tplc="FF065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E4488" w:tentative="1">
      <w:start w:val="1"/>
      <w:numFmt w:val="lowerLetter"/>
      <w:lvlText w:val="%2."/>
      <w:lvlJc w:val="left"/>
      <w:pPr>
        <w:ind w:left="1440" w:hanging="360"/>
      </w:pPr>
    </w:lvl>
    <w:lvl w:ilvl="2" w:tplc="8A22DA00" w:tentative="1">
      <w:start w:val="1"/>
      <w:numFmt w:val="lowerRoman"/>
      <w:lvlText w:val="%3."/>
      <w:lvlJc w:val="right"/>
      <w:pPr>
        <w:ind w:left="2160" w:hanging="180"/>
      </w:pPr>
    </w:lvl>
    <w:lvl w:ilvl="3" w:tplc="ADEA5764" w:tentative="1">
      <w:start w:val="1"/>
      <w:numFmt w:val="decimal"/>
      <w:lvlText w:val="%4."/>
      <w:lvlJc w:val="left"/>
      <w:pPr>
        <w:ind w:left="2880" w:hanging="360"/>
      </w:pPr>
    </w:lvl>
    <w:lvl w:ilvl="4" w:tplc="1096A3D2" w:tentative="1">
      <w:start w:val="1"/>
      <w:numFmt w:val="lowerLetter"/>
      <w:lvlText w:val="%5."/>
      <w:lvlJc w:val="left"/>
      <w:pPr>
        <w:ind w:left="3600" w:hanging="360"/>
      </w:pPr>
    </w:lvl>
    <w:lvl w:ilvl="5" w:tplc="4852FE26" w:tentative="1">
      <w:start w:val="1"/>
      <w:numFmt w:val="lowerRoman"/>
      <w:lvlText w:val="%6."/>
      <w:lvlJc w:val="right"/>
      <w:pPr>
        <w:ind w:left="4320" w:hanging="180"/>
      </w:pPr>
    </w:lvl>
    <w:lvl w:ilvl="6" w:tplc="8F3C5D4C" w:tentative="1">
      <w:start w:val="1"/>
      <w:numFmt w:val="decimal"/>
      <w:lvlText w:val="%7."/>
      <w:lvlJc w:val="left"/>
      <w:pPr>
        <w:ind w:left="5040" w:hanging="360"/>
      </w:pPr>
    </w:lvl>
    <w:lvl w:ilvl="7" w:tplc="8E0E3462" w:tentative="1">
      <w:start w:val="1"/>
      <w:numFmt w:val="lowerLetter"/>
      <w:lvlText w:val="%8."/>
      <w:lvlJc w:val="left"/>
      <w:pPr>
        <w:ind w:left="5760" w:hanging="360"/>
      </w:pPr>
    </w:lvl>
    <w:lvl w:ilvl="8" w:tplc="20B88E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дреев Павел Юрьевич">
    <w15:presenceInfo w15:providerId="AD" w15:userId="S-1-5-21-3818026548-4270293773-1542119683-1024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A9"/>
    <w:rsid w:val="001D178E"/>
    <w:rsid w:val="003F2A36"/>
    <w:rsid w:val="006C5252"/>
    <w:rsid w:val="009F25A9"/>
    <w:rsid w:val="00D94E53"/>
    <w:rsid w:val="00E13568"/>
    <w:rsid w:val="00F1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A227"/>
  <w15:docId w15:val="{803DB2C3-204C-487C-A4EC-96C40888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8751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D87515"/>
  </w:style>
  <w:style w:type="paragraph" w:customStyle="1" w:styleId="formattext">
    <w:name w:val="formattext"/>
    <w:basedOn w:val="a"/>
    <w:rsid w:val="007B2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A6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3F9B"/>
  </w:style>
  <w:style w:type="paragraph" w:styleId="a9">
    <w:name w:val="footer"/>
    <w:basedOn w:val="a"/>
    <w:link w:val="aa"/>
    <w:uiPriority w:val="99"/>
    <w:unhideWhenUsed/>
    <w:rsid w:val="004C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3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FCCF71CF6E58573403E40FA5382FD2D21BD35B32B6D9D87E9789A33418454461D2A0F4A628F54EC522024C4DFDD4523F4C6C650E216307g7f3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D051E6693748AA85EEE3B72633A6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78B967-1242-4C01-89C3-7AF1A3947025}"/>
      </w:docPartPr>
      <w:docPartBody>
        <w:p w:rsidR="00267292" w:rsidRDefault="00580648" w:rsidP="00580648">
          <w:pPr>
            <w:pStyle w:val="F7D051E6693748AA85EEE3B72633A660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48"/>
    <w:rsid w:val="00267292"/>
    <w:rsid w:val="003A5A16"/>
    <w:rsid w:val="0058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7D051E6693748AA85EEE3B72633A660">
    <w:name w:val="F7D051E6693748AA85EEE3B72633A660"/>
    <w:rsid w:val="005806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Ломаш Светлана Ивановна</dc:creator>
  <cp:lastModifiedBy>Жунев Петр Иванович</cp:lastModifiedBy>
  <cp:revision>2</cp:revision>
  <cp:lastPrinted>2021-01-25T09:37:00Z</cp:lastPrinted>
  <dcterms:created xsi:type="dcterms:W3CDTF">2024-07-05T05:57:00Z</dcterms:created>
  <dcterms:modified xsi:type="dcterms:W3CDTF">2024-07-05T05:57:00Z</dcterms:modified>
</cp:coreProperties>
</file>