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9488A" w14:textId="77777777" w:rsidR="00F84E78" w:rsidRPr="00C34BA0" w:rsidRDefault="00F84E78" w:rsidP="00F84E78">
      <w:pPr>
        <w:jc w:val="right"/>
        <w:rPr>
          <w:b/>
          <w:sz w:val="20"/>
          <w:szCs w:val="20"/>
        </w:rPr>
      </w:pPr>
      <w:r w:rsidRPr="00C34BA0">
        <w:rPr>
          <w:b/>
          <w:sz w:val="20"/>
          <w:szCs w:val="20"/>
        </w:rPr>
        <w:t>ПРИЛОЖЕНИЕ № 6/2</w:t>
      </w:r>
    </w:p>
    <w:p w14:paraId="40D0C16E" w14:textId="0425499C" w:rsidR="00F84E78" w:rsidRPr="00C34BA0" w:rsidRDefault="00F84E78" w:rsidP="00F84E78">
      <w:pPr>
        <w:jc w:val="right"/>
        <w:rPr>
          <w:sz w:val="20"/>
          <w:szCs w:val="20"/>
        </w:rPr>
      </w:pPr>
      <w:r w:rsidRPr="00C34BA0">
        <w:rPr>
          <w:sz w:val="20"/>
          <w:szCs w:val="20"/>
        </w:rPr>
        <w:t xml:space="preserve">к </w:t>
      </w:r>
      <w:r w:rsidR="00C02EE4" w:rsidRPr="00C34BA0">
        <w:rPr>
          <w:sz w:val="20"/>
          <w:szCs w:val="20"/>
        </w:rPr>
        <w:t>Д</w:t>
      </w:r>
      <w:r w:rsidRPr="00C34BA0">
        <w:rPr>
          <w:sz w:val="20"/>
          <w:szCs w:val="20"/>
        </w:rPr>
        <w:t xml:space="preserve">оговору </w:t>
      </w:r>
      <w:r w:rsidR="004D25F9">
        <w:rPr>
          <w:sz w:val="20"/>
          <w:szCs w:val="20"/>
        </w:rPr>
        <w:t>суб</w:t>
      </w:r>
      <w:r w:rsidRPr="00C34BA0">
        <w:rPr>
          <w:sz w:val="20"/>
          <w:szCs w:val="20"/>
        </w:rPr>
        <w:t xml:space="preserve">подряда № </w:t>
      </w:r>
      <w:r w:rsidR="009B3732" w:rsidRPr="00C34BA0">
        <w:rPr>
          <w:sz w:val="20"/>
          <w:szCs w:val="20"/>
        </w:rPr>
        <w:t>ЭП-НК</w:t>
      </w:r>
      <w:r w:rsidRPr="00C34BA0">
        <w:rPr>
          <w:sz w:val="20"/>
          <w:szCs w:val="20"/>
        </w:rPr>
        <w:t>-2</w:t>
      </w:r>
      <w:del w:id="0" w:author="Шацких Алексей Александрович [2]" w:date="2022-12-30T10:04:00Z">
        <w:r w:rsidR="009B3732" w:rsidRPr="00C34BA0" w:rsidDel="00851D00">
          <w:rPr>
            <w:sz w:val="20"/>
            <w:szCs w:val="20"/>
          </w:rPr>
          <w:delText>2</w:delText>
        </w:r>
      </w:del>
      <w:ins w:id="1" w:author="Шацких Алексей Александрович [2]" w:date="2022-12-30T10:04:00Z">
        <w:r w:rsidR="00851D00">
          <w:rPr>
            <w:sz w:val="20"/>
            <w:szCs w:val="20"/>
          </w:rPr>
          <w:t>3</w:t>
        </w:r>
      </w:ins>
      <w:r w:rsidRPr="00C34BA0">
        <w:rPr>
          <w:sz w:val="20"/>
          <w:szCs w:val="20"/>
        </w:rPr>
        <w:t>-Д___</w:t>
      </w:r>
    </w:p>
    <w:p w14:paraId="239976FF" w14:textId="45919784" w:rsidR="00F84E78" w:rsidRPr="00C34BA0" w:rsidRDefault="00F84E78" w:rsidP="00F84E78">
      <w:pPr>
        <w:jc w:val="right"/>
        <w:rPr>
          <w:sz w:val="20"/>
          <w:szCs w:val="20"/>
        </w:rPr>
      </w:pPr>
      <w:r w:rsidRPr="00C34BA0">
        <w:rPr>
          <w:sz w:val="20"/>
          <w:szCs w:val="20"/>
        </w:rPr>
        <w:t>от «___» ____________</w:t>
      </w:r>
      <w:r w:rsidR="00DA5111">
        <w:rPr>
          <w:sz w:val="20"/>
          <w:szCs w:val="20"/>
        </w:rPr>
        <w:t xml:space="preserve"> </w:t>
      </w:r>
      <w:r w:rsidRPr="00C34BA0">
        <w:rPr>
          <w:sz w:val="20"/>
          <w:szCs w:val="20"/>
        </w:rPr>
        <w:t>202</w:t>
      </w:r>
      <w:del w:id="2" w:author="Шацких Алексей Александрович [2]" w:date="2022-12-30T10:04:00Z">
        <w:r w:rsidR="00C34BA0" w:rsidDel="00851D00">
          <w:rPr>
            <w:sz w:val="20"/>
            <w:szCs w:val="20"/>
          </w:rPr>
          <w:delText>2</w:delText>
        </w:r>
      </w:del>
      <w:ins w:id="3" w:author="Шацких Алексей Александрович [2]" w:date="2022-12-30T10:04:00Z">
        <w:r w:rsidR="00851D00">
          <w:rPr>
            <w:sz w:val="20"/>
            <w:szCs w:val="20"/>
          </w:rPr>
          <w:t>3</w:t>
        </w:r>
      </w:ins>
      <w:r w:rsidRPr="00C34BA0">
        <w:rPr>
          <w:sz w:val="20"/>
          <w:szCs w:val="20"/>
        </w:rPr>
        <w:t xml:space="preserve"> г. </w:t>
      </w:r>
    </w:p>
    <w:p w14:paraId="056F7E02" w14:textId="16746435" w:rsidR="00CF4E0D" w:rsidRDefault="00CF4E0D" w:rsidP="00CF4E0D">
      <w:pPr>
        <w:jc w:val="center"/>
        <w:rPr>
          <w:b/>
          <w:sz w:val="20"/>
          <w:szCs w:val="20"/>
        </w:rPr>
      </w:pPr>
    </w:p>
    <w:p w14:paraId="1536B39D" w14:textId="61BF5D69" w:rsidR="00CF4E0D" w:rsidRPr="00C34BA0" w:rsidRDefault="00F84E78" w:rsidP="00CF4E0D">
      <w:pPr>
        <w:jc w:val="center"/>
        <w:rPr>
          <w:b/>
          <w:sz w:val="20"/>
          <w:szCs w:val="20"/>
        </w:rPr>
      </w:pPr>
      <w:r w:rsidRPr="00C34BA0">
        <w:rPr>
          <w:b/>
          <w:sz w:val="20"/>
          <w:szCs w:val="20"/>
        </w:rPr>
        <w:t>Отчет об использовании давальческих материалов</w:t>
      </w:r>
      <w:r w:rsidR="00CF4E0D" w:rsidRPr="00C34BA0">
        <w:rPr>
          <w:b/>
          <w:sz w:val="20"/>
          <w:szCs w:val="20"/>
        </w:rPr>
        <w:t xml:space="preserve"> </w:t>
      </w:r>
      <w:r w:rsidRPr="00C34BA0">
        <w:rPr>
          <w:b/>
          <w:sz w:val="20"/>
          <w:szCs w:val="20"/>
        </w:rPr>
        <w:t>(уложенных в дело)</w:t>
      </w:r>
      <w:r w:rsidR="00CF4E0D" w:rsidRPr="00C34BA0">
        <w:rPr>
          <w:b/>
          <w:sz w:val="20"/>
          <w:szCs w:val="20"/>
        </w:rPr>
        <w:t xml:space="preserve"> </w:t>
      </w:r>
      <w:r w:rsidR="00254399" w:rsidRPr="00C34BA0">
        <w:rPr>
          <w:b/>
          <w:sz w:val="20"/>
          <w:szCs w:val="20"/>
        </w:rPr>
        <w:t>(</w:t>
      </w:r>
      <w:r w:rsidR="00CF4E0D" w:rsidRPr="00C34BA0">
        <w:rPr>
          <w:b/>
          <w:sz w:val="20"/>
          <w:szCs w:val="20"/>
        </w:rPr>
        <w:t>ФОРМА</w:t>
      </w:r>
      <w:r w:rsidR="00254399" w:rsidRPr="00C34BA0">
        <w:rPr>
          <w:b/>
          <w:sz w:val="20"/>
          <w:szCs w:val="20"/>
        </w:rPr>
        <w:t>)</w:t>
      </w:r>
    </w:p>
    <w:p w14:paraId="5A82BAA5" w14:textId="2EA081E0" w:rsidR="00CF4E0D" w:rsidRPr="00C34BA0" w:rsidRDefault="00CF4E0D" w:rsidP="00CF4E0D">
      <w:pPr>
        <w:rPr>
          <w:b/>
          <w:sz w:val="20"/>
          <w:szCs w:val="20"/>
        </w:rPr>
      </w:pPr>
    </w:p>
    <w:p w14:paraId="0E57F677" w14:textId="77777777" w:rsidR="00CF4E0D" w:rsidRPr="00C34BA0" w:rsidRDefault="00CF4E0D" w:rsidP="00CF4E0D">
      <w:pPr>
        <w:contextualSpacing/>
        <w:rPr>
          <w:sz w:val="20"/>
          <w:szCs w:val="20"/>
        </w:rPr>
      </w:pPr>
      <w:r w:rsidRPr="00C34BA0">
        <w:rPr>
          <w:sz w:val="20"/>
          <w:szCs w:val="20"/>
        </w:rPr>
        <w:t xml:space="preserve">Кемеровская область - Кузбасс, </w:t>
      </w:r>
    </w:p>
    <w:p w14:paraId="5F96F132" w14:textId="320ED1B2" w:rsidR="00CF4E0D" w:rsidRPr="00C34BA0" w:rsidRDefault="00CF4E0D" w:rsidP="00CF4E0D">
      <w:pPr>
        <w:contextualSpacing/>
        <w:rPr>
          <w:sz w:val="20"/>
          <w:szCs w:val="20"/>
        </w:rPr>
      </w:pPr>
      <w:del w:id="4" w:author="Шацких Алексей Александрович" w:date="2023-03-16T13:56:00Z">
        <w:r w:rsidRPr="00C34BA0" w:rsidDel="002F781D">
          <w:rPr>
            <w:sz w:val="20"/>
            <w:szCs w:val="20"/>
          </w:rPr>
          <w:delText>муниципальный округ Прокопьевский</w:delText>
        </w:r>
      </w:del>
      <w:ins w:id="5" w:author="Шацких Алексей Александрович" w:date="2023-03-16T13:56:00Z">
        <w:r w:rsidR="002F781D">
          <w:rPr>
            <w:sz w:val="20"/>
            <w:szCs w:val="20"/>
          </w:rPr>
          <w:t xml:space="preserve">город Новокузнецк                                 </w:t>
        </w:r>
      </w:ins>
      <w:r w:rsidRPr="00C34BA0">
        <w:rPr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 w:rsidR="00C34BA0">
        <w:rPr>
          <w:sz w:val="20"/>
          <w:szCs w:val="20"/>
        </w:rPr>
        <w:t xml:space="preserve">                                 </w:t>
      </w:r>
      <w:del w:id="6" w:author="Шацких Алексей Александрович" w:date="2023-02-10T19:24:00Z">
        <w:r w:rsidR="00C34BA0" w:rsidDel="0077073D">
          <w:rPr>
            <w:sz w:val="20"/>
            <w:szCs w:val="20"/>
          </w:rPr>
          <w:delText xml:space="preserve">  </w:delText>
        </w:r>
      </w:del>
      <w:r w:rsidR="00C34BA0">
        <w:rPr>
          <w:sz w:val="20"/>
          <w:szCs w:val="20"/>
        </w:rPr>
        <w:t xml:space="preserve">               </w:t>
      </w:r>
      <w:proofErr w:type="gramStart"/>
      <w:r w:rsidR="00C34BA0">
        <w:rPr>
          <w:sz w:val="20"/>
          <w:szCs w:val="20"/>
        </w:rPr>
        <w:t xml:space="preserve"> </w:t>
      </w:r>
      <w:r w:rsidRPr="00C34BA0">
        <w:rPr>
          <w:sz w:val="20"/>
          <w:szCs w:val="20"/>
        </w:rPr>
        <w:t xml:space="preserve">  «</w:t>
      </w:r>
      <w:proofErr w:type="gramEnd"/>
      <w:r w:rsidRPr="00C34BA0">
        <w:rPr>
          <w:sz w:val="20"/>
          <w:szCs w:val="20"/>
        </w:rPr>
        <w:t>___» ____________ 202</w:t>
      </w:r>
      <w:del w:id="7" w:author="Шацких Алексей Александрович [2]" w:date="2022-12-30T10:04:00Z">
        <w:r w:rsidRPr="00C34BA0" w:rsidDel="00851D00">
          <w:rPr>
            <w:sz w:val="20"/>
            <w:szCs w:val="20"/>
          </w:rPr>
          <w:delText>2</w:delText>
        </w:r>
      </w:del>
      <w:ins w:id="8" w:author="Шацких Алексей Александрович [2]" w:date="2022-12-30T10:04:00Z">
        <w:del w:id="9" w:author="Шацких Алексей Александрович" w:date="2023-02-10T19:24:00Z">
          <w:r w:rsidR="00851D00" w:rsidDel="0077073D">
            <w:rPr>
              <w:sz w:val="20"/>
              <w:szCs w:val="20"/>
            </w:rPr>
            <w:delText>3</w:delText>
          </w:r>
        </w:del>
      </w:ins>
      <w:ins w:id="10" w:author="Шацких Алексей Александрович" w:date="2023-02-10T19:24:00Z">
        <w:r w:rsidR="0077073D">
          <w:rPr>
            <w:sz w:val="20"/>
            <w:szCs w:val="20"/>
          </w:rPr>
          <w:t>__</w:t>
        </w:r>
      </w:ins>
      <w:r w:rsidRPr="00C34BA0">
        <w:rPr>
          <w:sz w:val="20"/>
          <w:szCs w:val="20"/>
        </w:rPr>
        <w:t xml:space="preserve"> г.</w:t>
      </w:r>
    </w:p>
    <w:p w14:paraId="5B0313E6" w14:textId="77777777" w:rsidR="00F84E78" w:rsidRPr="00C34BA0" w:rsidRDefault="00F84E78" w:rsidP="00F84E78">
      <w:pPr>
        <w:ind w:firstLine="540"/>
        <w:jc w:val="both"/>
        <w:rPr>
          <w:sz w:val="20"/>
          <w:szCs w:val="20"/>
        </w:rPr>
      </w:pPr>
    </w:p>
    <w:p w14:paraId="201F3F4A" w14:textId="74E796E6" w:rsidR="00F84E78" w:rsidRPr="00C34BA0" w:rsidRDefault="00C02EE4" w:rsidP="00F84E78">
      <w:pPr>
        <w:ind w:firstLine="540"/>
        <w:jc w:val="both"/>
        <w:rPr>
          <w:sz w:val="20"/>
          <w:szCs w:val="20"/>
        </w:rPr>
      </w:pPr>
      <w:del w:id="11" w:author="Шацких Алексей Александрович" w:date="2022-10-21T14:06:00Z">
        <w:r w:rsidRPr="00C34BA0" w:rsidDel="00D5554E">
          <w:rPr>
            <w:b/>
            <w:sz w:val="20"/>
            <w:szCs w:val="20"/>
          </w:rPr>
          <w:delText>АО «ЭквитиПлюс</w:delText>
        </w:r>
        <w:r w:rsidR="00F84E78" w:rsidRPr="00C34BA0" w:rsidDel="00D5554E">
          <w:rPr>
            <w:b/>
            <w:sz w:val="20"/>
            <w:szCs w:val="20"/>
          </w:rPr>
          <w:delText>»</w:delText>
        </w:r>
      </w:del>
      <w:ins w:id="12" w:author="Шацких Алексей Александрович" w:date="2022-10-21T14:06:00Z">
        <w:r w:rsidR="00D5554E">
          <w:rPr>
            <w:b/>
            <w:sz w:val="20"/>
            <w:szCs w:val="20"/>
          </w:rPr>
          <w:t>__________________</w:t>
        </w:r>
      </w:ins>
      <w:r w:rsidR="00F84E78" w:rsidRPr="00C34BA0">
        <w:rPr>
          <w:sz w:val="20"/>
          <w:szCs w:val="20"/>
        </w:rPr>
        <w:t xml:space="preserve">, именуемое в дальнейшем </w:t>
      </w:r>
      <w:r w:rsidR="00F84E78" w:rsidRPr="00C34BA0">
        <w:rPr>
          <w:b/>
          <w:sz w:val="20"/>
          <w:szCs w:val="20"/>
        </w:rPr>
        <w:t>«Заказчик»,</w:t>
      </w:r>
      <w:r w:rsidR="00F84E78" w:rsidRPr="00C34BA0">
        <w:rPr>
          <w:sz w:val="20"/>
          <w:szCs w:val="20"/>
        </w:rPr>
        <w:t xml:space="preserve"> в лице ________________________, действующего на основании ___________, с одной стороны, и </w:t>
      </w:r>
    </w:p>
    <w:p w14:paraId="69CBC077" w14:textId="5A007D2F" w:rsidR="00F84E78" w:rsidRPr="00C34BA0" w:rsidRDefault="00F84E78" w:rsidP="00F84E78">
      <w:pPr>
        <w:ind w:firstLine="540"/>
        <w:jc w:val="both"/>
        <w:rPr>
          <w:sz w:val="20"/>
          <w:szCs w:val="20"/>
        </w:rPr>
      </w:pPr>
      <w:r w:rsidRPr="00C34BA0">
        <w:rPr>
          <w:sz w:val="20"/>
          <w:szCs w:val="20"/>
        </w:rPr>
        <w:t xml:space="preserve"> </w:t>
      </w:r>
      <w:r w:rsidRPr="00C34BA0">
        <w:rPr>
          <w:b/>
          <w:sz w:val="20"/>
          <w:szCs w:val="20"/>
        </w:rPr>
        <w:t>__________________</w:t>
      </w:r>
      <w:r w:rsidRPr="00C34BA0">
        <w:rPr>
          <w:sz w:val="20"/>
          <w:szCs w:val="20"/>
        </w:rPr>
        <w:t xml:space="preserve">, именуемое в дальнейшем </w:t>
      </w:r>
      <w:r w:rsidRPr="00C34BA0">
        <w:rPr>
          <w:b/>
          <w:sz w:val="20"/>
          <w:szCs w:val="20"/>
        </w:rPr>
        <w:t>«Подрядчик»,</w:t>
      </w:r>
      <w:r w:rsidRPr="00C34BA0">
        <w:rPr>
          <w:sz w:val="20"/>
          <w:szCs w:val="20"/>
        </w:rPr>
        <w:t xml:space="preserve"> в лице ______________________, действующего на основании ___________,</w:t>
      </w:r>
      <w:r w:rsidRPr="00C34BA0">
        <w:rPr>
          <w:color w:val="000000"/>
          <w:sz w:val="20"/>
          <w:szCs w:val="20"/>
        </w:rPr>
        <w:t xml:space="preserve"> </w:t>
      </w:r>
      <w:r w:rsidRPr="00C34BA0">
        <w:rPr>
          <w:sz w:val="20"/>
          <w:szCs w:val="20"/>
        </w:rPr>
        <w:t xml:space="preserve">с другой стороны, </w:t>
      </w:r>
      <w:r w:rsidRPr="00C34BA0">
        <w:rPr>
          <w:color w:val="000000"/>
          <w:sz w:val="20"/>
          <w:szCs w:val="20"/>
        </w:rPr>
        <w:t xml:space="preserve">составили настоящий Отчет (далее – «Отчет») о </w:t>
      </w:r>
      <w:r w:rsidRPr="00C34BA0">
        <w:rPr>
          <w:sz w:val="20"/>
          <w:szCs w:val="20"/>
        </w:rPr>
        <w:t xml:space="preserve">том, что по состоянию на «___» _________ _____ г. материалы, переданные Заказчиком Подрядчику по накладным на отпуск материалов на сторону по форме М-15 уложены в дело в ходе выполнения подрядных работ по Договору </w:t>
      </w:r>
      <w:r w:rsidR="00A644B5">
        <w:rPr>
          <w:sz w:val="20"/>
          <w:szCs w:val="20"/>
        </w:rPr>
        <w:t>суб</w:t>
      </w:r>
      <w:r w:rsidRPr="00C34BA0">
        <w:rPr>
          <w:sz w:val="20"/>
          <w:szCs w:val="20"/>
        </w:rPr>
        <w:t xml:space="preserve">подряда № </w:t>
      </w:r>
      <w:r w:rsidR="009B3732" w:rsidRPr="00C34BA0">
        <w:rPr>
          <w:sz w:val="20"/>
          <w:szCs w:val="20"/>
        </w:rPr>
        <w:t>ЭП-НК</w:t>
      </w:r>
      <w:r w:rsidRPr="00C34BA0">
        <w:rPr>
          <w:sz w:val="20"/>
          <w:szCs w:val="20"/>
        </w:rPr>
        <w:t>-2</w:t>
      </w:r>
      <w:del w:id="13" w:author="Шацких Алексей Александрович [2]" w:date="2022-12-30T10:04:00Z">
        <w:r w:rsidR="009B3732" w:rsidRPr="00C34BA0" w:rsidDel="00851D00">
          <w:rPr>
            <w:sz w:val="20"/>
            <w:szCs w:val="20"/>
          </w:rPr>
          <w:delText>2</w:delText>
        </w:r>
      </w:del>
      <w:ins w:id="14" w:author="Шацких Алексей Александрович [2]" w:date="2022-12-30T10:04:00Z">
        <w:r w:rsidR="00851D00">
          <w:rPr>
            <w:sz w:val="20"/>
            <w:szCs w:val="20"/>
          </w:rPr>
          <w:t>3</w:t>
        </w:r>
      </w:ins>
      <w:r w:rsidRPr="00C34BA0">
        <w:rPr>
          <w:sz w:val="20"/>
          <w:szCs w:val="20"/>
        </w:rPr>
        <w:t>-Д___ от «___»_____________ 20</w:t>
      </w:r>
      <w:r w:rsidR="00CF4E0D" w:rsidRPr="00C34BA0">
        <w:rPr>
          <w:sz w:val="20"/>
          <w:szCs w:val="20"/>
        </w:rPr>
        <w:t>2</w:t>
      </w:r>
      <w:del w:id="15" w:author="Шацких Алексей Александрович [2]" w:date="2022-12-30T10:04:00Z">
        <w:r w:rsidR="00CF4E0D" w:rsidRPr="00C34BA0" w:rsidDel="00851D00">
          <w:rPr>
            <w:sz w:val="20"/>
            <w:szCs w:val="20"/>
          </w:rPr>
          <w:delText>2</w:delText>
        </w:r>
      </w:del>
      <w:ins w:id="16" w:author="Шацких Алексей Александрович [2]" w:date="2022-12-30T10:04:00Z">
        <w:r w:rsidR="00851D00">
          <w:rPr>
            <w:sz w:val="20"/>
            <w:szCs w:val="20"/>
          </w:rPr>
          <w:t>3</w:t>
        </w:r>
      </w:ins>
      <w:r w:rsidRPr="00C34BA0">
        <w:rPr>
          <w:sz w:val="20"/>
          <w:szCs w:val="20"/>
        </w:rPr>
        <w:t xml:space="preserve"> г. и подлежат списанию.</w:t>
      </w:r>
    </w:p>
    <w:tbl>
      <w:tblPr>
        <w:tblpPr w:leftFromText="180" w:rightFromText="180" w:vertAnchor="text" w:horzAnchor="margin" w:tblpX="108" w:tblpY="116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1023"/>
        <w:gridCol w:w="1984"/>
        <w:gridCol w:w="709"/>
        <w:gridCol w:w="2552"/>
        <w:gridCol w:w="338"/>
        <w:gridCol w:w="1504"/>
        <w:gridCol w:w="1704"/>
        <w:gridCol w:w="848"/>
        <w:gridCol w:w="2126"/>
        <w:gridCol w:w="2126"/>
      </w:tblGrid>
      <w:tr w:rsidR="00CF4E0D" w:rsidRPr="00F84E78" w14:paraId="403B4423" w14:textId="77777777" w:rsidTr="00C34BA0">
        <w:trPr>
          <w:trHeight w:val="689"/>
        </w:trPr>
        <w:tc>
          <w:tcPr>
            <w:tcW w:w="503" w:type="dxa"/>
            <w:vAlign w:val="center"/>
          </w:tcPr>
          <w:p w14:paraId="14F059AE" w14:textId="77777777" w:rsidR="00CF4E0D" w:rsidRPr="00CF4E0D" w:rsidRDefault="00CF4E0D" w:rsidP="00C34BA0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CF4E0D">
              <w:rPr>
                <w:b/>
                <w:sz w:val="20"/>
                <w:szCs w:val="20"/>
              </w:rPr>
              <w:t>№</w:t>
            </w:r>
          </w:p>
          <w:p w14:paraId="63AD27E6" w14:textId="77777777" w:rsidR="00CF4E0D" w:rsidRPr="00CF4E0D" w:rsidRDefault="00CF4E0D" w:rsidP="00C34BA0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CF4E0D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007" w:type="dxa"/>
            <w:gridSpan w:val="2"/>
            <w:vAlign w:val="center"/>
          </w:tcPr>
          <w:p w14:paraId="04E08B88" w14:textId="77777777" w:rsidR="00CF4E0D" w:rsidRPr="00CF4E0D" w:rsidRDefault="00CF4E0D" w:rsidP="00C34BA0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CF4E0D">
              <w:rPr>
                <w:b/>
                <w:sz w:val="20"/>
                <w:szCs w:val="20"/>
              </w:rPr>
              <w:t>Наименование</w:t>
            </w:r>
          </w:p>
          <w:p w14:paraId="3555A63E" w14:textId="77777777" w:rsidR="00CF4E0D" w:rsidRPr="00CF4E0D" w:rsidRDefault="00CF4E0D" w:rsidP="00C34BA0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CF4E0D">
              <w:rPr>
                <w:b/>
                <w:sz w:val="20"/>
                <w:szCs w:val="20"/>
              </w:rPr>
              <w:t>оборудования,</w:t>
            </w:r>
          </w:p>
          <w:p w14:paraId="31D75717" w14:textId="77777777" w:rsidR="00CF4E0D" w:rsidRPr="00CF4E0D" w:rsidRDefault="00CF4E0D" w:rsidP="00C34BA0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CF4E0D">
              <w:rPr>
                <w:b/>
                <w:sz w:val="20"/>
                <w:szCs w:val="20"/>
              </w:rPr>
              <w:t>материалов</w:t>
            </w:r>
          </w:p>
        </w:tc>
        <w:tc>
          <w:tcPr>
            <w:tcW w:w="709" w:type="dxa"/>
            <w:vAlign w:val="center"/>
          </w:tcPr>
          <w:p w14:paraId="2D34DA88" w14:textId="77777777" w:rsidR="00CF4E0D" w:rsidRPr="00CF4E0D" w:rsidRDefault="00CF4E0D" w:rsidP="00C34BA0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CF4E0D">
              <w:rPr>
                <w:b/>
                <w:sz w:val="20"/>
                <w:szCs w:val="20"/>
              </w:rPr>
              <w:t>Ед.</w:t>
            </w:r>
          </w:p>
          <w:p w14:paraId="5FB070B1" w14:textId="77777777" w:rsidR="00CF4E0D" w:rsidRPr="00CF4E0D" w:rsidRDefault="00CF4E0D" w:rsidP="00C34BA0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CF4E0D">
              <w:rPr>
                <w:b/>
                <w:sz w:val="20"/>
                <w:szCs w:val="20"/>
              </w:rPr>
              <w:t>изм.</w:t>
            </w:r>
          </w:p>
        </w:tc>
        <w:tc>
          <w:tcPr>
            <w:tcW w:w="2552" w:type="dxa"/>
            <w:vAlign w:val="center"/>
          </w:tcPr>
          <w:p w14:paraId="0EE0159D" w14:textId="22A09767" w:rsidR="00CF4E0D" w:rsidRPr="00CF4E0D" w:rsidRDefault="00CF4E0D" w:rsidP="00C34BA0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CF4E0D">
              <w:rPr>
                <w:b/>
                <w:sz w:val="20"/>
                <w:szCs w:val="20"/>
              </w:rPr>
              <w:t xml:space="preserve">Остаток давальческих материалов, </w:t>
            </w:r>
            <w:r w:rsidR="00C34BA0">
              <w:rPr>
                <w:b/>
                <w:sz w:val="20"/>
                <w:szCs w:val="20"/>
              </w:rPr>
              <w:t>п</w:t>
            </w:r>
            <w:r w:rsidRPr="00CF4E0D">
              <w:rPr>
                <w:b/>
                <w:sz w:val="20"/>
                <w:szCs w:val="20"/>
              </w:rPr>
              <w:t>ереданным</w:t>
            </w:r>
          </w:p>
          <w:p w14:paraId="47AD605F" w14:textId="77777777" w:rsidR="00CF4E0D" w:rsidRDefault="00CF4E0D" w:rsidP="00C34BA0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CF4E0D">
              <w:rPr>
                <w:b/>
                <w:sz w:val="20"/>
                <w:szCs w:val="20"/>
              </w:rPr>
              <w:t>по накладным по состоянию на «_</w:t>
            </w:r>
            <w:proofErr w:type="gramStart"/>
            <w:r w:rsidRPr="00CF4E0D">
              <w:rPr>
                <w:b/>
                <w:sz w:val="20"/>
                <w:szCs w:val="20"/>
              </w:rPr>
              <w:t>_»_</w:t>
            </w:r>
            <w:proofErr w:type="gramEnd"/>
            <w:r w:rsidRPr="00CF4E0D">
              <w:rPr>
                <w:b/>
                <w:sz w:val="20"/>
                <w:szCs w:val="20"/>
              </w:rPr>
              <w:t>_________20__г.</w:t>
            </w:r>
          </w:p>
          <w:p w14:paraId="45A9DD4F" w14:textId="26132634" w:rsidR="00C34BA0" w:rsidRPr="00CF4E0D" w:rsidRDefault="00C34BA0" w:rsidP="00C34BA0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209BFF29" w14:textId="77777777" w:rsidR="00CF4E0D" w:rsidRPr="00CF4E0D" w:rsidRDefault="00CF4E0D" w:rsidP="00C34BA0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CF4E0D">
              <w:rPr>
                <w:b/>
                <w:sz w:val="20"/>
                <w:szCs w:val="20"/>
              </w:rPr>
              <w:t>№ и дата</w:t>
            </w:r>
          </w:p>
          <w:p w14:paraId="1B988B1C" w14:textId="77777777" w:rsidR="00CF4E0D" w:rsidRPr="00CF4E0D" w:rsidRDefault="00CF4E0D" w:rsidP="00C34BA0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CF4E0D">
              <w:rPr>
                <w:b/>
                <w:sz w:val="20"/>
                <w:szCs w:val="20"/>
              </w:rPr>
              <w:t>Акта КС-2, акта выполненных работ</w:t>
            </w:r>
          </w:p>
        </w:tc>
        <w:tc>
          <w:tcPr>
            <w:tcW w:w="2552" w:type="dxa"/>
            <w:gridSpan w:val="2"/>
            <w:vAlign w:val="center"/>
          </w:tcPr>
          <w:p w14:paraId="461D6206" w14:textId="77777777" w:rsidR="00CF4E0D" w:rsidRPr="00CF4E0D" w:rsidRDefault="00CF4E0D" w:rsidP="00C34BA0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CF4E0D">
              <w:rPr>
                <w:b/>
                <w:sz w:val="20"/>
                <w:szCs w:val="20"/>
              </w:rPr>
              <w:t>Итого расход</w:t>
            </w:r>
          </w:p>
          <w:p w14:paraId="70466A80" w14:textId="77777777" w:rsidR="00CF4E0D" w:rsidRPr="00CF4E0D" w:rsidRDefault="00CF4E0D" w:rsidP="00C34BA0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CF4E0D">
              <w:rPr>
                <w:b/>
                <w:sz w:val="20"/>
                <w:szCs w:val="20"/>
              </w:rPr>
              <w:t>по акту КС-2, акту выполненных работ</w:t>
            </w:r>
          </w:p>
        </w:tc>
        <w:tc>
          <w:tcPr>
            <w:tcW w:w="2126" w:type="dxa"/>
            <w:vAlign w:val="center"/>
          </w:tcPr>
          <w:p w14:paraId="5870A709" w14:textId="77777777" w:rsidR="00CF4E0D" w:rsidRPr="00CF4E0D" w:rsidRDefault="00CF4E0D" w:rsidP="00C34BA0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CF4E0D">
              <w:rPr>
                <w:b/>
                <w:sz w:val="20"/>
                <w:szCs w:val="20"/>
              </w:rPr>
              <w:t>Остаток,</w:t>
            </w:r>
          </w:p>
          <w:p w14:paraId="74C4EBE4" w14:textId="77777777" w:rsidR="00CF4E0D" w:rsidRPr="00CF4E0D" w:rsidRDefault="00CF4E0D" w:rsidP="00C34BA0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CF4E0D">
              <w:rPr>
                <w:b/>
                <w:sz w:val="20"/>
                <w:szCs w:val="20"/>
              </w:rPr>
              <w:t>возвращенный</w:t>
            </w:r>
          </w:p>
          <w:p w14:paraId="419A920C" w14:textId="77777777" w:rsidR="00CF4E0D" w:rsidRPr="00CF4E0D" w:rsidRDefault="00CF4E0D" w:rsidP="00C34BA0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CF4E0D">
              <w:rPr>
                <w:b/>
                <w:sz w:val="20"/>
                <w:szCs w:val="20"/>
              </w:rPr>
              <w:t>Заказчику</w:t>
            </w:r>
          </w:p>
          <w:p w14:paraId="61E1B8E3" w14:textId="77777777" w:rsidR="00CF4E0D" w:rsidRPr="00CF4E0D" w:rsidRDefault="00CF4E0D" w:rsidP="00C34BA0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CF4E0D">
              <w:rPr>
                <w:b/>
                <w:sz w:val="20"/>
                <w:szCs w:val="20"/>
              </w:rPr>
              <w:t>в натуральном виде</w:t>
            </w:r>
          </w:p>
        </w:tc>
        <w:tc>
          <w:tcPr>
            <w:tcW w:w="2126" w:type="dxa"/>
            <w:vAlign w:val="center"/>
          </w:tcPr>
          <w:p w14:paraId="2B7ED733" w14:textId="77777777" w:rsidR="00CF4E0D" w:rsidRPr="00CF4E0D" w:rsidRDefault="00CF4E0D" w:rsidP="00C34BA0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CF4E0D">
              <w:rPr>
                <w:b/>
                <w:sz w:val="20"/>
                <w:szCs w:val="20"/>
              </w:rPr>
              <w:t>Остаток,</w:t>
            </w:r>
          </w:p>
          <w:p w14:paraId="3C12873C" w14:textId="77777777" w:rsidR="00CF4E0D" w:rsidRPr="00CF4E0D" w:rsidRDefault="00CF4E0D" w:rsidP="00C34BA0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CF4E0D">
              <w:rPr>
                <w:b/>
                <w:sz w:val="20"/>
                <w:szCs w:val="20"/>
              </w:rPr>
              <w:t>числящийся</w:t>
            </w:r>
          </w:p>
          <w:p w14:paraId="2DDADC1E" w14:textId="77777777" w:rsidR="00CF4E0D" w:rsidRPr="00CF4E0D" w:rsidRDefault="00CF4E0D" w:rsidP="00C34BA0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CF4E0D">
              <w:rPr>
                <w:b/>
                <w:sz w:val="20"/>
                <w:szCs w:val="20"/>
              </w:rPr>
              <w:t>за Подрядчиком</w:t>
            </w:r>
          </w:p>
        </w:tc>
      </w:tr>
      <w:tr w:rsidR="00CF4E0D" w:rsidRPr="00F84E78" w14:paraId="33DFB929" w14:textId="77777777" w:rsidTr="00C34BA0">
        <w:trPr>
          <w:trHeight w:val="132"/>
        </w:trPr>
        <w:tc>
          <w:tcPr>
            <w:tcW w:w="503" w:type="dxa"/>
            <w:vAlign w:val="center"/>
          </w:tcPr>
          <w:p w14:paraId="3CB1D95E" w14:textId="77777777" w:rsidR="00CF4E0D" w:rsidRPr="00CF4E0D" w:rsidRDefault="00CF4E0D" w:rsidP="00C34BA0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CF4E0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007" w:type="dxa"/>
            <w:gridSpan w:val="2"/>
            <w:vAlign w:val="center"/>
          </w:tcPr>
          <w:p w14:paraId="0DECBF25" w14:textId="77777777" w:rsidR="00CF4E0D" w:rsidRPr="00CF4E0D" w:rsidRDefault="00CF4E0D" w:rsidP="00C34BA0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CF4E0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14:paraId="4E6DB9AB" w14:textId="77777777" w:rsidR="00CF4E0D" w:rsidRPr="00CF4E0D" w:rsidRDefault="00CF4E0D" w:rsidP="00C34BA0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CF4E0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552" w:type="dxa"/>
            <w:vAlign w:val="center"/>
          </w:tcPr>
          <w:p w14:paraId="6278BD0B" w14:textId="77777777" w:rsidR="00CF4E0D" w:rsidRPr="00CF4E0D" w:rsidRDefault="00CF4E0D" w:rsidP="00C34BA0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CF4E0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42" w:type="dxa"/>
            <w:gridSpan w:val="2"/>
            <w:vAlign w:val="center"/>
          </w:tcPr>
          <w:p w14:paraId="4CF94CBA" w14:textId="77777777" w:rsidR="00CF4E0D" w:rsidRPr="00CF4E0D" w:rsidRDefault="00CF4E0D" w:rsidP="00C34BA0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CF4E0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552" w:type="dxa"/>
            <w:gridSpan w:val="2"/>
            <w:vAlign w:val="center"/>
          </w:tcPr>
          <w:p w14:paraId="13014D78" w14:textId="77777777" w:rsidR="00CF4E0D" w:rsidRPr="00CF4E0D" w:rsidRDefault="00CF4E0D" w:rsidP="00C34BA0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CF4E0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126" w:type="dxa"/>
            <w:vAlign w:val="center"/>
          </w:tcPr>
          <w:p w14:paraId="3405BC87" w14:textId="77777777" w:rsidR="00CF4E0D" w:rsidRPr="00CF4E0D" w:rsidRDefault="00CF4E0D" w:rsidP="00C34BA0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CF4E0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126" w:type="dxa"/>
            <w:vAlign w:val="center"/>
          </w:tcPr>
          <w:p w14:paraId="5B1E48E7" w14:textId="77777777" w:rsidR="00CF4E0D" w:rsidRPr="00CF4E0D" w:rsidRDefault="00CF4E0D" w:rsidP="00C34BA0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CF4E0D">
              <w:rPr>
                <w:b/>
                <w:sz w:val="20"/>
                <w:szCs w:val="20"/>
              </w:rPr>
              <w:t>8</w:t>
            </w:r>
          </w:p>
        </w:tc>
      </w:tr>
      <w:tr w:rsidR="00CF4E0D" w:rsidRPr="00F84E78" w14:paraId="261062A5" w14:textId="77777777" w:rsidTr="00C34BA0">
        <w:trPr>
          <w:trHeight w:val="138"/>
        </w:trPr>
        <w:tc>
          <w:tcPr>
            <w:tcW w:w="503" w:type="dxa"/>
            <w:vAlign w:val="center"/>
          </w:tcPr>
          <w:p w14:paraId="28CF1B4F" w14:textId="77777777" w:rsidR="00CF4E0D" w:rsidRPr="00CF4E0D" w:rsidRDefault="00CF4E0D" w:rsidP="00C34B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07" w:type="dxa"/>
            <w:gridSpan w:val="2"/>
          </w:tcPr>
          <w:p w14:paraId="2C576F21" w14:textId="77777777" w:rsidR="00CF4E0D" w:rsidRPr="00CF4E0D" w:rsidRDefault="00CF4E0D" w:rsidP="00C34BA0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14F1F21" w14:textId="77777777" w:rsidR="00CF4E0D" w:rsidRPr="00CF4E0D" w:rsidRDefault="00CF4E0D" w:rsidP="00C34B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369FC2C" w14:textId="77777777" w:rsidR="00CF4E0D" w:rsidRPr="00CF4E0D" w:rsidRDefault="00CF4E0D" w:rsidP="00C34B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53FBECE4" w14:textId="77777777" w:rsidR="00CF4E0D" w:rsidRPr="00CF4E0D" w:rsidRDefault="00CF4E0D" w:rsidP="00C34BA0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02BBB68E" w14:textId="77777777" w:rsidR="00CF4E0D" w:rsidRPr="00CF4E0D" w:rsidRDefault="00CF4E0D" w:rsidP="00C34B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6572340" w14:textId="77777777" w:rsidR="00CF4E0D" w:rsidRPr="00CF4E0D" w:rsidRDefault="00CF4E0D" w:rsidP="00C34B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7F03AE7" w14:textId="77777777" w:rsidR="00CF4E0D" w:rsidRPr="00CF4E0D" w:rsidRDefault="00CF4E0D" w:rsidP="00C34B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C34BA0" w:rsidRPr="00F84E78" w14:paraId="32159D2D" w14:textId="77777777" w:rsidTr="00C34BA0">
        <w:trPr>
          <w:trHeight w:val="138"/>
        </w:trPr>
        <w:tc>
          <w:tcPr>
            <w:tcW w:w="503" w:type="dxa"/>
            <w:vAlign w:val="center"/>
          </w:tcPr>
          <w:p w14:paraId="7FE7FE93" w14:textId="77777777" w:rsidR="00C34BA0" w:rsidRPr="00CF4E0D" w:rsidRDefault="00C34BA0" w:rsidP="00C34B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07" w:type="dxa"/>
            <w:gridSpan w:val="2"/>
          </w:tcPr>
          <w:p w14:paraId="021E5B78" w14:textId="77777777" w:rsidR="00C34BA0" w:rsidRPr="00CF4E0D" w:rsidRDefault="00C34BA0" w:rsidP="00C34BA0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1A7CD0E" w14:textId="77777777" w:rsidR="00C34BA0" w:rsidRPr="00CF4E0D" w:rsidRDefault="00C34BA0" w:rsidP="00C34B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7D727058" w14:textId="77777777" w:rsidR="00C34BA0" w:rsidRPr="00CF4E0D" w:rsidRDefault="00C34BA0" w:rsidP="00C34B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2A4CE425" w14:textId="77777777" w:rsidR="00C34BA0" w:rsidRPr="00CF4E0D" w:rsidRDefault="00C34BA0" w:rsidP="00C34BA0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62D922CD" w14:textId="77777777" w:rsidR="00C34BA0" w:rsidRPr="00CF4E0D" w:rsidRDefault="00C34BA0" w:rsidP="00C34B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F18F7A0" w14:textId="77777777" w:rsidR="00C34BA0" w:rsidRPr="00CF4E0D" w:rsidRDefault="00C34BA0" w:rsidP="00C34B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BE09735" w14:textId="77777777" w:rsidR="00C34BA0" w:rsidRPr="00CF4E0D" w:rsidRDefault="00C34BA0" w:rsidP="00C34B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CF4E0D" w:rsidRPr="00F84E78" w14:paraId="6969F28B" w14:textId="77777777" w:rsidTr="00C34B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1526" w:type="dxa"/>
          <w:wAfter w:w="5100" w:type="dxa"/>
          <w:trHeight w:val="537"/>
        </w:trPr>
        <w:tc>
          <w:tcPr>
            <w:tcW w:w="5583" w:type="dxa"/>
            <w:gridSpan w:val="4"/>
          </w:tcPr>
          <w:p w14:paraId="5DA52CA8" w14:textId="77777777" w:rsidR="00CF4E0D" w:rsidRPr="00CF4E0D" w:rsidRDefault="00CF4E0D" w:rsidP="00C34BA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08" w:type="dxa"/>
            <w:gridSpan w:val="2"/>
          </w:tcPr>
          <w:p w14:paraId="24AF0545" w14:textId="77777777" w:rsidR="00CF4E0D" w:rsidRPr="00CF4E0D" w:rsidRDefault="00CF4E0D" w:rsidP="00C34BA0">
            <w:pPr>
              <w:jc w:val="both"/>
              <w:rPr>
                <w:sz w:val="22"/>
                <w:szCs w:val="22"/>
                <w:u w:val="single"/>
              </w:rPr>
            </w:pP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7911"/>
        <w:gridCol w:w="7518"/>
      </w:tblGrid>
      <w:tr w:rsidR="00C34BA0" w:rsidRPr="00C34BA0" w14:paraId="0EF67DBF" w14:textId="77777777" w:rsidTr="00C34BA0">
        <w:trPr>
          <w:trHeight w:val="1309"/>
        </w:trPr>
        <w:tc>
          <w:tcPr>
            <w:tcW w:w="7911" w:type="dxa"/>
          </w:tcPr>
          <w:p w14:paraId="37A87DF7" w14:textId="72E288DD" w:rsidR="00C34BA0" w:rsidRPr="0088542F" w:rsidRDefault="009039E2" w:rsidP="00D7228F">
            <w:pPr>
              <w:ind w:firstLine="1560"/>
              <w:jc w:val="both"/>
              <w:rPr>
                <w:b/>
                <w:sz w:val="20"/>
                <w:szCs w:val="20"/>
              </w:rPr>
            </w:pPr>
            <w:ins w:id="17" w:author="Шацких Алексей Александрович" w:date="2022-12-12T20:20:00Z">
              <w:r w:rsidRPr="0088542F">
                <w:rPr>
                  <w:b/>
                  <w:sz w:val="20"/>
                  <w:szCs w:val="20"/>
                </w:rPr>
                <w:t>От</w:t>
              </w:r>
            </w:ins>
            <w:r w:rsidR="00C34BA0" w:rsidRPr="0088542F">
              <w:rPr>
                <w:b/>
                <w:sz w:val="20"/>
                <w:szCs w:val="20"/>
              </w:rPr>
              <w:t xml:space="preserve"> Заказчика:</w:t>
            </w:r>
          </w:p>
          <w:p w14:paraId="10335CEB" w14:textId="77777777" w:rsidR="0088542F" w:rsidRPr="0088542F" w:rsidRDefault="0088542F">
            <w:pPr>
              <w:widowControl w:val="0"/>
              <w:snapToGrid w:val="0"/>
              <w:ind w:firstLine="1560"/>
              <w:jc w:val="both"/>
              <w:rPr>
                <w:ins w:id="18" w:author="Шацких Алексей Александрович" w:date="2023-02-10T19:24:00Z"/>
                <w:b/>
                <w:sz w:val="20"/>
                <w:szCs w:val="20"/>
                <w:rPrChange w:id="19" w:author="Шацких Алексей Александрович" w:date="2023-02-10T19:24:00Z">
                  <w:rPr>
                    <w:ins w:id="20" w:author="Шацких Алексей Александрович" w:date="2023-02-10T19:24:00Z"/>
                    <w:b/>
                    <w:sz w:val="22"/>
                    <w:szCs w:val="22"/>
                  </w:rPr>
                </w:rPrChange>
              </w:rPr>
              <w:pPrChange w:id="21" w:author="Шацких Алексей Александрович" w:date="2023-02-10T19:24:00Z">
                <w:pPr>
                  <w:widowControl w:val="0"/>
                  <w:snapToGrid w:val="0"/>
                  <w:ind w:firstLine="600"/>
                  <w:jc w:val="both"/>
                </w:pPr>
              </w:pPrChange>
            </w:pPr>
            <w:ins w:id="22" w:author="Шацких Алексей Александрович" w:date="2023-02-10T19:24:00Z">
              <w:r w:rsidRPr="0088542F">
                <w:rPr>
                  <w:b/>
                  <w:sz w:val="20"/>
                  <w:szCs w:val="20"/>
                  <w:rPrChange w:id="23" w:author="Шацких Алексей Александрович" w:date="2023-02-10T19:24:00Z">
                    <w:rPr>
                      <w:b/>
                      <w:sz w:val="22"/>
                      <w:szCs w:val="22"/>
                    </w:rPr>
                  </w:rPrChange>
                </w:rPr>
                <w:t>_______________</w:t>
              </w:r>
            </w:ins>
          </w:p>
          <w:p w14:paraId="1D805474" w14:textId="77777777" w:rsidR="0088542F" w:rsidRPr="0088542F" w:rsidRDefault="0088542F">
            <w:pPr>
              <w:widowControl w:val="0"/>
              <w:snapToGrid w:val="0"/>
              <w:ind w:firstLine="1560"/>
              <w:jc w:val="both"/>
              <w:rPr>
                <w:ins w:id="24" w:author="Шацких Алексей Александрович" w:date="2023-02-10T19:24:00Z"/>
                <w:b/>
                <w:sz w:val="20"/>
                <w:szCs w:val="20"/>
                <w:rPrChange w:id="25" w:author="Шацких Алексей Александрович" w:date="2023-02-10T19:24:00Z">
                  <w:rPr>
                    <w:ins w:id="26" w:author="Шацких Алексей Александрович" w:date="2023-02-10T19:24:00Z"/>
                    <w:b/>
                    <w:sz w:val="22"/>
                    <w:szCs w:val="22"/>
                  </w:rPr>
                </w:rPrChange>
              </w:rPr>
              <w:pPrChange w:id="27" w:author="Шацких Алексей Александрович" w:date="2023-02-10T19:24:00Z">
                <w:pPr>
                  <w:widowControl w:val="0"/>
                  <w:snapToGrid w:val="0"/>
                  <w:ind w:firstLine="600"/>
                  <w:jc w:val="both"/>
                </w:pPr>
              </w:pPrChange>
            </w:pPr>
            <w:ins w:id="28" w:author="Шацких Алексей Александрович" w:date="2023-02-10T19:24:00Z">
              <w:r w:rsidRPr="0088542F">
                <w:rPr>
                  <w:b/>
                  <w:sz w:val="20"/>
                  <w:szCs w:val="20"/>
                  <w:rPrChange w:id="29" w:author="Шацких Алексей Александрович" w:date="2023-02-10T19:24:00Z">
                    <w:rPr>
                      <w:b/>
                      <w:sz w:val="22"/>
                      <w:szCs w:val="22"/>
                    </w:rPr>
                  </w:rPrChange>
                </w:rPr>
                <w:t>__________________________</w:t>
              </w:r>
            </w:ins>
          </w:p>
          <w:p w14:paraId="5F3498A4" w14:textId="77777777" w:rsidR="0088542F" w:rsidRPr="0088542F" w:rsidRDefault="0088542F">
            <w:pPr>
              <w:widowControl w:val="0"/>
              <w:snapToGrid w:val="0"/>
              <w:ind w:firstLine="1560"/>
              <w:jc w:val="both"/>
              <w:rPr>
                <w:ins w:id="30" w:author="Шацких Алексей Александрович" w:date="2023-02-10T19:24:00Z"/>
                <w:sz w:val="20"/>
                <w:szCs w:val="20"/>
                <w:rPrChange w:id="31" w:author="Шацких Алексей Александрович" w:date="2023-02-10T19:24:00Z">
                  <w:rPr>
                    <w:ins w:id="32" w:author="Шацких Алексей Александрович" w:date="2023-02-10T19:24:00Z"/>
                    <w:sz w:val="22"/>
                    <w:szCs w:val="22"/>
                  </w:rPr>
                </w:rPrChange>
              </w:rPr>
              <w:pPrChange w:id="33" w:author="Шацких Алексей Александрович" w:date="2023-02-10T19:24:00Z">
                <w:pPr>
                  <w:widowControl w:val="0"/>
                  <w:snapToGrid w:val="0"/>
                  <w:ind w:firstLine="600"/>
                  <w:jc w:val="both"/>
                </w:pPr>
              </w:pPrChange>
            </w:pPr>
          </w:p>
          <w:p w14:paraId="39879E79" w14:textId="7FD0B5BF" w:rsidR="00C34BA0" w:rsidRPr="0088542F" w:rsidDel="0088542F" w:rsidRDefault="0088542F">
            <w:pPr>
              <w:ind w:firstLine="1560"/>
              <w:rPr>
                <w:del w:id="34" w:author="Шацких Алексей Александрович" w:date="2023-02-10T19:24:00Z"/>
                <w:b/>
                <w:bCs/>
                <w:sz w:val="20"/>
                <w:szCs w:val="20"/>
              </w:rPr>
            </w:pPr>
            <w:ins w:id="35" w:author="Шацких Алексей Александрович" w:date="2023-02-10T19:24:00Z">
              <w:r w:rsidRPr="0088542F">
                <w:rPr>
                  <w:sz w:val="20"/>
                  <w:szCs w:val="20"/>
                  <w:rPrChange w:id="36" w:author="Шацких Алексей Александрович" w:date="2023-02-10T19:24:00Z">
                    <w:rPr>
                      <w:sz w:val="22"/>
                      <w:szCs w:val="22"/>
                    </w:rPr>
                  </w:rPrChange>
                </w:rPr>
                <w:t>__________________ ____________</w:t>
              </w:r>
            </w:ins>
          </w:p>
          <w:p w14:paraId="1EF33059" w14:textId="1D1DE753" w:rsidR="00C34BA0" w:rsidRPr="0088542F" w:rsidDel="0088542F" w:rsidRDefault="00C34BA0">
            <w:pPr>
              <w:ind w:firstLine="1560"/>
              <w:rPr>
                <w:del w:id="37" w:author="Шацких Алексей Александрович" w:date="2023-02-10T19:24:00Z"/>
                <w:b/>
                <w:bCs/>
                <w:sz w:val="20"/>
                <w:szCs w:val="20"/>
              </w:rPr>
            </w:pPr>
          </w:p>
          <w:p w14:paraId="75C88E55" w14:textId="4D535010" w:rsidR="00C34BA0" w:rsidRPr="0088542F" w:rsidRDefault="00C34BA0" w:rsidP="0088542F">
            <w:pPr>
              <w:ind w:firstLine="1560"/>
              <w:rPr>
                <w:b/>
                <w:bCs/>
                <w:sz w:val="20"/>
                <w:szCs w:val="20"/>
              </w:rPr>
            </w:pPr>
            <w:del w:id="38" w:author="Шацких Алексей Александрович" w:date="2023-02-10T19:24:00Z">
              <w:r w:rsidRPr="0088542F" w:rsidDel="0088542F">
                <w:rPr>
                  <w:b/>
                  <w:bCs/>
                  <w:sz w:val="20"/>
                  <w:szCs w:val="20"/>
                </w:rPr>
                <w:delText>____________________ __________</w:delText>
              </w:r>
            </w:del>
          </w:p>
        </w:tc>
        <w:tc>
          <w:tcPr>
            <w:tcW w:w="7518" w:type="dxa"/>
          </w:tcPr>
          <w:p w14:paraId="2A0951CF" w14:textId="69563733" w:rsidR="00C34BA0" w:rsidRPr="0088542F" w:rsidRDefault="00C34BA0" w:rsidP="00D7228F">
            <w:pPr>
              <w:ind w:firstLine="3156"/>
              <w:jc w:val="both"/>
              <w:rPr>
                <w:b/>
                <w:sz w:val="20"/>
                <w:szCs w:val="20"/>
              </w:rPr>
            </w:pPr>
            <w:r w:rsidRPr="0088542F">
              <w:rPr>
                <w:b/>
                <w:sz w:val="20"/>
                <w:szCs w:val="20"/>
              </w:rPr>
              <w:t>От Подрядчика:</w:t>
            </w:r>
          </w:p>
          <w:p w14:paraId="00188233" w14:textId="77777777" w:rsidR="0088542F" w:rsidRPr="0088542F" w:rsidRDefault="0088542F">
            <w:pPr>
              <w:widowControl w:val="0"/>
              <w:snapToGrid w:val="0"/>
              <w:ind w:firstLine="3152"/>
              <w:jc w:val="both"/>
              <w:rPr>
                <w:ins w:id="39" w:author="Шацких Алексей Александрович" w:date="2023-02-10T19:24:00Z"/>
                <w:b/>
                <w:sz w:val="20"/>
                <w:szCs w:val="20"/>
                <w:rPrChange w:id="40" w:author="Шацких Алексей Александрович" w:date="2023-02-10T19:24:00Z">
                  <w:rPr>
                    <w:ins w:id="41" w:author="Шацких Алексей Александрович" w:date="2023-02-10T19:24:00Z"/>
                    <w:b/>
                    <w:sz w:val="22"/>
                    <w:szCs w:val="22"/>
                  </w:rPr>
                </w:rPrChange>
              </w:rPr>
              <w:pPrChange w:id="42" w:author="Шацких Алексей Александрович" w:date="2023-02-10T19:24:00Z">
                <w:pPr>
                  <w:widowControl w:val="0"/>
                  <w:snapToGrid w:val="0"/>
                  <w:ind w:firstLine="600"/>
                  <w:jc w:val="both"/>
                </w:pPr>
              </w:pPrChange>
            </w:pPr>
            <w:ins w:id="43" w:author="Шацких Алексей Александрович" w:date="2023-02-10T19:24:00Z">
              <w:r w:rsidRPr="0088542F">
                <w:rPr>
                  <w:b/>
                  <w:sz w:val="20"/>
                  <w:szCs w:val="20"/>
                  <w:rPrChange w:id="44" w:author="Шацких Алексей Александрович" w:date="2023-02-10T19:24:00Z">
                    <w:rPr>
                      <w:b/>
                      <w:sz w:val="22"/>
                      <w:szCs w:val="22"/>
                    </w:rPr>
                  </w:rPrChange>
                </w:rPr>
                <w:t>_______________</w:t>
              </w:r>
            </w:ins>
          </w:p>
          <w:p w14:paraId="47478A49" w14:textId="77777777" w:rsidR="0088542F" w:rsidRPr="0088542F" w:rsidRDefault="0088542F">
            <w:pPr>
              <w:widowControl w:val="0"/>
              <w:snapToGrid w:val="0"/>
              <w:ind w:firstLine="3152"/>
              <w:jc w:val="both"/>
              <w:rPr>
                <w:ins w:id="45" w:author="Шацких Алексей Александрович" w:date="2023-02-10T19:24:00Z"/>
                <w:b/>
                <w:sz w:val="20"/>
                <w:szCs w:val="20"/>
                <w:rPrChange w:id="46" w:author="Шацких Алексей Александрович" w:date="2023-02-10T19:24:00Z">
                  <w:rPr>
                    <w:ins w:id="47" w:author="Шацких Алексей Александрович" w:date="2023-02-10T19:24:00Z"/>
                    <w:b/>
                    <w:sz w:val="22"/>
                    <w:szCs w:val="22"/>
                  </w:rPr>
                </w:rPrChange>
              </w:rPr>
              <w:pPrChange w:id="48" w:author="Шацких Алексей Александрович" w:date="2023-02-10T19:24:00Z">
                <w:pPr>
                  <w:widowControl w:val="0"/>
                  <w:snapToGrid w:val="0"/>
                  <w:ind w:firstLine="600"/>
                  <w:jc w:val="both"/>
                </w:pPr>
              </w:pPrChange>
            </w:pPr>
            <w:ins w:id="49" w:author="Шацких Алексей Александрович" w:date="2023-02-10T19:24:00Z">
              <w:r w:rsidRPr="0088542F">
                <w:rPr>
                  <w:b/>
                  <w:sz w:val="20"/>
                  <w:szCs w:val="20"/>
                  <w:rPrChange w:id="50" w:author="Шацких Алексей Александрович" w:date="2023-02-10T19:24:00Z">
                    <w:rPr>
                      <w:b/>
                      <w:sz w:val="22"/>
                      <w:szCs w:val="22"/>
                    </w:rPr>
                  </w:rPrChange>
                </w:rPr>
                <w:t>__________________________</w:t>
              </w:r>
            </w:ins>
          </w:p>
          <w:p w14:paraId="1E90EF5C" w14:textId="77777777" w:rsidR="0088542F" w:rsidRPr="0088542F" w:rsidRDefault="0088542F">
            <w:pPr>
              <w:widowControl w:val="0"/>
              <w:snapToGrid w:val="0"/>
              <w:ind w:firstLine="3152"/>
              <w:jc w:val="both"/>
              <w:rPr>
                <w:ins w:id="51" w:author="Шацких Алексей Александрович" w:date="2023-02-10T19:24:00Z"/>
                <w:sz w:val="20"/>
                <w:szCs w:val="20"/>
                <w:rPrChange w:id="52" w:author="Шацких Алексей Александрович" w:date="2023-02-10T19:24:00Z">
                  <w:rPr>
                    <w:ins w:id="53" w:author="Шацких Алексей Александрович" w:date="2023-02-10T19:24:00Z"/>
                    <w:sz w:val="22"/>
                    <w:szCs w:val="22"/>
                  </w:rPr>
                </w:rPrChange>
              </w:rPr>
              <w:pPrChange w:id="54" w:author="Шацких Алексей Александрович" w:date="2023-02-10T19:24:00Z">
                <w:pPr>
                  <w:widowControl w:val="0"/>
                  <w:snapToGrid w:val="0"/>
                  <w:ind w:firstLine="600"/>
                  <w:jc w:val="both"/>
                </w:pPr>
              </w:pPrChange>
            </w:pPr>
          </w:p>
          <w:p w14:paraId="0A65ADE0" w14:textId="393B5F8F" w:rsidR="00C34BA0" w:rsidRPr="0088542F" w:rsidDel="0088542F" w:rsidRDefault="0088542F">
            <w:pPr>
              <w:ind w:firstLine="3152"/>
              <w:jc w:val="both"/>
              <w:rPr>
                <w:del w:id="55" w:author="Шацких Алексей Александрович" w:date="2023-02-10T19:24:00Z"/>
                <w:b/>
                <w:bCs/>
                <w:sz w:val="20"/>
                <w:szCs w:val="20"/>
              </w:rPr>
              <w:pPrChange w:id="56" w:author="Шацких Алексей Александрович" w:date="2023-02-10T19:24:00Z">
                <w:pPr>
                  <w:ind w:firstLine="3156"/>
                  <w:jc w:val="both"/>
                </w:pPr>
              </w:pPrChange>
            </w:pPr>
            <w:ins w:id="57" w:author="Шацких Алексей Александрович" w:date="2023-02-10T19:24:00Z">
              <w:r w:rsidRPr="0088542F">
                <w:rPr>
                  <w:sz w:val="20"/>
                  <w:szCs w:val="20"/>
                  <w:rPrChange w:id="58" w:author="Шацких Алексей Александрович" w:date="2023-02-10T19:24:00Z">
                    <w:rPr>
                      <w:sz w:val="22"/>
                      <w:szCs w:val="22"/>
                    </w:rPr>
                  </w:rPrChange>
                </w:rPr>
                <w:t>__________________ ____________</w:t>
              </w:r>
            </w:ins>
          </w:p>
          <w:p w14:paraId="62671C5C" w14:textId="34D57D10" w:rsidR="00C34BA0" w:rsidRPr="0088542F" w:rsidDel="0088542F" w:rsidRDefault="00C34BA0">
            <w:pPr>
              <w:ind w:firstLine="3152"/>
              <w:jc w:val="both"/>
              <w:rPr>
                <w:del w:id="59" w:author="Шацких Алексей Александрович" w:date="2023-02-10T19:24:00Z"/>
                <w:b/>
                <w:bCs/>
                <w:sz w:val="20"/>
                <w:szCs w:val="20"/>
              </w:rPr>
              <w:pPrChange w:id="60" w:author="Шацких Алексей Александрович" w:date="2023-02-10T19:24:00Z">
                <w:pPr>
                  <w:ind w:firstLine="3156"/>
                  <w:jc w:val="both"/>
                </w:pPr>
              </w:pPrChange>
            </w:pPr>
          </w:p>
          <w:p w14:paraId="2491F87C" w14:textId="107553B2" w:rsidR="00C34BA0" w:rsidRPr="0088542F" w:rsidRDefault="00C34BA0">
            <w:pPr>
              <w:ind w:firstLine="3152"/>
              <w:jc w:val="both"/>
              <w:rPr>
                <w:b/>
                <w:bCs/>
                <w:sz w:val="20"/>
                <w:szCs w:val="20"/>
              </w:rPr>
              <w:pPrChange w:id="61" w:author="Шацких Алексей Александрович" w:date="2023-02-10T19:24:00Z">
                <w:pPr>
                  <w:ind w:firstLine="3156"/>
                  <w:jc w:val="both"/>
                </w:pPr>
              </w:pPrChange>
            </w:pPr>
            <w:del w:id="62" w:author="Шацких Алексей Александрович" w:date="2023-02-10T19:24:00Z">
              <w:r w:rsidRPr="0088542F" w:rsidDel="0088542F">
                <w:rPr>
                  <w:b/>
                  <w:bCs/>
                  <w:sz w:val="20"/>
                  <w:szCs w:val="20"/>
                </w:rPr>
                <w:delText>____________________ _________</w:delText>
              </w:r>
            </w:del>
          </w:p>
        </w:tc>
      </w:tr>
    </w:tbl>
    <w:p w14:paraId="01A117BB" w14:textId="1706AB9C" w:rsidR="00F84E78" w:rsidRDefault="00C34BA0" w:rsidP="00C34BA0">
      <w:pPr>
        <w:jc w:val="center"/>
        <w:rPr>
          <w:b/>
          <w:sz w:val="20"/>
          <w:szCs w:val="20"/>
        </w:rPr>
      </w:pPr>
      <w:r w:rsidRPr="00C34BA0">
        <w:rPr>
          <w:b/>
          <w:sz w:val="20"/>
          <w:szCs w:val="20"/>
        </w:rPr>
        <w:t xml:space="preserve">ФОРМА </w:t>
      </w:r>
      <w:r w:rsidR="00F84E78" w:rsidRPr="00C34BA0">
        <w:rPr>
          <w:b/>
          <w:sz w:val="20"/>
          <w:szCs w:val="20"/>
        </w:rPr>
        <w:t>СОГЛАСОВАН</w:t>
      </w:r>
      <w:r w:rsidRPr="00C34BA0">
        <w:rPr>
          <w:b/>
          <w:sz w:val="20"/>
          <w:szCs w:val="20"/>
        </w:rPr>
        <w:t>А</w:t>
      </w:r>
      <w:r w:rsidR="00F84E78" w:rsidRPr="00C34BA0">
        <w:rPr>
          <w:b/>
          <w:sz w:val="20"/>
          <w:szCs w:val="20"/>
        </w:rPr>
        <w:t>:</w:t>
      </w:r>
    </w:p>
    <w:p w14:paraId="75F22FD9" w14:textId="77777777" w:rsidR="0053381F" w:rsidRPr="00C34BA0" w:rsidRDefault="0053381F" w:rsidP="00C34BA0">
      <w:pPr>
        <w:jc w:val="center"/>
        <w:rPr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956"/>
        <w:gridCol w:w="7560"/>
      </w:tblGrid>
      <w:tr w:rsidR="00CF4E0D" w:rsidRPr="00C34BA0" w14:paraId="491498F3" w14:textId="77777777" w:rsidTr="0053381F">
        <w:trPr>
          <w:trHeight w:val="1763"/>
        </w:trPr>
        <w:tc>
          <w:tcPr>
            <w:tcW w:w="7956" w:type="dxa"/>
          </w:tcPr>
          <w:p w14:paraId="27E98442" w14:textId="77777777" w:rsidR="00CF4E0D" w:rsidRPr="00C34BA0" w:rsidRDefault="00CF4E0D" w:rsidP="00C34BA0">
            <w:pPr>
              <w:ind w:firstLine="1560"/>
              <w:jc w:val="both"/>
              <w:rPr>
                <w:b/>
                <w:sz w:val="20"/>
                <w:szCs w:val="20"/>
              </w:rPr>
            </w:pPr>
            <w:r w:rsidRPr="00C34BA0">
              <w:rPr>
                <w:b/>
                <w:sz w:val="20"/>
                <w:szCs w:val="20"/>
              </w:rPr>
              <w:lastRenderedPageBreak/>
              <w:t>От Заказчика:</w:t>
            </w:r>
          </w:p>
          <w:p w14:paraId="44838E86" w14:textId="77777777" w:rsidR="00CF4E0D" w:rsidRPr="00C34BA0" w:rsidRDefault="00CF4E0D" w:rsidP="00C34BA0">
            <w:pPr>
              <w:ind w:firstLine="1560"/>
              <w:rPr>
                <w:sz w:val="20"/>
                <w:szCs w:val="20"/>
              </w:rPr>
            </w:pPr>
            <w:r w:rsidRPr="00C34BA0">
              <w:rPr>
                <w:sz w:val="20"/>
                <w:szCs w:val="20"/>
              </w:rPr>
              <w:t xml:space="preserve">Представитель </w:t>
            </w:r>
          </w:p>
          <w:p w14:paraId="05FF8D84" w14:textId="77777777" w:rsidR="00CF4E0D" w:rsidRPr="00C34BA0" w:rsidRDefault="00CF4E0D" w:rsidP="00C34BA0">
            <w:pPr>
              <w:ind w:firstLine="1560"/>
              <w:rPr>
                <w:sz w:val="20"/>
                <w:szCs w:val="20"/>
              </w:rPr>
            </w:pPr>
            <w:r w:rsidRPr="00C34BA0">
              <w:rPr>
                <w:sz w:val="20"/>
                <w:szCs w:val="20"/>
              </w:rPr>
              <w:t>АО «</w:t>
            </w:r>
            <w:proofErr w:type="spellStart"/>
            <w:r w:rsidRPr="00C34BA0">
              <w:rPr>
                <w:sz w:val="20"/>
                <w:szCs w:val="20"/>
              </w:rPr>
              <w:t>ЭквитиПлюс</w:t>
            </w:r>
            <w:proofErr w:type="spellEnd"/>
            <w:r w:rsidRPr="00C34BA0">
              <w:rPr>
                <w:sz w:val="20"/>
                <w:szCs w:val="20"/>
              </w:rPr>
              <w:t>»</w:t>
            </w:r>
          </w:p>
          <w:p w14:paraId="37E4A478" w14:textId="77777777" w:rsidR="00CF4E0D" w:rsidRPr="00C34BA0" w:rsidRDefault="00CF4E0D" w:rsidP="00D7228F">
            <w:pPr>
              <w:ind w:firstLine="851"/>
              <w:rPr>
                <w:sz w:val="20"/>
                <w:szCs w:val="20"/>
              </w:rPr>
            </w:pPr>
          </w:p>
          <w:p w14:paraId="59866D2E" w14:textId="77777777" w:rsidR="00CF4E0D" w:rsidRPr="00C34BA0" w:rsidRDefault="00CF4E0D" w:rsidP="00D7228F">
            <w:pPr>
              <w:ind w:firstLine="851"/>
              <w:rPr>
                <w:sz w:val="20"/>
                <w:szCs w:val="20"/>
              </w:rPr>
            </w:pPr>
          </w:p>
          <w:p w14:paraId="15175288" w14:textId="77777777" w:rsidR="00CF4E0D" w:rsidRPr="00C34BA0" w:rsidRDefault="00CF4E0D" w:rsidP="00D7228F">
            <w:pPr>
              <w:ind w:firstLine="851"/>
              <w:rPr>
                <w:sz w:val="20"/>
                <w:szCs w:val="20"/>
              </w:rPr>
            </w:pPr>
          </w:p>
          <w:p w14:paraId="3AC5F68F" w14:textId="66205271" w:rsidR="00CF4E0D" w:rsidRPr="00C34BA0" w:rsidRDefault="00CF4E0D" w:rsidP="00C34BA0">
            <w:pPr>
              <w:ind w:firstLine="1560"/>
              <w:rPr>
                <w:b/>
                <w:bCs/>
                <w:sz w:val="20"/>
                <w:szCs w:val="20"/>
              </w:rPr>
            </w:pPr>
            <w:r w:rsidRPr="00C34BA0">
              <w:rPr>
                <w:b/>
                <w:bCs/>
                <w:sz w:val="20"/>
                <w:szCs w:val="20"/>
              </w:rPr>
              <w:t xml:space="preserve">__________________ </w:t>
            </w:r>
            <w:r w:rsidR="00A921E7">
              <w:rPr>
                <w:b/>
                <w:bCs/>
                <w:sz w:val="22"/>
                <w:szCs w:val="22"/>
              </w:rPr>
              <w:t>В.Г. Маловичко</w:t>
            </w:r>
          </w:p>
        </w:tc>
        <w:tc>
          <w:tcPr>
            <w:tcW w:w="7560" w:type="dxa"/>
          </w:tcPr>
          <w:p w14:paraId="5790ACE8" w14:textId="77777777" w:rsidR="00CF4E0D" w:rsidRPr="00C34BA0" w:rsidRDefault="00CF4E0D" w:rsidP="00C34BA0">
            <w:pPr>
              <w:ind w:firstLine="3156"/>
              <w:jc w:val="both"/>
              <w:rPr>
                <w:b/>
                <w:sz w:val="20"/>
                <w:szCs w:val="20"/>
              </w:rPr>
            </w:pPr>
            <w:r w:rsidRPr="00C34BA0">
              <w:rPr>
                <w:b/>
                <w:sz w:val="20"/>
                <w:szCs w:val="20"/>
              </w:rPr>
              <w:t>От Подрядчика:</w:t>
            </w:r>
          </w:p>
          <w:p w14:paraId="64560BCE" w14:textId="715B80AE" w:rsidR="00CF4E0D" w:rsidRDefault="00CF4E0D" w:rsidP="00C34BA0">
            <w:pPr>
              <w:ind w:firstLine="3156"/>
              <w:rPr>
                <w:sz w:val="20"/>
                <w:szCs w:val="20"/>
              </w:rPr>
            </w:pPr>
          </w:p>
          <w:p w14:paraId="5E647AD6" w14:textId="71954392" w:rsidR="00182989" w:rsidRDefault="00182989" w:rsidP="00C34BA0">
            <w:pPr>
              <w:ind w:firstLine="3156"/>
              <w:rPr>
                <w:sz w:val="20"/>
                <w:szCs w:val="20"/>
              </w:rPr>
            </w:pPr>
          </w:p>
          <w:p w14:paraId="064E24D7" w14:textId="77777777" w:rsidR="00182989" w:rsidRPr="00C34BA0" w:rsidRDefault="00182989" w:rsidP="00C34BA0">
            <w:pPr>
              <w:ind w:firstLine="3156"/>
              <w:rPr>
                <w:sz w:val="20"/>
                <w:szCs w:val="20"/>
              </w:rPr>
            </w:pPr>
          </w:p>
          <w:p w14:paraId="540FDABE" w14:textId="77777777" w:rsidR="00CF4E0D" w:rsidRPr="00C34BA0" w:rsidRDefault="00CF4E0D" w:rsidP="00C34BA0">
            <w:pPr>
              <w:ind w:firstLine="3156"/>
              <w:rPr>
                <w:sz w:val="20"/>
                <w:szCs w:val="20"/>
              </w:rPr>
            </w:pPr>
          </w:p>
          <w:p w14:paraId="7F477CFE" w14:textId="77777777" w:rsidR="00CF4E0D" w:rsidRPr="00C34BA0" w:rsidRDefault="00CF4E0D" w:rsidP="00C34BA0">
            <w:pPr>
              <w:ind w:firstLine="3156"/>
              <w:jc w:val="both"/>
              <w:rPr>
                <w:b/>
                <w:bCs/>
                <w:sz w:val="20"/>
                <w:szCs w:val="20"/>
              </w:rPr>
            </w:pPr>
          </w:p>
          <w:p w14:paraId="74931189" w14:textId="77777777" w:rsidR="00CF4E0D" w:rsidRPr="00C34BA0" w:rsidRDefault="00CF4E0D" w:rsidP="00C34BA0">
            <w:pPr>
              <w:ind w:firstLine="3156"/>
              <w:jc w:val="both"/>
              <w:rPr>
                <w:b/>
                <w:bCs/>
                <w:sz w:val="20"/>
                <w:szCs w:val="20"/>
              </w:rPr>
            </w:pPr>
            <w:r w:rsidRPr="00C34BA0">
              <w:rPr>
                <w:b/>
                <w:bCs/>
                <w:sz w:val="20"/>
                <w:szCs w:val="20"/>
              </w:rPr>
              <w:t>__________________ ФИО</w:t>
            </w:r>
          </w:p>
        </w:tc>
      </w:tr>
    </w:tbl>
    <w:p w14:paraId="745367E5" w14:textId="77777777" w:rsidR="00411EDC" w:rsidRPr="00CA2A84" w:rsidRDefault="00411EDC" w:rsidP="00F84E78">
      <w:pPr>
        <w:jc w:val="both"/>
      </w:pPr>
    </w:p>
    <w:sectPr w:rsidR="00411EDC" w:rsidRPr="00CA2A84" w:rsidSect="00C34BA0">
      <w:footerReference w:type="default" r:id="rId7"/>
      <w:pgSz w:w="16838" w:h="11906" w:orient="landscape"/>
      <w:pgMar w:top="1304" w:right="567" w:bottom="567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A796A" w14:textId="77777777" w:rsidR="00D178EC" w:rsidRDefault="00D178EC" w:rsidP="00A92144">
      <w:r>
        <w:separator/>
      </w:r>
    </w:p>
  </w:endnote>
  <w:endnote w:type="continuationSeparator" w:id="0">
    <w:p w14:paraId="1503868A" w14:textId="77777777" w:rsidR="00D178EC" w:rsidRDefault="00D178EC" w:rsidP="00A92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D2D92" w14:textId="4D84E5D8" w:rsidR="00A92144" w:rsidRPr="00C34BA0" w:rsidRDefault="00A92144" w:rsidP="00A92144">
    <w:pPr>
      <w:pStyle w:val="a7"/>
      <w:jc w:val="right"/>
      <w:rPr>
        <w:i/>
        <w:sz w:val="22"/>
        <w:szCs w:val="22"/>
      </w:rPr>
    </w:pPr>
    <w:r w:rsidRPr="00C34BA0">
      <w:rPr>
        <w:i/>
        <w:sz w:val="22"/>
        <w:szCs w:val="22"/>
      </w:rPr>
      <w:t xml:space="preserve">Страница </w:t>
    </w:r>
    <w:r w:rsidRPr="00C34BA0">
      <w:rPr>
        <w:bCs/>
        <w:i/>
        <w:sz w:val="22"/>
        <w:szCs w:val="22"/>
      </w:rPr>
      <w:fldChar w:fldCharType="begin"/>
    </w:r>
    <w:r w:rsidRPr="00C34BA0">
      <w:rPr>
        <w:bCs/>
        <w:i/>
        <w:sz w:val="22"/>
        <w:szCs w:val="22"/>
      </w:rPr>
      <w:instrText>PAGE</w:instrText>
    </w:r>
    <w:r w:rsidRPr="00C34BA0">
      <w:rPr>
        <w:bCs/>
        <w:i/>
        <w:sz w:val="22"/>
        <w:szCs w:val="22"/>
      </w:rPr>
      <w:fldChar w:fldCharType="separate"/>
    </w:r>
    <w:r w:rsidR="00851D00">
      <w:rPr>
        <w:bCs/>
        <w:i/>
        <w:noProof/>
        <w:sz w:val="22"/>
        <w:szCs w:val="22"/>
      </w:rPr>
      <w:t>1</w:t>
    </w:r>
    <w:r w:rsidRPr="00C34BA0">
      <w:rPr>
        <w:bCs/>
        <w:i/>
        <w:sz w:val="22"/>
        <w:szCs w:val="22"/>
      </w:rPr>
      <w:fldChar w:fldCharType="end"/>
    </w:r>
    <w:r w:rsidRPr="00C34BA0">
      <w:rPr>
        <w:i/>
        <w:sz w:val="22"/>
        <w:szCs w:val="22"/>
      </w:rPr>
      <w:t xml:space="preserve"> из </w:t>
    </w:r>
    <w:r w:rsidRPr="00C34BA0">
      <w:rPr>
        <w:bCs/>
        <w:i/>
        <w:sz w:val="22"/>
        <w:szCs w:val="22"/>
      </w:rPr>
      <w:fldChar w:fldCharType="begin"/>
    </w:r>
    <w:r w:rsidRPr="00C34BA0">
      <w:rPr>
        <w:bCs/>
        <w:i/>
        <w:sz w:val="22"/>
        <w:szCs w:val="22"/>
      </w:rPr>
      <w:instrText>NUMPAGES</w:instrText>
    </w:r>
    <w:r w:rsidRPr="00C34BA0">
      <w:rPr>
        <w:bCs/>
        <w:i/>
        <w:sz w:val="22"/>
        <w:szCs w:val="22"/>
      </w:rPr>
      <w:fldChar w:fldCharType="separate"/>
    </w:r>
    <w:r w:rsidR="00851D00">
      <w:rPr>
        <w:bCs/>
        <w:i/>
        <w:noProof/>
        <w:sz w:val="22"/>
        <w:szCs w:val="22"/>
      </w:rPr>
      <w:t>1</w:t>
    </w:r>
    <w:r w:rsidRPr="00C34BA0">
      <w:rPr>
        <w:bCs/>
        <w:i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4AABE" w14:textId="77777777" w:rsidR="00D178EC" w:rsidRDefault="00D178EC" w:rsidP="00A92144">
      <w:r>
        <w:separator/>
      </w:r>
    </w:p>
  </w:footnote>
  <w:footnote w:type="continuationSeparator" w:id="0">
    <w:p w14:paraId="6F0C16FC" w14:textId="77777777" w:rsidR="00D178EC" w:rsidRDefault="00D178EC" w:rsidP="00A921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67098626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Шацких Алексей Александрович [2]">
    <w15:presenceInfo w15:providerId="None" w15:userId="Шацких Алексей Александрович"/>
  </w15:person>
  <w15:person w15:author="Шацких Алексей Александрович">
    <w15:presenceInfo w15:providerId="AD" w15:userId="S-1-5-21-1007122986-343861742-4222903805-11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0E17"/>
    <w:rsid w:val="00012BD3"/>
    <w:rsid w:val="00014962"/>
    <w:rsid w:val="0005265F"/>
    <w:rsid w:val="00064165"/>
    <w:rsid w:val="00065AA8"/>
    <w:rsid w:val="00067F2E"/>
    <w:rsid w:val="00072C78"/>
    <w:rsid w:val="000A5ED6"/>
    <w:rsid w:val="000D4DBA"/>
    <w:rsid w:val="000D7DE2"/>
    <w:rsid w:val="000E2C54"/>
    <w:rsid w:val="00136DCB"/>
    <w:rsid w:val="001537A5"/>
    <w:rsid w:val="001706D7"/>
    <w:rsid w:val="00182989"/>
    <w:rsid w:val="001854C9"/>
    <w:rsid w:val="00193B2A"/>
    <w:rsid w:val="001B40E2"/>
    <w:rsid w:val="001E1D24"/>
    <w:rsid w:val="001E6D79"/>
    <w:rsid w:val="001F3BF1"/>
    <w:rsid w:val="00254399"/>
    <w:rsid w:val="002672A0"/>
    <w:rsid w:val="00294117"/>
    <w:rsid w:val="002C5182"/>
    <w:rsid w:val="002F781D"/>
    <w:rsid w:val="0031133F"/>
    <w:rsid w:val="00334565"/>
    <w:rsid w:val="00380E17"/>
    <w:rsid w:val="003866CD"/>
    <w:rsid w:val="00395FE8"/>
    <w:rsid w:val="003C5579"/>
    <w:rsid w:val="003D575B"/>
    <w:rsid w:val="003F10A5"/>
    <w:rsid w:val="00411EDC"/>
    <w:rsid w:val="00413860"/>
    <w:rsid w:val="0044047E"/>
    <w:rsid w:val="004460D3"/>
    <w:rsid w:val="00452F0C"/>
    <w:rsid w:val="00471ECF"/>
    <w:rsid w:val="00493E52"/>
    <w:rsid w:val="004D25F9"/>
    <w:rsid w:val="004E4611"/>
    <w:rsid w:val="0053381F"/>
    <w:rsid w:val="00575042"/>
    <w:rsid w:val="00587DD1"/>
    <w:rsid w:val="0060214B"/>
    <w:rsid w:val="00614035"/>
    <w:rsid w:val="006765B3"/>
    <w:rsid w:val="006A5011"/>
    <w:rsid w:val="006A6AAE"/>
    <w:rsid w:val="006F0827"/>
    <w:rsid w:val="006F462B"/>
    <w:rsid w:val="00736282"/>
    <w:rsid w:val="00762E8C"/>
    <w:rsid w:val="00766BBF"/>
    <w:rsid w:val="0077073D"/>
    <w:rsid w:val="0077340E"/>
    <w:rsid w:val="007C169B"/>
    <w:rsid w:val="007F3DA6"/>
    <w:rsid w:val="00843024"/>
    <w:rsid w:val="00851D00"/>
    <w:rsid w:val="00852BEC"/>
    <w:rsid w:val="008829C7"/>
    <w:rsid w:val="0088542F"/>
    <w:rsid w:val="009039E2"/>
    <w:rsid w:val="009421C0"/>
    <w:rsid w:val="009B3732"/>
    <w:rsid w:val="009C57CE"/>
    <w:rsid w:val="009D1E3A"/>
    <w:rsid w:val="009D21EE"/>
    <w:rsid w:val="00A25AD7"/>
    <w:rsid w:val="00A644B5"/>
    <w:rsid w:val="00A822AE"/>
    <w:rsid w:val="00A92144"/>
    <w:rsid w:val="00A921E7"/>
    <w:rsid w:val="00A96504"/>
    <w:rsid w:val="00B0524C"/>
    <w:rsid w:val="00B13D9F"/>
    <w:rsid w:val="00B31677"/>
    <w:rsid w:val="00B53FCA"/>
    <w:rsid w:val="00B90C74"/>
    <w:rsid w:val="00BB1856"/>
    <w:rsid w:val="00C02EE4"/>
    <w:rsid w:val="00C079E4"/>
    <w:rsid w:val="00C23EC4"/>
    <w:rsid w:val="00C34BA0"/>
    <w:rsid w:val="00C64CEB"/>
    <w:rsid w:val="00C81D44"/>
    <w:rsid w:val="00CA1EF3"/>
    <w:rsid w:val="00CA2A84"/>
    <w:rsid w:val="00CB5BA8"/>
    <w:rsid w:val="00CC11A1"/>
    <w:rsid w:val="00CE3962"/>
    <w:rsid w:val="00CF4E0D"/>
    <w:rsid w:val="00D178EC"/>
    <w:rsid w:val="00D223AD"/>
    <w:rsid w:val="00D36E09"/>
    <w:rsid w:val="00D5554E"/>
    <w:rsid w:val="00D907F4"/>
    <w:rsid w:val="00DA5111"/>
    <w:rsid w:val="00DB2895"/>
    <w:rsid w:val="00DE3042"/>
    <w:rsid w:val="00E11ACC"/>
    <w:rsid w:val="00E60D32"/>
    <w:rsid w:val="00E778AF"/>
    <w:rsid w:val="00EA2679"/>
    <w:rsid w:val="00EC1DCB"/>
    <w:rsid w:val="00EC7886"/>
    <w:rsid w:val="00ED0284"/>
    <w:rsid w:val="00EE3F19"/>
    <w:rsid w:val="00F008A5"/>
    <w:rsid w:val="00F23E20"/>
    <w:rsid w:val="00F465CA"/>
    <w:rsid w:val="00F55671"/>
    <w:rsid w:val="00F56FAC"/>
    <w:rsid w:val="00F84E78"/>
    <w:rsid w:val="00F928FA"/>
    <w:rsid w:val="00F97B3F"/>
    <w:rsid w:val="00FB085D"/>
    <w:rsid w:val="00FC43FD"/>
    <w:rsid w:val="00FC586A"/>
    <w:rsid w:val="00FF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E6778"/>
  <w15:docId w15:val="{D82D7AF1-13D4-4FD4-B3CD-0A77B4628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1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7C169B"/>
    <w:pPr>
      <w:keepNext/>
      <w:jc w:val="center"/>
      <w:outlineLvl w:val="4"/>
    </w:pPr>
    <w:rPr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8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788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A9214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2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9214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921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C169B"/>
    <w:rPr>
      <w:rFonts w:ascii="Times New Roman" w:eastAsia="Times New Roman" w:hAnsi="Times New Roman" w:cs="Times New Roman"/>
      <w:b/>
      <w:szCs w:val="24"/>
      <w:lang w:val="x-none" w:eastAsia="x-none"/>
    </w:rPr>
  </w:style>
  <w:style w:type="table" w:styleId="a9">
    <w:name w:val="Table Grid"/>
    <w:basedOn w:val="a1"/>
    <w:uiPriority w:val="59"/>
    <w:rsid w:val="00CA2A84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">
    <w:name w:val="SCH"/>
    <w:basedOn w:val="a"/>
    <w:link w:val="SCH0"/>
    <w:qFormat/>
    <w:rsid w:val="00CA2A8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CA2A8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1">
    <w:name w:val="Сетка таблицы1"/>
    <w:basedOn w:val="a1"/>
    <w:next w:val="a9"/>
    <w:rsid w:val="00CA2A8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CA2A8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Revision"/>
    <w:hidden/>
    <w:uiPriority w:val="99"/>
    <w:semiHidden/>
    <w:rsid w:val="00A64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Слюнько Александр Александрович</dc:creator>
  <cp:keywords/>
  <dc:description/>
  <cp:lastModifiedBy>Грузинцева Юлия Юрьевна</cp:lastModifiedBy>
  <cp:revision>74</cp:revision>
  <cp:lastPrinted>2015-12-16T05:30:00Z</cp:lastPrinted>
  <dcterms:created xsi:type="dcterms:W3CDTF">2015-12-25T07:30:00Z</dcterms:created>
  <dcterms:modified xsi:type="dcterms:W3CDTF">2023-08-15T02:32:00Z</dcterms:modified>
</cp:coreProperties>
</file>